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C6CFD" w14:textId="01F4C707" w:rsidR="00412EF0" w:rsidRDefault="00437FD6" w:rsidP="00412EF0">
      <w:pPr>
        <w:jc w:val="right"/>
        <w:rPr>
          <w:color w:val="000000" w:themeColor="text1"/>
        </w:rPr>
      </w:pPr>
      <w:r>
        <w:rPr>
          <w:color w:val="000000" w:themeColor="text1"/>
        </w:rPr>
        <w:t>28</w:t>
      </w:r>
      <w:r w:rsidR="00412EF0">
        <w:rPr>
          <w:color w:val="000000" w:themeColor="text1"/>
        </w:rPr>
        <w:t>.0</w:t>
      </w:r>
      <w:r>
        <w:rPr>
          <w:color w:val="000000" w:themeColor="text1"/>
        </w:rPr>
        <w:t>8</w:t>
      </w:r>
      <w:r w:rsidR="00412EF0">
        <w:rPr>
          <w:color w:val="000000" w:themeColor="text1"/>
        </w:rPr>
        <w:t>.2025</w:t>
      </w:r>
    </w:p>
    <w:p w14:paraId="371B153A" w14:textId="77777777" w:rsidR="00412EF0" w:rsidRDefault="00412EF0" w:rsidP="00655463">
      <w:pPr>
        <w:jc w:val="both"/>
        <w:rPr>
          <w:color w:val="000000" w:themeColor="text1"/>
        </w:rPr>
      </w:pPr>
    </w:p>
    <w:p w14:paraId="605A1A26" w14:textId="21B87D5D" w:rsidR="00412EF0" w:rsidRPr="00412EF0" w:rsidRDefault="00412EF0" w:rsidP="00412EF0">
      <w:pPr>
        <w:jc w:val="center"/>
        <w:rPr>
          <w:b/>
          <w:bCs/>
          <w:color w:val="000000" w:themeColor="text1"/>
          <w:sz w:val="32"/>
          <w:szCs w:val="32"/>
        </w:rPr>
      </w:pPr>
      <w:r w:rsidRPr="00412EF0">
        <w:rPr>
          <w:b/>
          <w:bCs/>
          <w:color w:val="000000" w:themeColor="text1"/>
          <w:sz w:val="32"/>
          <w:szCs w:val="32"/>
        </w:rPr>
        <w:t xml:space="preserve">Atmosfääriõhu kaitse seaduse, keskkonnatasude seaduse ja riigilõivuseaduse muutmise seaduse eelnõu </w:t>
      </w:r>
      <w:commentRangeStart w:id="0"/>
      <w:r w:rsidRPr="00412EF0">
        <w:rPr>
          <w:b/>
          <w:bCs/>
          <w:color w:val="000000" w:themeColor="text1"/>
          <w:sz w:val="32"/>
          <w:szCs w:val="32"/>
        </w:rPr>
        <w:t>seletuskiri</w:t>
      </w:r>
      <w:commentRangeEnd w:id="0"/>
      <w:r w:rsidR="00FE3883">
        <w:rPr>
          <w:rStyle w:val="Kommentaariviide"/>
        </w:rPr>
        <w:commentReference w:id="0"/>
      </w:r>
    </w:p>
    <w:p w14:paraId="55C65E84" w14:textId="77777777" w:rsidR="00412EF0" w:rsidRPr="008A17BC" w:rsidRDefault="00412EF0" w:rsidP="00655463">
      <w:pPr>
        <w:jc w:val="both"/>
        <w:rPr>
          <w:color w:val="000000" w:themeColor="text1"/>
        </w:rPr>
      </w:pPr>
    </w:p>
    <w:p w14:paraId="23242613" w14:textId="5F06F08F" w:rsidR="00C313E4" w:rsidRPr="00412EF0" w:rsidRDefault="00412EF0" w:rsidP="00412EF0">
      <w:pPr>
        <w:rPr>
          <w:b/>
          <w:bCs/>
        </w:rPr>
      </w:pPr>
      <w:bookmarkStart w:id="1" w:name="_Toc176346675"/>
      <w:r w:rsidRPr="00412EF0">
        <w:rPr>
          <w:b/>
          <w:bCs/>
        </w:rPr>
        <w:t xml:space="preserve">1. </w:t>
      </w:r>
      <w:r w:rsidR="00AD0E72" w:rsidRPr="00412EF0">
        <w:rPr>
          <w:b/>
          <w:bCs/>
        </w:rPr>
        <w:t>Siss</w:t>
      </w:r>
      <w:r w:rsidR="00FC2B52" w:rsidRPr="00412EF0">
        <w:rPr>
          <w:b/>
          <w:bCs/>
        </w:rPr>
        <w:t>e</w:t>
      </w:r>
      <w:r w:rsidR="00AD0E72" w:rsidRPr="00412EF0">
        <w:rPr>
          <w:b/>
          <w:bCs/>
        </w:rPr>
        <w:t>juhatus</w:t>
      </w:r>
      <w:bookmarkEnd w:id="1"/>
    </w:p>
    <w:p w14:paraId="34E49060" w14:textId="77777777" w:rsidR="00DC379F" w:rsidRDefault="00AD0E72" w:rsidP="007C2889">
      <w:pPr>
        <w:ind w:left="-5" w:right="49"/>
        <w:jc w:val="both"/>
        <w:rPr>
          <w:b/>
          <w:bCs/>
        </w:rPr>
      </w:pPr>
      <w:bookmarkStart w:id="2" w:name="_Toc176346676"/>
      <w:r w:rsidRPr="00412EF0">
        <w:rPr>
          <w:b/>
          <w:bCs/>
        </w:rPr>
        <w:t>1.1</w:t>
      </w:r>
      <w:r w:rsidR="003442E5" w:rsidRPr="00412EF0">
        <w:rPr>
          <w:b/>
          <w:bCs/>
        </w:rPr>
        <w:t>.</w:t>
      </w:r>
      <w:r w:rsidRPr="00412EF0">
        <w:rPr>
          <w:b/>
          <w:bCs/>
        </w:rPr>
        <w:t xml:space="preserve"> Sisukokkuvõte</w:t>
      </w:r>
      <w:bookmarkEnd w:id="2"/>
    </w:p>
    <w:p w14:paraId="24B2587D" w14:textId="77777777" w:rsidR="00DC379F" w:rsidRPr="00243725" w:rsidRDefault="00DC379F" w:rsidP="007C2889">
      <w:pPr>
        <w:ind w:left="-5" w:right="49"/>
        <w:jc w:val="both"/>
      </w:pPr>
    </w:p>
    <w:p w14:paraId="4FE434BF" w14:textId="67840088" w:rsidR="00141F43" w:rsidRDefault="007C2889" w:rsidP="002235EC">
      <w:pPr>
        <w:jc w:val="both"/>
      </w:pPr>
      <w:commentRangeStart w:id="3"/>
      <w:r w:rsidRPr="00B1649C">
        <w:t>OÜ Eesti Keskkonnauuringute Keskus tegi 2021. aastal analüüsi „Keskkonnaloa künniste analüüs“</w:t>
      </w:r>
      <w:r w:rsidRPr="3010CFBF">
        <w:rPr>
          <w:rStyle w:val="Allmrkuseviide"/>
          <w:rFonts w:eastAsiaTheme="majorEastAsia"/>
        </w:rPr>
        <w:footnoteReference w:id="2"/>
      </w:r>
      <w:r w:rsidRPr="00B1649C">
        <w:t xml:space="preserve">, milles hindas kehtivates keskkonnalubades kasutatavat õhusaasteainete kajastamise süsteemi ja kehtestatud tingimuste mõju välisõhu kvaliteedile. Töö tulemused võimaldasid hinnata tinglikku väheolulise mõju piiri välisõhu valdkonnas. 2021. aasta seisuga oli vähemalt 20% õhusaastelubadega lubatud tegevustest keskkonnaseisundile väheolulise mõjuga. Tööst selgus, et </w:t>
      </w:r>
      <w:r w:rsidR="00DC379F">
        <w:t xml:space="preserve">näiteks </w:t>
      </w:r>
      <w:r w:rsidRPr="00B1649C">
        <w:t>50% piirväärtuse tase saavutatakse turba põletamisel 2,5 </w:t>
      </w:r>
      <w:proofErr w:type="spellStart"/>
      <w:r w:rsidRPr="00B1649C">
        <w:t>MW</w:t>
      </w:r>
      <w:r w:rsidRPr="00B1649C">
        <w:rPr>
          <w:vertAlign w:val="subscript"/>
        </w:rPr>
        <w:t>th</w:t>
      </w:r>
      <w:proofErr w:type="spellEnd"/>
      <w:r w:rsidRPr="00B1649C">
        <w:t xml:space="preserve"> nimisoojusvõimsusega põletusseadme puhul ja kivisöe põletamisel 4 </w:t>
      </w:r>
      <w:proofErr w:type="spellStart"/>
      <w:r w:rsidRPr="00B1649C">
        <w:t>MW</w:t>
      </w:r>
      <w:r w:rsidRPr="00B1649C">
        <w:rPr>
          <w:vertAlign w:val="subscript"/>
        </w:rPr>
        <w:t>th</w:t>
      </w:r>
      <w:proofErr w:type="spellEnd"/>
      <w:r w:rsidRPr="00B1649C">
        <w:t xml:space="preserve"> põletusseadmete puhul. Teiste kütuseliikide (maagaas, </w:t>
      </w:r>
      <w:proofErr w:type="spellStart"/>
      <w:r w:rsidRPr="00B1649C">
        <w:t>biomass</w:t>
      </w:r>
      <w:proofErr w:type="spellEnd"/>
      <w:r w:rsidRPr="00B1649C">
        <w:t>, vedelkütused) puhul oli katlavõimsus 6 </w:t>
      </w:r>
      <w:proofErr w:type="spellStart"/>
      <w:r w:rsidRPr="00B1649C">
        <w:t>MW</w:t>
      </w:r>
      <w:r w:rsidRPr="00B1649C">
        <w:rPr>
          <w:vertAlign w:val="subscript"/>
        </w:rPr>
        <w:t>th</w:t>
      </w:r>
      <w:proofErr w:type="spellEnd"/>
      <w:r w:rsidRPr="00B1649C">
        <w:t xml:space="preserve"> või suurem.</w:t>
      </w:r>
    </w:p>
    <w:p w14:paraId="04A0047C" w14:textId="77777777" w:rsidR="00D11541" w:rsidRDefault="00D11541" w:rsidP="00412EF0"/>
    <w:p w14:paraId="5F8F31D9" w14:textId="023D7CB9" w:rsidR="00D11541" w:rsidRPr="00D11541" w:rsidRDefault="00D11541" w:rsidP="00D11541">
      <w:pPr>
        <w:ind w:left="-5" w:right="49"/>
        <w:jc w:val="both"/>
      </w:pPr>
      <w:r w:rsidRPr="00D11541">
        <w:t>Alates 1. jaanuarist 2030 hakkavad olemasolevatele 1–5 </w:t>
      </w:r>
      <w:proofErr w:type="spellStart"/>
      <w:r w:rsidRPr="00D11541">
        <w:t>MW</w:t>
      </w:r>
      <w:r w:rsidRPr="00D11541">
        <w:rPr>
          <w:vertAlign w:val="subscript"/>
        </w:rPr>
        <w:t>th</w:t>
      </w:r>
      <w:proofErr w:type="spellEnd"/>
      <w:r w:rsidRPr="00D11541">
        <w:t xml:space="preserve"> põletusseadmetele kehtima rangemad heite piirväärtused. Võttes arvesse põletusseadmete soojussisendile vastavaid nimisoojusvõimsusi, millest alates saavutatakse 50% piirväärtuse tase ja alates 2030. aastast kehtima hakkavaid rangemaid heite piirväärtusi, jõudis Kliimaministeerium koostöös </w:t>
      </w:r>
      <w:r w:rsidR="00613B9C" w:rsidRPr="00B1649C">
        <w:t>OÜ</w:t>
      </w:r>
      <w:r w:rsidR="00613B9C">
        <w:t>-ga</w:t>
      </w:r>
      <w:r w:rsidR="00613B9C" w:rsidRPr="00B1649C">
        <w:t xml:space="preserve"> Eesti Keskkonnauuringute Keskus</w:t>
      </w:r>
      <w:r w:rsidR="00613B9C" w:rsidRPr="00D11541">
        <w:t xml:space="preserve"> </w:t>
      </w:r>
      <w:r w:rsidRPr="00D11541">
        <w:t>täiendavate mudeldamiste järel järeldusele, et 1–5 </w:t>
      </w:r>
      <w:proofErr w:type="spellStart"/>
      <w:r w:rsidRPr="00D11541">
        <w:t>MW</w:t>
      </w:r>
      <w:r w:rsidRPr="00D11541">
        <w:rPr>
          <w:vertAlign w:val="subscript"/>
        </w:rPr>
        <w:t>th</w:t>
      </w:r>
      <w:proofErr w:type="spellEnd"/>
      <w:r w:rsidRPr="00D11541">
        <w:t xml:space="preserve"> põletusseadmete puhul on keskkonnariski tekkimine ebatõenäoline. Euroopa Parlamendi ja nõukogu direktiivi (EL) nr 2015/2193</w:t>
      </w:r>
      <w:r w:rsidRPr="3BBD615D">
        <w:rPr>
          <w:rStyle w:val="Allmrkuseviide"/>
          <w:rFonts w:eastAsiaTheme="majorEastAsia"/>
        </w:rPr>
        <w:footnoteReference w:id="3"/>
      </w:r>
      <w:r w:rsidRPr="00D11541">
        <w:t xml:space="preserve"> keskmise võimsusega põletusseadmetest õhku eralduvate teatavate saasteainete heite piiramise kohta (edaspidi ka </w:t>
      </w:r>
      <w:commentRangeStart w:id="4"/>
      <w:r w:rsidRPr="3BBD615D">
        <w:rPr>
          <w:i/>
          <w:iCs/>
        </w:rPr>
        <w:t>direktiiv</w:t>
      </w:r>
      <w:r w:rsidRPr="00D11541">
        <w:t>)</w:t>
      </w:r>
      <w:commentRangeEnd w:id="4"/>
      <w:r>
        <w:commentReference w:id="4"/>
      </w:r>
      <w:r w:rsidRPr="00D11541">
        <w:t xml:space="preserve"> kohaselt peab keskmise võimsusega põletusseadmete reguleerimiseks väljastama loa või tuleb käitaja tegevus registreerida. Kuna olemasolevatele 1–5 </w:t>
      </w:r>
      <w:proofErr w:type="spellStart"/>
      <w:r w:rsidRPr="00D11541">
        <w:t>MW</w:t>
      </w:r>
      <w:r w:rsidRPr="00D11541">
        <w:rPr>
          <w:vertAlign w:val="subscript"/>
        </w:rPr>
        <w:t>th</w:t>
      </w:r>
      <w:proofErr w:type="spellEnd"/>
      <w:r w:rsidRPr="00D11541">
        <w:t xml:space="preserve"> põletusseadmetele hakkavad kehtima rangemad õhusaaste piirväärtused, toob see kaasa 4</w:t>
      </w:r>
      <w:r>
        <w:t>49</w:t>
      </w:r>
      <w:r w:rsidRPr="00D11541">
        <w:t xml:space="preserve"> katlamaja õhusaasteloa muutmise vajaduse.</w:t>
      </w:r>
    </w:p>
    <w:p w14:paraId="563C03EA" w14:textId="77777777" w:rsidR="00B1649C" w:rsidRDefault="00B1649C" w:rsidP="00B1649C">
      <w:pPr>
        <w:jc w:val="both"/>
      </w:pPr>
    </w:p>
    <w:p w14:paraId="4E37F544" w14:textId="7A3B22FC" w:rsidR="007C2889" w:rsidRPr="00B1649C" w:rsidRDefault="00A61B82" w:rsidP="00B1649C">
      <w:pPr>
        <w:jc w:val="both"/>
      </w:pPr>
      <w:r>
        <w:t xml:space="preserve">Õhusaasteloa omamise kohustus ei ole alati proportsionaalne tegevusest tuleneva võimaliku keskkonnariskiga. </w:t>
      </w:r>
      <w:commentRangeEnd w:id="3"/>
      <w:r>
        <w:commentReference w:id="3"/>
      </w:r>
      <w:r w:rsidR="004D21BD">
        <w:t>Seoses sellega on koostatud väik</w:t>
      </w:r>
      <w:r w:rsidR="00B1649C">
        <w:t>e</w:t>
      </w:r>
      <w:r w:rsidR="004D21BD">
        <w:t xml:space="preserve">se keskkonnamõjuga käitiste halduskoormuse vähendamise eelnõude pakett, mille raames muudetakse järgmisi õigusakte: </w:t>
      </w:r>
    </w:p>
    <w:p w14:paraId="0D204963" w14:textId="3042FC35" w:rsidR="00141F43" w:rsidRPr="00B1649C" w:rsidRDefault="00613B9C" w:rsidP="00B1649C">
      <w:pPr>
        <w:jc w:val="both"/>
        <w:rPr>
          <w:color w:val="000000" w:themeColor="text1"/>
        </w:rPr>
      </w:pPr>
      <w:r>
        <w:rPr>
          <w:color w:val="000000" w:themeColor="text1"/>
        </w:rPr>
        <w:t>-</w:t>
      </w:r>
      <w:r w:rsidR="00B1649C">
        <w:rPr>
          <w:color w:val="000000" w:themeColor="text1"/>
        </w:rPr>
        <w:t xml:space="preserve"> </w:t>
      </w:r>
      <w:r w:rsidR="004D21BD" w:rsidRPr="00B1649C">
        <w:rPr>
          <w:color w:val="000000" w:themeColor="text1"/>
        </w:rPr>
        <w:t>a</w:t>
      </w:r>
      <w:r w:rsidR="001F30BB" w:rsidRPr="00B1649C">
        <w:rPr>
          <w:color w:val="000000" w:themeColor="text1"/>
        </w:rPr>
        <w:t>tmosfääriõhu kaitse seaduse</w:t>
      </w:r>
      <w:r w:rsidR="00141F43" w:rsidRPr="00B1649C">
        <w:rPr>
          <w:color w:val="000000" w:themeColor="text1"/>
        </w:rPr>
        <w:t xml:space="preserve"> muutmise sätetega ühtlustatakse paikse heiteallika käitajate registreeringute taotlemise, menetlemise, registreeringu andmise, muutmise, peatamise, kehtetuks tunnistamise ja andmisest keeldumise sätteid ning registreeringu omaja õigused ja kohustused</w:t>
      </w:r>
      <w:r w:rsidR="004D21BD" w:rsidRPr="00B1649C">
        <w:rPr>
          <w:color w:val="000000" w:themeColor="text1"/>
        </w:rPr>
        <w:t>;</w:t>
      </w:r>
    </w:p>
    <w:p w14:paraId="2598F7E3" w14:textId="03FB4058" w:rsidR="00141F43" w:rsidRPr="00B1649C" w:rsidRDefault="00613B9C" w:rsidP="00B1649C">
      <w:pPr>
        <w:jc w:val="both"/>
        <w:rPr>
          <w:color w:val="000000" w:themeColor="text1"/>
        </w:rPr>
      </w:pPr>
      <w:r>
        <w:rPr>
          <w:color w:val="000000" w:themeColor="text1"/>
        </w:rPr>
        <w:t>-</w:t>
      </w:r>
      <w:r w:rsidR="00B1649C">
        <w:rPr>
          <w:color w:val="000000" w:themeColor="text1"/>
        </w:rPr>
        <w:t xml:space="preserve"> </w:t>
      </w:r>
      <w:r w:rsidR="00B1649C" w:rsidRPr="00B1649C">
        <w:rPr>
          <w:color w:val="000000" w:themeColor="text1"/>
        </w:rPr>
        <w:t>k</w:t>
      </w:r>
      <w:r w:rsidR="001F30BB" w:rsidRPr="00B1649C">
        <w:rPr>
          <w:color w:val="000000" w:themeColor="text1"/>
        </w:rPr>
        <w:t>eskkonnatasude seaduse</w:t>
      </w:r>
      <w:r w:rsidR="00141F43" w:rsidRPr="00B1649C">
        <w:rPr>
          <w:color w:val="000000" w:themeColor="text1"/>
        </w:rPr>
        <w:t xml:space="preserve"> muudatuses sätestatakse paikse heiteallika käitaja registreeringu omajale keskkonnatasu arvutamise ja maksmise kohustus. Keskkonnatasu</w:t>
      </w:r>
      <w:r w:rsidR="001F30BB" w:rsidRPr="00B1649C">
        <w:rPr>
          <w:color w:val="000000" w:themeColor="text1"/>
        </w:rPr>
        <w:t>de</w:t>
      </w:r>
      <w:r w:rsidR="00141F43" w:rsidRPr="00B1649C">
        <w:rPr>
          <w:color w:val="000000" w:themeColor="text1"/>
        </w:rPr>
        <w:t xml:space="preserve"> deklareeri</w:t>
      </w:r>
      <w:r w:rsidR="001F30BB" w:rsidRPr="00B1649C">
        <w:rPr>
          <w:color w:val="000000" w:themeColor="text1"/>
        </w:rPr>
        <w:t xml:space="preserve">mise kohustust vähendatakse neljalt korralt </w:t>
      </w:r>
      <w:r w:rsidR="00141F43" w:rsidRPr="00B1649C">
        <w:rPr>
          <w:color w:val="000000" w:themeColor="text1"/>
        </w:rPr>
        <w:t>ü</w:t>
      </w:r>
      <w:r w:rsidR="001F30BB" w:rsidRPr="00B1649C">
        <w:rPr>
          <w:color w:val="000000" w:themeColor="text1"/>
        </w:rPr>
        <w:t>hele</w:t>
      </w:r>
      <w:r w:rsidR="00141F43" w:rsidRPr="00B1649C">
        <w:rPr>
          <w:color w:val="000000" w:themeColor="text1"/>
        </w:rPr>
        <w:t xml:space="preserve"> kor</w:t>
      </w:r>
      <w:r w:rsidR="001F30BB" w:rsidRPr="00B1649C">
        <w:rPr>
          <w:color w:val="000000" w:themeColor="text1"/>
        </w:rPr>
        <w:t>rale</w:t>
      </w:r>
      <w:r w:rsidR="00141F43" w:rsidRPr="00B1649C">
        <w:rPr>
          <w:color w:val="000000" w:themeColor="text1"/>
        </w:rPr>
        <w:t xml:space="preserve"> aastas. Jätkuvalt ei rakendata keskkonnatasu arvutamise ja maksmise kohustust registreeringutele, mis on antud nende põletusseadmete käitamiseks, mille soojussisendile vastav nimisoojusvõimsus on 1 </w:t>
      </w:r>
      <w:proofErr w:type="spellStart"/>
      <w:r w:rsidR="00141F43" w:rsidRPr="00B1649C">
        <w:rPr>
          <w:color w:val="000000" w:themeColor="text1"/>
        </w:rPr>
        <w:t>MW</w:t>
      </w:r>
      <w:r w:rsidR="00141F43" w:rsidRPr="00B1649C">
        <w:rPr>
          <w:color w:val="000000" w:themeColor="text1"/>
          <w:vertAlign w:val="subscript"/>
        </w:rPr>
        <w:t>th</w:t>
      </w:r>
      <w:proofErr w:type="spellEnd"/>
      <w:r w:rsidR="00141F43" w:rsidRPr="00B1649C">
        <w:rPr>
          <w:color w:val="000000" w:themeColor="text1"/>
        </w:rPr>
        <w:t xml:space="preserve"> või suurem ja väiksem kui 50 </w:t>
      </w:r>
      <w:proofErr w:type="spellStart"/>
      <w:r w:rsidR="00141F43" w:rsidRPr="00B1649C">
        <w:rPr>
          <w:color w:val="000000" w:themeColor="text1"/>
        </w:rPr>
        <w:t>MW</w:t>
      </w:r>
      <w:r w:rsidR="00141F43" w:rsidRPr="00B1649C">
        <w:rPr>
          <w:color w:val="000000" w:themeColor="text1"/>
          <w:vertAlign w:val="subscript"/>
        </w:rPr>
        <w:t>th</w:t>
      </w:r>
      <w:proofErr w:type="spellEnd"/>
      <w:r w:rsidR="00141F43" w:rsidRPr="00B1649C">
        <w:rPr>
          <w:color w:val="000000" w:themeColor="text1"/>
        </w:rPr>
        <w:t xml:space="preserve"> ning põletusseade töötab kuni 500 töötundi aastas (edaspidi </w:t>
      </w:r>
      <w:r w:rsidR="00141F43" w:rsidRPr="00B1649C">
        <w:rPr>
          <w:i/>
          <w:iCs/>
          <w:color w:val="000000" w:themeColor="text1"/>
        </w:rPr>
        <w:t>töötunni erandiga registreering</w:t>
      </w:r>
      <w:r w:rsidR="00141F43" w:rsidRPr="00B1649C">
        <w:rPr>
          <w:color w:val="000000" w:themeColor="text1"/>
        </w:rPr>
        <w:t>)</w:t>
      </w:r>
      <w:r w:rsidR="00B1649C" w:rsidRPr="00B1649C">
        <w:rPr>
          <w:color w:val="000000" w:themeColor="text1"/>
        </w:rPr>
        <w:t>;</w:t>
      </w:r>
    </w:p>
    <w:p w14:paraId="2C45F9FC" w14:textId="28CE08D2" w:rsidR="00141F43" w:rsidRPr="00B1649C" w:rsidRDefault="00613B9C" w:rsidP="00B1649C">
      <w:pPr>
        <w:jc w:val="both"/>
        <w:rPr>
          <w:color w:val="000000" w:themeColor="text1"/>
        </w:rPr>
      </w:pPr>
      <w:r>
        <w:rPr>
          <w:color w:val="000000" w:themeColor="text1"/>
        </w:rPr>
        <w:t>-</w:t>
      </w:r>
      <w:r w:rsidR="00B1649C">
        <w:rPr>
          <w:color w:val="000000" w:themeColor="text1"/>
        </w:rPr>
        <w:t xml:space="preserve"> </w:t>
      </w:r>
      <w:r w:rsidR="004D21BD" w:rsidRPr="00B1649C">
        <w:rPr>
          <w:color w:val="000000" w:themeColor="text1"/>
        </w:rPr>
        <w:t>r</w:t>
      </w:r>
      <w:r w:rsidR="007C2889" w:rsidRPr="00B1649C">
        <w:rPr>
          <w:color w:val="000000" w:themeColor="text1"/>
        </w:rPr>
        <w:t>iigilõivuseaduse</w:t>
      </w:r>
      <w:r w:rsidR="00141F43" w:rsidRPr="00B1649C">
        <w:rPr>
          <w:color w:val="000000" w:themeColor="text1"/>
        </w:rPr>
        <w:t xml:space="preserve"> muudatuse järgi tuleb registreeringu taotluse läbivaatamise eest tasuda riigilõiv. Paikse heiteallika käitaja registreeringu muutmise taotluse läbivaatamise eest riigilõivu ei võeta</w:t>
      </w:r>
      <w:r w:rsidR="00B1649C" w:rsidRPr="00B1649C">
        <w:rPr>
          <w:color w:val="000000" w:themeColor="text1"/>
        </w:rPr>
        <w:t>;</w:t>
      </w:r>
    </w:p>
    <w:p w14:paraId="3CF5F721" w14:textId="4BDD4984" w:rsidR="004D21BD" w:rsidRPr="00B1649C" w:rsidRDefault="00632813" w:rsidP="00B1649C">
      <w:pPr>
        <w:jc w:val="both"/>
        <w:rPr>
          <w:color w:val="000000" w:themeColor="text1"/>
        </w:rPr>
      </w:pPr>
      <w:r>
        <w:rPr>
          <w:color w:val="000000" w:themeColor="text1"/>
        </w:rPr>
        <w:lastRenderedPageBreak/>
        <w:t>-</w:t>
      </w:r>
      <w:r w:rsidR="00B1649C">
        <w:rPr>
          <w:color w:val="000000" w:themeColor="text1"/>
        </w:rPr>
        <w:t xml:space="preserve"> </w:t>
      </w:r>
      <w:r w:rsidR="004D21BD" w:rsidRPr="00B1649C">
        <w:rPr>
          <w:color w:val="000000" w:themeColor="text1"/>
        </w:rPr>
        <w:t>keskkonnaministri 05.11.2017. a määrus</w:t>
      </w:r>
      <w:r w:rsidR="009A2C9C">
        <w:rPr>
          <w:color w:val="000000" w:themeColor="text1"/>
        </w:rPr>
        <w:t>es</w:t>
      </w:r>
      <w:r w:rsidR="004D21BD" w:rsidRPr="00B1649C">
        <w:rPr>
          <w:color w:val="000000" w:themeColor="text1"/>
        </w:rPr>
        <w:t xml:space="preserve"> nr 44 „Väljaspool tööstusheite seaduse reguleerimisala olevatest põletusseadmetest väljutatavate saasteainete heite piirväärtused, saasteainete heite seirenõuded ja heite piirväärtuste järgimise kriteeriumid“</w:t>
      </w:r>
      <w:r w:rsidR="00B1649C">
        <w:rPr>
          <w:color w:val="000000" w:themeColor="text1"/>
        </w:rPr>
        <w:t xml:space="preserve"> </w:t>
      </w:r>
      <w:r w:rsidR="000E7B0B">
        <w:t>täpsustatakse</w:t>
      </w:r>
      <w:r w:rsidR="00D11541">
        <w:t xml:space="preserve"> seire teostamise korda</w:t>
      </w:r>
      <w:r w:rsidR="00ED029C">
        <w:t>, et vältida korduvmõõtmisi enne direktiivist tulenevate rangemate heite piirväärtuste kehtima hakkamist;</w:t>
      </w:r>
    </w:p>
    <w:p w14:paraId="43169045" w14:textId="33D713B2" w:rsidR="004D21BD" w:rsidRPr="00B1649C" w:rsidRDefault="00632813" w:rsidP="00B1649C">
      <w:pPr>
        <w:jc w:val="both"/>
        <w:rPr>
          <w:color w:val="000000" w:themeColor="text1"/>
        </w:rPr>
      </w:pPr>
      <w:r>
        <w:rPr>
          <w:color w:val="000000" w:themeColor="text1"/>
        </w:rPr>
        <w:t>-</w:t>
      </w:r>
      <w:r w:rsidR="00B1649C">
        <w:rPr>
          <w:color w:val="000000" w:themeColor="text1"/>
        </w:rPr>
        <w:t xml:space="preserve"> </w:t>
      </w:r>
      <w:r w:rsidR="004D21BD" w:rsidRPr="00B1649C">
        <w:rPr>
          <w:color w:val="000000" w:themeColor="text1"/>
        </w:rPr>
        <w:t>keskkonnaministri 19.12.2017. a määrus</w:t>
      </w:r>
      <w:r w:rsidR="00E95927">
        <w:rPr>
          <w:color w:val="000000" w:themeColor="text1"/>
        </w:rPr>
        <w:t>es</w:t>
      </w:r>
      <w:r w:rsidR="004D21BD" w:rsidRPr="00B1649C">
        <w:rPr>
          <w:color w:val="000000" w:themeColor="text1"/>
        </w:rPr>
        <w:t xml:space="preserve"> nr 60 „Tegevuse künnisvõimsused, millest alates on vajalik paikse heiteallika käitaja registreering, registreeringu taotluse ja tõendi andmekoosseis“</w:t>
      </w:r>
      <w:r w:rsidR="00E95927" w:rsidRPr="00E95927">
        <w:t xml:space="preserve"> </w:t>
      </w:r>
      <w:r w:rsidR="00E95927">
        <w:t xml:space="preserve">sätestatakse </w:t>
      </w:r>
      <w:r w:rsidR="00E95927" w:rsidRPr="000D2EC3">
        <w:t>1</w:t>
      </w:r>
      <w:r w:rsidR="00E95927">
        <w:t>–</w:t>
      </w:r>
      <w:r w:rsidR="00E95927" w:rsidRPr="000D2EC3">
        <w:t xml:space="preserve">5 </w:t>
      </w:r>
      <w:proofErr w:type="spellStart"/>
      <w:r w:rsidR="00E95927" w:rsidRPr="000D2EC3">
        <w:t>MW</w:t>
      </w:r>
      <w:r w:rsidR="00E95927" w:rsidRPr="000D2EC3">
        <w:rPr>
          <w:vertAlign w:val="subscript"/>
        </w:rPr>
        <w:t>th</w:t>
      </w:r>
      <w:proofErr w:type="spellEnd"/>
      <w:r w:rsidR="00E95927" w:rsidRPr="000D2EC3">
        <w:t xml:space="preserve"> soojussisendile vastava nimisoojusvõimsusega põletusseadme</w:t>
      </w:r>
      <w:r w:rsidR="00E95927">
        <w:t>i</w:t>
      </w:r>
      <w:r w:rsidR="00E95927" w:rsidRPr="000D2EC3">
        <w:t xml:space="preserve">d </w:t>
      </w:r>
      <w:r w:rsidR="00E95927">
        <w:t>käitavale käitisele registreerimiskohustus (vana loa kohustus asendub kiirema ja lihtsama menetlusega)</w:t>
      </w:r>
      <w:r w:rsidR="00E95927" w:rsidRPr="000D2EC3">
        <w:t>. Kuna registreeringukohuslaste ring suureneb, siis täpsustatakse määruse eelnõuga ka registreeringu taotluse ja registreeringu andmekoosseisu</w:t>
      </w:r>
      <w:r w:rsidR="004D21BD" w:rsidRPr="00B1649C">
        <w:rPr>
          <w:color w:val="000000" w:themeColor="text1"/>
        </w:rPr>
        <w:t>;</w:t>
      </w:r>
    </w:p>
    <w:p w14:paraId="475940E4" w14:textId="7F7B8896" w:rsidR="009A2C9C" w:rsidRDefault="00632813" w:rsidP="00B1649C">
      <w:pPr>
        <w:jc w:val="both"/>
        <w:rPr>
          <w:color w:val="000000" w:themeColor="text1"/>
        </w:rPr>
      </w:pPr>
      <w:r>
        <w:rPr>
          <w:color w:val="000000" w:themeColor="text1"/>
        </w:rPr>
        <w:t>-</w:t>
      </w:r>
      <w:r w:rsidR="00B1649C">
        <w:rPr>
          <w:color w:val="000000" w:themeColor="text1"/>
        </w:rPr>
        <w:t xml:space="preserve"> </w:t>
      </w:r>
      <w:r w:rsidR="004D21BD" w:rsidRPr="00B1649C">
        <w:rPr>
          <w:color w:val="000000" w:themeColor="text1"/>
        </w:rPr>
        <w:t>keskkonnaministri 14.12.2016. a määrus</w:t>
      </w:r>
      <w:r w:rsidR="009A2C9C">
        <w:rPr>
          <w:color w:val="000000" w:themeColor="text1"/>
        </w:rPr>
        <w:t>es</w:t>
      </w:r>
      <w:r w:rsidR="004D21BD" w:rsidRPr="00B1649C">
        <w:rPr>
          <w:color w:val="000000" w:themeColor="text1"/>
        </w:rPr>
        <w:t xml:space="preserve"> nr 67 „Tegevuse künnisvõimsused ja saasteainete heidete künniskogused, millest alates on käitise tegevuse jaoks nõutav õhusaasteluba“</w:t>
      </w:r>
      <w:r w:rsidR="009A2C9C" w:rsidRPr="009A2C9C">
        <w:rPr>
          <w:color w:val="000000" w:themeColor="text1"/>
        </w:rPr>
        <w:t xml:space="preserve"> </w:t>
      </w:r>
      <w:r w:rsidR="009A2C9C" w:rsidRPr="00570033">
        <w:rPr>
          <w:color w:val="000000" w:themeColor="text1"/>
        </w:rPr>
        <w:t xml:space="preserve">tõstetakse </w:t>
      </w:r>
      <w:r w:rsidR="009A2C9C">
        <w:rPr>
          <w:color w:val="000000" w:themeColor="text1"/>
        </w:rPr>
        <w:t>keskkonnaloa künnist</w:t>
      </w:r>
      <w:r w:rsidR="009A2C9C" w:rsidRPr="00570033">
        <w:rPr>
          <w:color w:val="000000" w:themeColor="text1"/>
        </w:rPr>
        <w:t xml:space="preserve">, selliselt, et edaspidi peab käitaja õhusaasteluba omama, kui tema põletusseadme soojussisendile vastav nimisoojusvõimsus on suurem kui 5 </w:t>
      </w:r>
      <w:proofErr w:type="spellStart"/>
      <w:r w:rsidR="009A2C9C" w:rsidRPr="00570033">
        <w:rPr>
          <w:color w:val="000000" w:themeColor="text1"/>
        </w:rPr>
        <w:t>MW</w:t>
      </w:r>
      <w:r w:rsidR="009A2C9C" w:rsidRPr="00570033">
        <w:rPr>
          <w:color w:val="000000" w:themeColor="text1"/>
          <w:vertAlign w:val="subscript"/>
        </w:rPr>
        <w:t>th</w:t>
      </w:r>
      <w:proofErr w:type="spellEnd"/>
      <w:r w:rsidR="009A2C9C">
        <w:rPr>
          <w:color w:val="000000" w:themeColor="text1"/>
        </w:rPr>
        <w:t xml:space="preserve">; </w:t>
      </w:r>
    </w:p>
    <w:p w14:paraId="26E30B8D" w14:textId="31C56046" w:rsidR="004D21BD" w:rsidRPr="00B1649C" w:rsidRDefault="00632813" w:rsidP="00B1649C">
      <w:pPr>
        <w:jc w:val="both"/>
        <w:rPr>
          <w:color w:val="000000" w:themeColor="text1"/>
        </w:rPr>
      </w:pPr>
      <w:r w:rsidRPr="3BBD615D">
        <w:rPr>
          <w:color w:val="000000" w:themeColor="text1"/>
        </w:rPr>
        <w:t>-</w:t>
      </w:r>
      <w:r w:rsidR="00B1649C" w:rsidRPr="3BBD615D">
        <w:rPr>
          <w:color w:val="000000" w:themeColor="text1"/>
        </w:rPr>
        <w:t xml:space="preserve"> </w:t>
      </w:r>
      <w:r w:rsidR="004D21BD" w:rsidRPr="3BBD615D">
        <w:rPr>
          <w:color w:val="000000" w:themeColor="text1"/>
        </w:rPr>
        <w:t>keskkonnaministri 14.12.2016. a määrus</w:t>
      </w:r>
      <w:r w:rsidR="00ED029C" w:rsidRPr="3BBD615D">
        <w:rPr>
          <w:color w:val="000000" w:themeColor="text1"/>
        </w:rPr>
        <w:t>es</w:t>
      </w:r>
      <w:r w:rsidR="004D21BD" w:rsidRPr="3BBD615D">
        <w:rPr>
          <w:color w:val="000000" w:themeColor="text1"/>
        </w:rPr>
        <w:t xml:space="preserve"> nr 68 „Keskkonnakaitseloa omaja välisõhu saastamisega seotud aastaaruande andmekoosseis ja esitamise kord“</w:t>
      </w:r>
      <w:r w:rsidR="00ED029C" w:rsidRPr="3BBD615D">
        <w:rPr>
          <w:color w:val="000000" w:themeColor="text1"/>
        </w:rPr>
        <w:t xml:space="preserve"> sätestatakse kõigile registreeringu omajatele kohustus esitada välisõhu saastamisega seotud aruanne üks kord aastas senise üks kord kolme aasta</w:t>
      </w:r>
      <w:commentRangeStart w:id="5"/>
      <w:ins w:id="6" w:author="Maarja-Liis Lall - JUSTDIGI" w:date="2025-10-13T12:15:00Z">
        <w:r w:rsidR="6CB92E11" w:rsidRPr="3BBD615D">
          <w:rPr>
            <w:color w:val="000000" w:themeColor="text1"/>
          </w:rPr>
          <w:t xml:space="preserve"> jooksul</w:t>
        </w:r>
      </w:ins>
      <w:r w:rsidR="00ED029C" w:rsidRPr="3BBD615D">
        <w:rPr>
          <w:color w:val="000000" w:themeColor="text1"/>
        </w:rPr>
        <w:t xml:space="preserve"> </w:t>
      </w:r>
      <w:commentRangeEnd w:id="5"/>
      <w:r>
        <w:commentReference w:id="5"/>
      </w:r>
      <w:r w:rsidR="00ED029C" w:rsidRPr="3BBD615D">
        <w:rPr>
          <w:color w:val="000000" w:themeColor="text1"/>
        </w:rPr>
        <w:t>asemel.</w:t>
      </w:r>
    </w:p>
    <w:p w14:paraId="1393FDB5" w14:textId="77777777" w:rsidR="00141F43" w:rsidRPr="00DC379F" w:rsidRDefault="00141F43" w:rsidP="00141F43">
      <w:pPr>
        <w:jc w:val="both"/>
        <w:rPr>
          <w:color w:val="000000" w:themeColor="text1"/>
        </w:rPr>
      </w:pPr>
    </w:p>
    <w:p w14:paraId="7E3D1647" w14:textId="11786E1F" w:rsidR="004B079A" w:rsidRDefault="004B079A" w:rsidP="004B079A">
      <w:pPr>
        <w:jc w:val="both"/>
        <w:rPr>
          <w:rFonts w:eastAsiaTheme="majorEastAsia"/>
        </w:rPr>
      </w:pPr>
      <w:r w:rsidRPr="00DC379F">
        <w:rPr>
          <w:rFonts w:eastAsiaTheme="majorEastAsia"/>
        </w:rPr>
        <w:t xml:space="preserve">Eelnõukohase seadusega kõrvaldatakse </w:t>
      </w:r>
      <w:r w:rsidR="00DC379F">
        <w:rPr>
          <w:rFonts w:eastAsiaTheme="majorEastAsia"/>
        </w:rPr>
        <w:t xml:space="preserve">ka </w:t>
      </w:r>
      <w:r w:rsidRPr="00DC379F">
        <w:rPr>
          <w:rFonts w:eastAsiaTheme="majorEastAsia"/>
        </w:rPr>
        <w:t xml:space="preserve">Euroopa Komisjoni </w:t>
      </w:r>
      <w:r w:rsidR="00391B51">
        <w:rPr>
          <w:rFonts w:eastAsiaTheme="majorEastAsia"/>
        </w:rPr>
        <w:t>rikkumismenetluses</w:t>
      </w:r>
      <w:r w:rsidRPr="00DC379F">
        <w:rPr>
          <w:rFonts w:eastAsiaTheme="majorEastAsia"/>
        </w:rPr>
        <w:t xml:space="preserve"> nr 2024/2278</w:t>
      </w:r>
      <w:r w:rsidRPr="00DC379F">
        <w:rPr>
          <w:rFonts w:eastAsiaTheme="majorEastAsia"/>
          <w:vertAlign w:val="superscript"/>
        </w:rPr>
        <w:footnoteReference w:id="4"/>
      </w:r>
      <w:r w:rsidRPr="00DC379F">
        <w:rPr>
          <w:rFonts w:eastAsiaTheme="majorEastAsia"/>
        </w:rPr>
        <w:t xml:space="preserve"> välja toodud puudused, mis puudutavad direktiivi (EL) 2015/2193 ülevõtmist Eesti õigusesse. Eesti on direktiivi sätted õigusesse üle võtnud, aga rikkumiskirjas nimetatud sätted ei kehti registreeringutele, mistõttu tehakse eelnõus asjakohased parandused.</w:t>
      </w:r>
    </w:p>
    <w:p w14:paraId="569924B4" w14:textId="77777777" w:rsidR="007B7E56" w:rsidRDefault="007B7E56" w:rsidP="004B079A">
      <w:pPr>
        <w:jc w:val="both"/>
        <w:rPr>
          <w:rFonts w:eastAsiaTheme="majorEastAsia"/>
        </w:rPr>
      </w:pPr>
    </w:p>
    <w:p w14:paraId="445AD8F9" w14:textId="36922016" w:rsidR="001B5D48" w:rsidRPr="00DC379F" w:rsidRDefault="001B5D48" w:rsidP="3BBD615D">
      <w:pPr>
        <w:jc w:val="both"/>
        <w:rPr>
          <w:rFonts w:eastAsiaTheme="majorEastAsia"/>
        </w:rPr>
      </w:pPr>
      <w:commentRangeStart w:id="7"/>
      <w:r w:rsidRPr="3BBD615D">
        <w:rPr>
          <w:color w:val="000000" w:themeColor="text1"/>
        </w:rPr>
        <w:t xml:space="preserve">Eelnõuga muudetakse selgemaks registreerimisega seotud sätteid, luuakse registreerimise taotlemisele ja registreerimiseks selgem kord. Kõrvaldatakse rikkumiskirjas nimetatud puudused. Luuakse tingimused keskkonnaloalt registreeringule </w:t>
      </w:r>
      <w:proofErr w:type="spellStart"/>
      <w:r w:rsidRPr="3BBD615D">
        <w:rPr>
          <w:color w:val="000000" w:themeColor="text1"/>
        </w:rPr>
        <w:t>üleminemiseks</w:t>
      </w:r>
      <w:proofErr w:type="spellEnd"/>
      <w:r w:rsidRPr="3BBD615D">
        <w:rPr>
          <w:color w:val="000000" w:themeColor="text1"/>
        </w:rPr>
        <w:t>. Sätestatakse keskkonnatasu deklareerimise kohustus üks kord aastas ja taotluse ülevaatamisele riigilõiv.</w:t>
      </w:r>
      <w:commentRangeEnd w:id="7"/>
      <w:r>
        <w:commentReference w:id="7"/>
      </w:r>
      <w:r w:rsidRPr="3BBD615D">
        <w:rPr>
          <w:color w:val="000000" w:themeColor="text1"/>
        </w:rPr>
        <w:t xml:space="preserve"> </w:t>
      </w:r>
      <w:r w:rsidRPr="3BBD615D">
        <w:rPr>
          <w:rFonts w:eastAsiaTheme="majorEastAsia"/>
        </w:rPr>
        <w:t>Eelnõukoha</w:t>
      </w:r>
      <w:r w:rsidR="00954A2B" w:rsidRPr="3BBD615D">
        <w:rPr>
          <w:rFonts w:eastAsiaTheme="majorEastAsia"/>
        </w:rPr>
        <w:t>ne</w:t>
      </w:r>
      <w:r w:rsidRPr="3BBD615D">
        <w:rPr>
          <w:rFonts w:eastAsiaTheme="majorEastAsia"/>
        </w:rPr>
        <w:t xml:space="preserve"> seadus </w:t>
      </w:r>
      <w:r w:rsidRPr="3BBD615D">
        <w:rPr>
          <w:color w:val="000000" w:themeColor="text1"/>
        </w:rPr>
        <w:t xml:space="preserve">ei too kaasa kohustust esitada andmeid korrapäraselt ega suurenda käitaja halduskoormust. Selgemate nõuete loomine registreerimiseks ja keskkonnaloalt </w:t>
      </w:r>
      <w:proofErr w:type="spellStart"/>
      <w:r w:rsidRPr="3BBD615D">
        <w:rPr>
          <w:color w:val="000000" w:themeColor="text1"/>
        </w:rPr>
        <w:t>üle</w:t>
      </w:r>
      <w:r w:rsidR="00954A2B" w:rsidRPr="3BBD615D">
        <w:rPr>
          <w:color w:val="000000" w:themeColor="text1"/>
        </w:rPr>
        <w:t>minemiseks</w:t>
      </w:r>
      <w:proofErr w:type="spellEnd"/>
      <w:r w:rsidRPr="3BBD615D">
        <w:rPr>
          <w:color w:val="000000" w:themeColor="text1"/>
        </w:rPr>
        <w:t xml:space="preserve"> ning keskkonnatasu </w:t>
      </w:r>
      <w:r w:rsidRPr="3BBD615D">
        <w:rPr>
          <w:color w:val="000000" w:themeColor="text1"/>
          <w:lang w:eastAsia="et-EE"/>
        </w:rPr>
        <w:t>arvutamise ja maksmise kohustuse sätestamine registreeringu omajatele üks kord aastas on halduskoormust vähendava mõjuga, mistõttu tasakaalustamise reeglit ei rakendata.</w:t>
      </w:r>
    </w:p>
    <w:p w14:paraId="499CE9C8" w14:textId="77777777" w:rsidR="00141F43" w:rsidRPr="00DC379F" w:rsidRDefault="00141F43" w:rsidP="00141F43">
      <w:pPr>
        <w:jc w:val="both"/>
        <w:rPr>
          <w:color w:val="000000" w:themeColor="text1"/>
        </w:rPr>
      </w:pPr>
    </w:p>
    <w:p w14:paraId="23C17792" w14:textId="502072AF" w:rsidR="00141F43" w:rsidRPr="00DC379F" w:rsidRDefault="00141F43" w:rsidP="00141F43">
      <w:pPr>
        <w:jc w:val="both"/>
        <w:rPr>
          <w:color w:val="000000" w:themeColor="text1"/>
        </w:rPr>
      </w:pPr>
      <w:r w:rsidRPr="00DC379F">
        <w:rPr>
          <w:color w:val="000000" w:themeColor="text1"/>
        </w:rPr>
        <w:t xml:space="preserve">Registreeringu kohustust hakatakse rakendama alates 1. jaanuarist 2027. Selleks ajaks uuendatakse registreerimist võimaldav </w:t>
      </w:r>
      <w:r w:rsidR="00DC379F">
        <w:rPr>
          <w:color w:val="000000" w:themeColor="text1"/>
        </w:rPr>
        <w:t xml:space="preserve">keskkonnaotsuste </w:t>
      </w:r>
      <w:r w:rsidRPr="00DC379F">
        <w:rPr>
          <w:color w:val="000000" w:themeColor="text1"/>
        </w:rPr>
        <w:t>infosüsteem.</w:t>
      </w:r>
    </w:p>
    <w:p w14:paraId="637FA44D" w14:textId="7289A2DC" w:rsidR="00C313E4" w:rsidRDefault="00C313E4" w:rsidP="00655463">
      <w:pPr>
        <w:jc w:val="both"/>
        <w:rPr>
          <w:color w:val="000000" w:themeColor="text1"/>
        </w:rPr>
      </w:pPr>
    </w:p>
    <w:p w14:paraId="2A8A339E" w14:textId="1325C8E7" w:rsidR="00DC379F" w:rsidRPr="00DC379F" w:rsidRDefault="00DC379F" w:rsidP="00655463">
      <w:pPr>
        <w:jc w:val="both"/>
        <w:rPr>
          <w:color w:val="000000" w:themeColor="text1"/>
        </w:rPr>
      </w:pPr>
      <w:r w:rsidRPr="3BBD615D">
        <w:rPr>
          <w:color w:val="000000" w:themeColor="text1"/>
        </w:rPr>
        <w:t>Eeltoodu toetab Eesti Vabariigi Valitsuse tegevusprogrammi era- ja avaliku sektori koormuse vähendamise eesmärki ettevõt</w:t>
      </w:r>
      <w:del w:id="8" w:author="Maarja-Liis Lall - JUSTDIGI" w:date="2025-10-13T12:06:00Z">
        <w:r w:rsidRPr="3BBD615D" w:rsidDel="00DC379F">
          <w:rPr>
            <w:color w:val="000000" w:themeColor="text1"/>
          </w:rPr>
          <w:delText>ete</w:delText>
        </w:r>
      </w:del>
      <w:ins w:id="9" w:author="Maarja-Liis Lall - JUSTDIGI" w:date="2025-10-13T12:06:00Z">
        <w:r w:rsidR="44B9F29E" w:rsidRPr="3BBD615D">
          <w:rPr>
            <w:color w:val="000000" w:themeColor="text1"/>
          </w:rPr>
          <w:t>jate</w:t>
        </w:r>
      </w:ins>
      <w:r w:rsidRPr="3BBD615D">
        <w:rPr>
          <w:color w:val="000000" w:themeColor="text1"/>
        </w:rPr>
        <w:t xml:space="preserve"> ja riigiasutuste vahelises suhtluses.</w:t>
      </w:r>
    </w:p>
    <w:p w14:paraId="4C475D92" w14:textId="237547D7" w:rsidR="00373570" w:rsidRPr="008A17BC" w:rsidRDefault="00373570" w:rsidP="00655463">
      <w:pPr>
        <w:ind w:right="6"/>
        <w:jc w:val="both"/>
        <w:rPr>
          <w:color w:val="000000" w:themeColor="text1"/>
        </w:rPr>
      </w:pPr>
    </w:p>
    <w:p w14:paraId="200A7407" w14:textId="4AC34C36" w:rsidR="00C313E4" w:rsidRPr="00412EF0" w:rsidRDefault="00AD0E72" w:rsidP="00412EF0">
      <w:pPr>
        <w:rPr>
          <w:b/>
          <w:bCs/>
        </w:rPr>
      </w:pPr>
      <w:bookmarkStart w:id="10" w:name="_Toc176346677"/>
      <w:r w:rsidRPr="00412EF0">
        <w:rPr>
          <w:b/>
          <w:bCs/>
        </w:rPr>
        <w:t>1.2</w:t>
      </w:r>
      <w:r w:rsidR="00D96D28" w:rsidRPr="00412EF0">
        <w:rPr>
          <w:b/>
          <w:bCs/>
        </w:rPr>
        <w:t>.</w:t>
      </w:r>
      <w:r w:rsidRPr="00412EF0">
        <w:rPr>
          <w:b/>
          <w:bCs/>
        </w:rPr>
        <w:t xml:space="preserve"> Eelnõu ettevalmistaja</w:t>
      </w:r>
      <w:bookmarkEnd w:id="10"/>
    </w:p>
    <w:p w14:paraId="4C11E1B2" w14:textId="7D22A00A" w:rsidR="00C313E4" w:rsidRDefault="00C313E4" w:rsidP="008A17BC">
      <w:pPr>
        <w:jc w:val="both"/>
        <w:rPr>
          <w:color w:val="000000" w:themeColor="text1"/>
        </w:rPr>
      </w:pPr>
    </w:p>
    <w:p w14:paraId="1916C685" w14:textId="0654EEFD" w:rsidR="008A17BC" w:rsidRPr="006D4182" w:rsidRDefault="008A17BC" w:rsidP="008A17BC">
      <w:pPr>
        <w:ind w:left="-5" w:right="49"/>
        <w:jc w:val="both"/>
      </w:pPr>
      <w:r>
        <w:t xml:space="preserve">Seaduseelnõu valmistasid ette ja seletuskirja koostasid Kliimaministeeriumi välisõhu osakonna nõunikud Liina </w:t>
      </w:r>
      <w:proofErr w:type="spellStart"/>
      <w:r>
        <w:t>Lepner</w:t>
      </w:r>
      <w:proofErr w:type="spellEnd"/>
      <w:r>
        <w:t xml:space="preserve"> (liina.lepner@kliimaministeerium.ee, 605 5257) ja Kaidi Kiil (kaidi.kiil@kliimaministeerium.ee, 605 0036</w:t>
      </w:r>
      <w:r w:rsidR="68AA6B3A">
        <w:t>)</w:t>
      </w:r>
      <w:commentRangeStart w:id="11"/>
      <w:ins w:id="12" w:author="Maarja-Liis Lall - JUSTDIGI" w:date="2025-10-13T12:17:00Z">
        <w:r w:rsidR="36BB2D9A">
          <w:t>,</w:t>
        </w:r>
      </w:ins>
      <w:commentRangeEnd w:id="11"/>
      <w:r>
        <w:commentReference w:id="11"/>
      </w:r>
      <w:r w:rsidR="07F3C573" w:rsidRPr="3BBD615D">
        <w:rPr>
          <w:color w:val="000000" w:themeColor="text1"/>
        </w:rPr>
        <w:t xml:space="preserve"> keskkonnakorralduse ja kiirguse osakonna nõunikud Eva Suurkaev (tel 622 9883; </w:t>
      </w:r>
      <w:r w:rsidR="07F3C573">
        <w:t>eva.suurkaev@kliimaministeerium.ee</w:t>
      </w:r>
      <w:r w:rsidR="07F3C573" w:rsidRPr="3BBD615D">
        <w:rPr>
          <w:color w:val="000000" w:themeColor="text1"/>
        </w:rPr>
        <w:t>) ja</w:t>
      </w:r>
      <w:commentRangeStart w:id="13"/>
      <w:r w:rsidR="07F3C573" w:rsidRPr="3BBD615D">
        <w:rPr>
          <w:color w:val="000000" w:themeColor="text1"/>
        </w:rPr>
        <w:t xml:space="preserve"> </w:t>
      </w:r>
      <w:del w:id="14" w:author="Maarja-Liis Lall - JUSTDIGI" w:date="2025-10-13T12:18:00Z">
        <w:r>
          <w:br/>
        </w:r>
      </w:del>
      <w:commentRangeEnd w:id="13"/>
      <w:r>
        <w:commentReference w:id="13"/>
      </w:r>
      <w:r w:rsidR="006D4182" w:rsidRPr="3BBD615D">
        <w:rPr>
          <w:color w:val="000000" w:themeColor="text1"/>
        </w:rPr>
        <w:t>A</w:t>
      </w:r>
      <w:r w:rsidR="07F3C573" w:rsidRPr="3BBD615D">
        <w:rPr>
          <w:color w:val="000000" w:themeColor="text1"/>
        </w:rPr>
        <w:t xml:space="preserve">ivi </w:t>
      </w:r>
      <w:proofErr w:type="spellStart"/>
      <w:r w:rsidR="07F3C573" w:rsidRPr="3BBD615D">
        <w:rPr>
          <w:color w:val="000000" w:themeColor="text1"/>
        </w:rPr>
        <w:t>Aolaid</w:t>
      </w:r>
      <w:proofErr w:type="spellEnd"/>
      <w:r w:rsidR="07F3C573" w:rsidRPr="3BBD615D">
        <w:rPr>
          <w:color w:val="000000" w:themeColor="text1"/>
        </w:rPr>
        <w:t xml:space="preserve">-Aas (tel 626 0743; </w:t>
      </w:r>
      <w:r w:rsidR="07F3C573">
        <w:t>aivi.aolaid-aas@kliimaministeerium.ee</w:t>
      </w:r>
      <w:r w:rsidR="07F3C573" w:rsidRPr="3BBD615D">
        <w:rPr>
          <w:color w:val="000000" w:themeColor="text1"/>
        </w:rPr>
        <w:t>)</w:t>
      </w:r>
      <w:r w:rsidR="68AA6B3A">
        <w:t>.</w:t>
      </w:r>
      <w:r>
        <w:t xml:space="preserve"> </w:t>
      </w:r>
      <w:del w:id="15" w:author="Maarja-Liis Lall - JUSTDIGI" w:date="2025-10-13T12:18:00Z">
        <w:r>
          <w:br/>
        </w:r>
      </w:del>
      <w:r w:rsidRPr="3BBD615D">
        <w:rPr>
          <w:color w:val="000000" w:themeColor="text1"/>
        </w:rPr>
        <w:t xml:space="preserve">Eelnõu õigusekspertiisi on teinud Kliimaministeeriumi õigusosakonna nõunik Mari-Liis </w:t>
      </w:r>
      <w:proofErr w:type="spellStart"/>
      <w:r w:rsidRPr="3BBD615D">
        <w:rPr>
          <w:color w:val="000000" w:themeColor="text1"/>
        </w:rPr>
        <w:t>Kupri</w:t>
      </w:r>
      <w:proofErr w:type="spellEnd"/>
      <w:r w:rsidRPr="3BBD615D">
        <w:rPr>
          <w:color w:val="000000" w:themeColor="text1"/>
        </w:rPr>
        <w:t xml:space="preserve"> (mari-liis.kupri@kliimaministeerium.ee, 626 0717). Eelnõu keeletoimetaja oli Justiits- ja </w:t>
      </w:r>
      <w:r w:rsidRPr="3BBD615D">
        <w:rPr>
          <w:color w:val="000000" w:themeColor="text1"/>
        </w:rPr>
        <w:lastRenderedPageBreak/>
        <w:t xml:space="preserve">Digiministeeriumi õigusloome korralduse talituse </w:t>
      </w:r>
      <w:r>
        <w:t xml:space="preserve">keeletoimetaja </w:t>
      </w:r>
      <w:r w:rsidR="00FC2B52">
        <w:t>Aili Sandre</w:t>
      </w:r>
      <w:r>
        <w:t xml:space="preserve"> (</w:t>
      </w:r>
      <w:r w:rsidR="00FC2B52">
        <w:t>aili.sandre</w:t>
      </w:r>
      <w:r w:rsidR="68AA6B3A">
        <w:t>@justdigi.ee).</w:t>
      </w:r>
    </w:p>
    <w:p w14:paraId="10864763" w14:textId="77777777" w:rsidR="008A17BC" w:rsidRPr="006D4182" w:rsidRDefault="008A17BC" w:rsidP="008A17BC">
      <w:pPr>
        <w:jc w:val="both"/>
      </w:pPr>
    </w:p>
    <w:p w14:paraId="555F7C33" w14:textId="2B66743C" w:rsidR="00C313E4" w:rsidRPr="00412EF0" w:rsidRDefault="00AD0E72" w:rsidP="00412EF0">
      <w:pPr>
        <w:rPr>
          <w:b/>
          <w:bCs/>
        </w:rPr>
      </w:pPr>
      <w:bookmarkStart w:id="16" w:name="_Toc176346678"/>
      <w:commentRangeStart w:id="17"/>
      <w:r w:rsidRPr="3BBD615D">
        <w:rPr>
          <w:b/>
          <w:bCs/>
        </w:rPr>
        <w:t>1.3</w:t>
      </w:r>
      <w:r w:rsidR="00D96D28" w:rsidRPr="3BBD615D">
        <w:rPr>
          <w:b/>
          <w:bCs/>
        </w:rPr>
        <w:t>.</w:t>
      </w:r>
      <w:r w:rsidRPr="3BBD615D">
        <w:rPr>
          <w:b/>
          <w:bCs/>
        </w:rPr>
        <w:t xml:space="preserve"> </w:t>
      </w:r>
      <w:commentRangeEnd w:id="17"/>
      <w:r>
        <w:commentReference w:id="17"/>
      </w:r>
      <w:r w:rsidRPr="3BBD615D">
        <w:rPr>
          <w:b/>
          <w:bCs/>
        </w:rPr>
        <w:t>Märkused</w:t>
      </w:r>
      <w:bookmarkEnd w:id="16"/>
    </w:p>
    <w:p w14:paraId="4B2C8FD6" w14:textId="2D91622D" w:rsidR="00C313E4" w:rsidRDefault="00C313E4" w:rsidP="008A17BC">
      <w:pPr>
        <w:jc w:val="both"/>
        <w:rPr>
          <w:color w:val="000000" w:themeColor="text1"/>
        </w:rPr>
      </w:pPr>
    </w:p>
    <w:p w14:paraId="1F457BD9" w14:textId="19B73765" w:rsidR="008A17BC" w:rsidRPr="0037438D" w:rsidRDefault="008A17BC" w:rsidP="008A17BC">
      <w:pPr>
        <w:ind w:left="-5" w:right="49"/>
        <w:jc w:val="both"/>
      </w:pPr>
      <w:commentRangeStart w:id="18"/>
      <w:r>
        <w:t>Eelnõu ei ole seotud ühegi teise menetluses oleva eelnõuga.</w:t>
      </w:r>
      <w:commentRangeEnd w:id="18"/>
      <w:r>
        <w:commentReference w:id="18"/>
      </w:r>
    </w:p>
    <w:p w14:paraId="47ACE955" w14:textId="77777777" w:rsidR="008A17BC" w:rsidRPr="0037438D" w:rsidRDefault="008A17BC" w:rsidP="008A17BC">
      <w:pPr>
        <w:ind w:left="-5" w:right="49"/>
        <w:jc w:val="both"/>
      </w:pPr>
    </w:p>
    <w:p w14:paraId="1BC72B9E" w14:textId="77777777" w:rsidR="008A17BC" w:rsidRDefault="008A17BC" w:rsidP="008A17BC">
      <w:pPr>
        <w:ind w:left="-5" w:right="49"/>
        <w:jc w:val="both"/>
      </w:pPr>
      <w:r w:rsidRPr="00FF5BF4">
        <w:t>Eelnõukohase seadusega muudetakse</w:t>
      </w:r>
      <w:r>
        <w:t>:</w:t>
      </w:r>
    </w:p>
    <w:p w14:paraId="42E11322" w14:textId="048AD5C0" w:rsidR="008A17BC" w:rsidRPr="00932170" w:rsidRDefault="003D7A5E" w:rsidP="008A17BC">
      <w:pPr>
        <w:ind w:right="49"/>
        <w:jc w:val="both"/>
      </w:pPr>
      <w:r>
        <w:t>-</w:t>
      </w:r>
      <w:r w:rsidR="008A17BC">
        <w:t xml:space="preserve"> atmosfääriõhu kaitse seaduse </w:t>
      </w:r>
      <w:commentRangeStart w:id="19"/>
      <w:r w:rsidR="0096258C">
        <w:t>01</w:t>
      </w:r>
      <w:r w:rsidR="008A17BC">
        <w:t>.0</w:t>
      </w:r>
      <w:r w:rsidR="0096258C">
        <w:t>9</w:t>
      </w:r>
      <w:r w:rsidR="008A17BC">
        <w:t>.202</w:t>
      </w:r>
      <w:r w:rsidR="0096258C">
        <w:t>5</w:t>
      </w:r>
      <w:r w:rsidR="008A17BC">
        <w:t xml:space="preserve"> jõustu</w:t>
      </w:r>
      <w:r w:rsidR="000671E0">
        <w:t>vat</w:t>
      </w:r>
      <w:r w:rsidR="008A17BC">
        <w:t xml:space="preserve"> redaktsiooni (RT I, </w:t>
      </w:r>
      <w:r w:rsidR="0096258C">
        <w:t>08</w:t>
      </w:r>
      <w:r w:rsidR="008A17BC">
        <w:t>.0</w:t>
      </w:r>
      <w:r w:rsidR="0096258C">
        <w:t>7</w:t>
      </w:r>
      <w:r w:rsidR="008A17BC">
        <w:t>.202</w:t>
      </w:r>
      <w:r w:rsidR="0096258C">
        <w:t>5</w:t>
      </w:r>
      <w:r w:rsidR="008A17BC">
        <w:t xml:space="preserve">, </w:t>
      </w:r>
      <w:r w:rsidR="0096258C">
        <w:t>56</w:t>
      </w:r>
      <w:r w:rsidR="008A17BC">
        <w:t>)</w:t>
      </w:r>
      <w:commentRangeEnd w:id="19"/>
      <w:r>
        <w:commentReference w:id="19"/>
      </w:r>
      <w:r w:rsidR="008A17BC">
        <w:t>;</w:t>
      </w:r>
    </w:p>
    <w:p w14:paraId="775874FF" w14:textId="1CE5CEAB" w:rsidR="00932170" w:rsidRDefault="003D7A5E" w:rsidP="008A17BC">
      <w:pPr>
        <w:ind w:right="49"/>
        <w:jc w:val="both"/>
      </w:pPr>
      <w:r>
        <w:t>-</w:t>
      </w:r>
      <w:r w:rsidR="008A17BC">
        <w:t xml:space="preserve"> </w:t>
      </w:r>
      <w:r w:rsidR="00932170" w:rsidRPr="00932170">
        <w:t xml:space="preserve">keskkonnatasude seaduse </w:t>
      </w:r>
      <w:r w:rsidR="0096258C">
        <w:t>01</w:t>
      </w:r>
      <w:r w:rsidR="00932170" w:rsidRPr="00932170">
        <w:t>.0</w:t>
      </w:r>
      <w:r w:rsidR="0096258C">
        <w:t>1</w:t>
      </w:r>
      <w:r w:rsidR="00932170" w:rsidRPr="00932170">
        <w:t>.202</w:t>
      </w:r>
      <w:r w:rsidR="0096258C">
        <w:t>6</w:t>
      </w:r>
      <w:r w:rsidR="00932170" w:rsidRPr="00932170">
        <w:t xml:space="preserve"> jõustu</w:t>
      </w:r>
      <w:r w:rsidR="000671E0">
        <w:t>vat</w:t>
      </w:r>
      <w:r w:rsidR="00932170" w:rsidRPr="00932170">
        <w:t xml:space="preserve"> redaktsiooni (RT I, </w:t>
      </w:r>
      <w:r w:rsidR="00567EC1">
        <w:t>08</w:t>
      </w:r>
      <w:r w:rsidR="00932170" w:rsidRPr="00932170">
        <w:t>.0</w:t>
      </w:r>
      <w:r w:rsidR="00567EC1">
        <w:t>7</w:t>
      </w:r>
      <w:r w:rsidR="00932170" w:rsidRPr="00932170">
        <w:t>.202</w:t>
      </w:r>
      <w:r w:rsidR="00567EC1">
        <w:t>5</w:t>
      </w:r>
      <w:r w:rsidR="00932170" w:rsidRPr="00932170">
        <w:t xml:space="preserve">, </w:t>
      </w:r>
      <w:r w:rsidR="00567EC1">
        <w:t>4</w:t>
      </w:r>
      <w:r w:rsidR="0096258C">
        <w:t>6</w:t>
      </w:r>
      <w:r w:rsidR="00932170" w:rsidRPr="00932170">
        <w:t>)</w:t>
      </w:r>
      <w:r w:rsidR="002478FE">
        <w:t>;</w:t>
      </w:r>
    </w:p>
    <w:p w14:paraId="4FA7C4CF" w14:textId="41A1AA01" w:rsidR="008A17BC" w:rsidRPr="00815726" w:rsidRDefault="003D7A5E" w:rsidP="008A17BC">
      <w:pPr>
        <w:ind w:right="49"/>
        <w:jc w:val="both"/>
        <w:rPr>
          <w:color w:val="000000" w:themeColor="text1"/>
        </w:rPr>
      </w:pPr>
      <w:r w:rsidRPr="3BBD615D">
        <w:rPr>
          <w:color w:val="000000" w:themeColor="text1"/>
        </w:rPr>
        <w:t>-</w:t>
      </w:r>
      <w:r w:rsidR="00932170" w:rsidRPr="3BBD615D">
        <w:rPr>
          <w:color w:val="000000" w:themeColor="text1"/>
        </w:rPr>
        <w:t xml:space="preserve"> </w:t>
      </w:r>
      <w:r w:rsidR="008A17BC" w:rsidRPr="3BBD615D">
        <w:rPr>
          <w:color w:val="000000" w:themeColor="text1"/>
        </w:rPr>
        <w:t xml:space="preserve">riigilõivuseaduse </w:t>
      </w:r>
      <w:r w:rsidR="0096258C" w:rsidRPr="3BBD615D">
        <w:rPr>
          <w:color w:val="000000" w:themeColor="text1"/>
        </w:rPr>
        <w:t>01.01</w:t>
      </w:r>
      <w:r w:rsidR="008A17BC" w:rsidRPr="3BBD615D">
        <w:rPr>
          <w:color w:val="000000" w:themeColor="text1"/>
        </w:rPr>
        <w:t>.202</w:t>
      </w:r>
      <w:r w:rsidR="000671E0" w:rsidRPr="3BBD615D">
        <w:rPr>
          <w:color w:val="000000" w:themeColor="text1"/>
        </w:rPr>
        <w:t>7</w:t>
      </w:r>
      <w:r w:rsidR="008A17BC" w:rsidRPr="3BBD615D">
        <w:rPr>
          <w:color w:val="000000" w:themeColor="text1"/>
        </w:rPr>
        <w:t xml:space="preserve"> jõustuvat redaktsiooni (RT I, </w:t>
      </w:r>
      <w:del w:id="20" w:author="Maarja-Liis Lall - JUSTDIGI" w:date="2025-10-13T12:47:00Z">
        <w:r w:rsidRPr="3BBD615D" w:rsidDel="00567EC1">
          <w:rPr>
            <w:color w:val="000000" w:themeColor="text1"/>
          </w:rPr>
          <w:delText>08</w:delText>
        </w:r>
        <w:r w:rsidRPr="3BBD615D" w:rsidDel="008A17BC">
          <w:rPr>
            <w:color w:val="000000" w:themeColor="text1"/>
          </w:rPr>
          <w:delText>.</w:delText>
        </w:r>
        <w:r w:rsidRPr="3BBD615D" w:rsidDel="00815726">
          <w:rPr>
            <w:color w:val="000000" w:themeColor="text1"/>
          </w:rPr>
          <w:delText>0</w:delText>
        </w:r>
        <w:r w:rsidRPr="3BBD615D" w:rsidDel="00567EC1">
          <w:rPr>
            <w:color w:val="000000" w:themeColor="text1"/>
          </w:rPr>
          <w:delText>7</w:delText>
        </w:r>
      </w:del>
      <w:ins w:id="21" w:author="Maarja-Liis Lall - JUSTDIGI" w:date="2025-10-13T12:47:00Z">
        <w:r w:rsidR="35DC1640" w:rsidRPr="3BBD615D">
          <w:rPr>
            <w:color w:val="000000" w:themeColor="text1"/>
          </w:rPr>
          <w:t>02.10</w:t>
        </w:r>
      </w:ins>
      <w:r w:rsidR="008A17BC" w:rsidRPr="3BBD615D">
        <w:rPr>
          <w:color w:val="000000" w:themeColor="text1"/>
        </w:rPr>
        <w:t>.202</w:t>
      </w:r>
      <w:r w:rsidR="00815726" w:rsidRPr="3BBD615D">
        <w:rPr>
          <w:color w:val="000000" w:themeColor="text1"/>
        </w:rPr>
        <w:t>5</w:t>
      </w:r>
      <w:r w:rsidR="008A17BC" w:rsidRPr="3BBD615D">
        <w:rPr>
          <w:color w:val="000000" w:themeColor="text1"/>
        </w:rPr>
        <w:t xml:space="preserve">, </w:t>
      </w:r>
      <w:del w:id="22" w:author="Maarja-Liis Lall - JUSTDIGI" w:date="2025-10-13T12:47:00Z">
        <w:r w:rsidRPr="3BBD615D" w:rsidDel="0096258C">
          <w:rPr>
            <w:color w:val="000000" w:themeColor="text1"/>
          </w:rPr>
          <w:delText>6</w:delText>
        </w:r>
        <w:r w:rsidRPr="3BBD615D" w:rsidDel="000671E0">
          <w:rPr>
            <w:color w:val="000000" w:themeColor="text1"/>
          </w:rPr>
          <w:delText>7</w:delText>
        </w:r>
      </w:del>
      <w:ins w:id="23" w:author="Maarja-Liis Lall - JUSTDIGI" w:date="2025-10-13T12:47:00Z">
        <w:r w:rsidR="2D727E0E" w:rsidRPr="3BBD615D">
          <w:rPr>
            <w:color w:val="000000" w:themeColor="text1"/>
          </w:rPr>
          <w:t>10</w:t>
        </w:r>
      </w:ins>
      <w:r w:rsidR="008A17BC" w:rsidRPr="3BBD615D">
        <w:rPr>
          <w:color w:val="000000" w:themeColor="text1"/>
        </w:rPr>
        <w:t>)</w:t>
      </w:r>
      <w:r w:rsidR="00932170" w:rsidRPr="3BBD615D">
        <w:rPr>
          <w:color w:val="000000" w:themeColor="text1"/>
        </w:rPr>
        <w:t>.</w:t>
      </w:r>
    </w:p>
    <w:p w14:paraId="21B5BF17" w14:textId="77777777" w:rsidR="008A17BC" w:rsidRDefault="008A17BC" w:rsidP="008A17BC">
      <w:pPr>
        <w:ind w:left="-5" w:right="49"/>
        <w:jc w:val="both"/>
        <w:rPr>
          <w:color w:val="000000" w:themeColor="text1"/>
        </w:rPr>
      </w:pPr>
    </w:p>
    <w:p w14:paraId="54708A7B" w14:textId="01F8B9EB" w:rsidR="008A17BC" w:rsidRPr="00623AB1" w:rsidRDefault="008A17BC" w:rsidP="3BBD615D">
      <w:pPr>
        <w:jc w:val="both"/>
        <w:rPr>
          <w:i/>
          <w:iCs/>
        </w:rPr>
      </w:pPr>
      <w:r>
        <w:t>Eelnõukohase seaduse vastuvõtmiseks on vajalik Riigikogu poolthäälte enamus</w:t>
      </w:r>
      <w:ins w:id="24" w:author="Maarja-Liis Lall - JUSTDIGI" w:date="2025-10-13T12:49:00Z">
        <w:r w:rsidR="71D22F50">
          <w:t xml:space="preserve"> (Eesti Vabariigi põhiseadus § 73)</w:t>
        </w:r>
      </w:ins>
      <w:r>
        <w:t>.</w:t>
      </w:r>
    </w:p>
    <w:p w14:paraId="70504368" w14:textId="77777777" w:rsidR="008A17BC" w:rsidRPr="008A17BC" w:rsidRDefault="008A17BC" w:rsidP="00655463">
      <w:pPr>
        <w:jc w:val="both"/>
        <w:rPr>
          <w:color w:val="000000" w:themeColor="text1"/>
        </w:rPr>
      </w:pPr>
    </w:p>
    <w:p w14:paraId="68440C6E" w14:textId="2319C4E2" w:rsidR="00C313E4" w:rsidRPr="00412EF0" w:rsidRDefault="00412EF0" w:rsidP="00412EF0">
      <w:pPr>
        <w:rPr>
          <w:b/>
          <w:bCs/>
        </w:rPr>
      </w:pPr>
      <w:bookmarkStart w:id="25" w:name="_Toc176346679"/>
      <w:r w:rsidRPr="00412EF0">
        <w:rPr>
          <w:b/>
          <w:bCs/>
        </w:rPr>
        <w:t xml:space="preserve">2. </w:t>
      </w:r>
      <w:r w:rsidR="00AD0E72" w:rsidRPr="00412EF0">
        <w:rPr>
          <w:b/>
          <w:bCs/>
        </w:rPr>
        <w:t>Seaduse eesmärk</w:t>
      </w:r>
      <w:bookmarkEnd w:id="25"/>
    </w:p>
    <w:p w14:paraId="49EA4456" w14:textId="77777777" w:rsidR="00587673" w:rsidRPr="008A17BC" w:rsidRDefault="00587673" w:rsidP="007B369E">
      <w:pPr>
        <w:jc w:val="both"/>
        <w:rPr>
          <w:color w:val="000000" w:themeColor="text1"/>
        </w:rPr>
      </w:pPr>
    </w:p>
    <w:p w14:paraId="22D6BC91" w14:textId="394CD7AC" w:rsidR="006C0447" w:rsidRDefault="62650A9F" w:rsidP="008A17BC">
      <w:pPr>
        <w:jc w:val="both"/>
      </w:pPr>
      <w:r w:rsidRPr="2E26AF0E">
        <w:rPr>
          <w:color w:val="000000" w:themeColor="text1"/>
        </w:rPr>
        <w:t xml:space="preserve">Atmosfääriõhu kaitse seaduse (edaspidi ka </w:t>
      </w:r>
      <w:r w:rsidRPr="2E26AF0E">
        <w:rPr>
          <w:i/>
          <w:iCs/>
          <w:color w:val="000000" w:themeColor="text1"/>
        </w:rPr>
        <w:t>AÕKS</w:t>
      </w:r>
      <w:r w:rsidRPr="2E26AF0E">
        <w:rPr>
          <w:color w:val="000000" w:themeColor="text1"/>
        </w:rPr>
        <w:t xml:space="preserve">), keskkonnatasude seaduse (edaspidi ka </w:t>
      </w:r>
      <w:proofErr w:type="spellStart"/>
      <w:r w:rsidRPr="2E26AF0E">
        <w:rPr>
          <w:i/>
          <w:iCs/>
          <w:color w:val="000000" w:themeColor="text1"/>
        </w:rPr>
        <w:t>KeTS</w:t>
      </w:r>
      <w:proofErr w:type="spellEnd"/>
      <w:r w:rsidRPr="2E26AF0E">
        <w:rPr>
          <w:color w:val="000000" w:themeColor="text1"/>
        </w:rPr>
        <w:t xml:space="preserve">) ja riigilõivuseaduse (edaspidi ka </w:t>
      </w:r>
      <w:r w:rsidRPr="2E26AF0E">
        <w:rPr>
          <w:i/>
          <w:iCs/>
          <w:color w:val="000000" w:themeColor="text1"/>
        </w:rPr>
        <w:t>RLS</w:t>
      </w:r>
      <w:r w:rsidRPr="2E26AF0E">
        <w:rPr>
          <w:color w:val="000000" w:themeColor="text1"/>
        </w:rPr>
        <w:t xml:space="preserve">) muutmise eelnõu </w:t>
      </w:r>
      <w:r w:rsidR="7427C91C" w:rsidRPr="2E26AF0E">
        <w:rPr>
          <w:color w:val="000000" w:themeColor="text1"/>
        </w:rPr>
        <w:t>eesmärk</w:t>
      </w:r>
      <w:r w:rsidRPr="2E26AF0E">
        <w:rPr>
          <w:color w:val="000000" w:themeColor="text1"/>
        </w:rPr>
        <w:t xml:space="preserve"> on</w:t>
      </w:r>
      <w:r w:rsidR="7427C91C" w:rsidRPr="2E26AF0E">
        <w:rPr>
          <w:color w:val="000000" w:themeColor="text1"/>
        </w:rPr>
        <w:t xml:space="preserve"> </w:t>
      </w:r>
      <w:r w:rsidR="3F75D04D" w:rsidRPr="2E26AF0E">
        <w:rPr>
          <w:color w:val="000000" w:themeColor="text1"/>
        </w:rPr>
        <w:t xml:space="preserve">muuta ning täiendada </w:t>
      </w:r>
      <w:commentRangeStart w:id="26"/>
      <w:r w:rsidR="3F75D04D" w:rsidRPr="2E26AF0E">
        <w:rPr>
          <w:color w:val="000000" w:themeColor="text1"/>
        </w:rPr>
        <w:t>registreeringutega seotud sätteid,</w:t>
      </w:r>
      <w:commentRangeEnd w:id="26"/>
      <w:r w:rsidR="002235EC">
        <w:commentReference w:id="26"/>
      </w:r>
      <w:r w:rsidR="3F75D04D" w:rsidRPr="2E26AF0E">
        <w:rPr>
          <w:color w:val="000000" w:themeColor="text1"/>
        </w:rPr>
        <w:t xml:space="preserve"> lisada registreeringu taotluse läbivaatamise eest riigilõiv, sätestada keskkonnatasu deklareerimise kohustus ning parandada ilmnenud ebatäpsusi ja puudusi, millega ei kaasne olulist õiguslikku mõju. </w:t>
      </w:r>
      <w:r w:rsidR="3F75D04D">
        <w:t xml:space="preserve">Samuti </w:t>
      </w:r>
      <w:r w:rsidR="514E3442">
        <w:t>kõrvaldada</w:t>
      </w:r>
      <w:r w:rsidR="1EFB7DB8">
        <w:t xml:space="preserve"> puudused, mis on välja toodud </w:t>
      </w:r>
      <w:r w:rsidR="1EFB7DB8" w:rsidRPr="2E26AF0E">
        <w:rPr>
          <w:rStyle w:val="normaltextrun"/>
          <w:rFonts w:eastAsiaTheme="majorEastAsia"/>
        </w:rPr>
        <w:t xml:space="preserve">Euroopa Komisjoni </w:t>
      </w:r>
      <w:r w:rsidR="12A7F6FE" w:rsidRPr="2E26AF0E">
        <w:rPr>
          <w:rStyle w:val="normaltextrun"/>
          <w:rFonts w:eastAsiaTheme="majorEastAsia"/>
        </w:rPr>
        <w:t>rikkumismenetluses</w:t>
      </w:r>
      <w:r w:rsidR="1EFB7DB8" w:rsidRPr="2E26AF0E">
        <w:rPr>
          <w:rStyle w:val="normaltextrun"/>
          <w:rFonts w:eastAsiaTheme="majorEastAsia"/>
        </w:rPr>
        <w:t xml:space="preserve"> nr 2024/2278.</w:t>
      </w:r>
    </w:p>
    <w:p w14:paraId="0003E5F2" w14:textId="77777777" w:rsidR="00767151" w:rsidRDefault="00767151" w:rsidP="008A17BC">
      <w:pPr>
        <w:jc w:val="both"/>
      </w:pPr>
    </w:p>
    <w:p w14:paraId="7BCB67B5" w14:textId="18CF6DD8" w:rsidR="008A17BC" w:rsidRDefault="00FC2B52" w:rsidP="008A17BC">
      <w:pPr>
        <w:ind w:left="-5" w:right="49"/>
        <w:jc w:val="both"/>
      </w:pPr>
      <w:r>
        <w:t>Seetõttu</w:t>
      </w:r>
      <w:r w:rsidR="008A17BC">
        <w:t xml:space="preserve"> ei ole eelnõu kohta koostatud väljatöötamiskavatsust (alus Vabariigi Valitsuse 22.12.2011. a määrus nr 180 „Hea õigusloome ja normitehnika eeskiri</w:t>
      </w:r>
      <w:r>
        <w:t>“</w:t>
      </w:r>
      <w:r w:rsidR="008A17BC">
        <w:t xml:space="preserve"> </w:t>
      </w:r>
      <w:commentRangeStart w:id="27"/>
      <w:r w:rsidR="008A17BC">
        <w:t>§</w:t>
      </w:r>
      <w:r w:rsidR="00E94349">
        <w:t> </w:t>
      </w:r>
      <w:r w:rsidR="008A17BC">
        <w:t>1 lg 2 p-d 2 ja 5)</w:t>
      </w:r>
      <w:commentRangeEnd w:id="27"/>
      <w:r>
        <w:commentReference w:id="27"/>
      </w:r>
      <w:r w:rsidR="008A17BC">
        <w:t>.</w:t>
      </w:r>
    </w:p>
    <w:p w14:paraId="10FAE8CD" w14:textId="77777777" w:rsidR="003905CF" w:rsidRDefault="003905CF" w:rsidP="008A17BC">
      <w:pPr>
        <w:ind w:left="-5" w:right="49"/>
        <w:jc w:val="both"/>
      </w:pPr>
    </w:p>
    <w:p w14:paraId="627DA6EB" w14:textId="65AC2B46" w:rsidR="00C313E4" w:rsidRPr="00412EF0" w:rsidRDefault="00412EF0" w:rsidP="00412EF0">
      <w:pPr>
        <w:rPr>
          <w:b/>
          <w:bCs/>
        </w:rPr>
      </w:pPr>
      <w:bookmarkStart w:id="28" w:name="_Toc176346680"/>
      <w:commentRangeStart w:id="29"/>
      <w:commentRangeStart w:id="30"/>
      <w:commentRangeStart w:id="31"/>
      <w:commentRangeStart w:id="32"/>
      <w:r w:rsidRPr="00412EF0">
        <w:rPr>
          <w:b/>
          <w:bCs/>
        </w:rPr>
        <w:t xml:space="preserve">3. </w:t>
      </w:r>
      <w:commentRangeEnd w:id="29"/>
      <w:r w:rsidR="00032FA8">
        <w:rPr>
          <w:rStyle w:val="Kommentaariviide"/>
        </w:rPr>
        <w:commentReference w:id="29"/>
      </w:r>
      <w:commentRangeEnd w:id="30"/>
      <w:r w:rsidR="008C6CE5">
        <w:rPr>
          <w:rStyle w:val="Kommentaariviide"/>
        </w:rPr>
        <w:commentReference w:id="30"/>
      </w:r>
      <w:commentRangeEnd w:id="31"/>
      <w:r w:rsidR="00AB5EB6">
        <w:rPr>
          <w:rStyle w:val="Kommentaariviide"/>
        </w:rPr>
        <w:commentReference w:id="31"/>
      </w:r>
      <w:commentRangeEnd w:id="32"/>
      <w:r w:rsidR="00EC74C9">
        <w:rPr>
          <w:rStyle w:val="Kommentaariviide"/>
        </w:rPr>
        <w:commentReference w:id="32"/>
      </w:r>
      <w:commentRangeStart w:id="33"/>
      <w:r w:rsidR="00AD0E72" w:rsidRPr="00412EF0">
        <w:rPr>
          <w:b/>
          <w:bCs/>
        </w:rPr>
        <w:t>Eelnõu sisu ja võrdlev analüüs</w:t>
      </w:r>
      <w:bookmarkEnd w:id="28"/>
      <w:commentRangeEnd w:id="33"/>
      <w:r w:rsidR="00580DB1">
        <w:rPr>
          <w:rStyle w:val="Kommentaariviide"/>
        </w:rPr>
        <w:commentReference w:id="33"/>
      </w:r>
    </w:p>
    <w:p w14:paraId="1F5EF72D" w14:textId="77777777" w:rsidR="00A2618F" w:rsidRPr="00C60D31" w:rsidRDefault="00A2618F" w:rsidP="00655463">
      <w:pPr>
        <w:ind w:left="-15"/>
        <w:jc w:val="both"/>
        <w:rPr>
          <w:color w:val="000000" w:themeColor="text1"/>
        </w:rPr>
      </w:pPr>
    </w:p>
    <w:p w14:paraId="3900AAAD" w14:textId="67D54AA0" w:rsidR="00A2618F" w:rsidRPr="00DA2C02" w:rsidRDefault="00AD0E72" w:rsidP="007B369E">
      <w:pPr>
        <w:ind w:left="-5"/>
        <w:jc w:val="both"/>
        <w:rPr>
          <w:color w:val="000000" w:themeColor="text1"/>
        </w:rPr>
      </w:pPr>
      <w:r w:rsidRPr="00C60D31">
        <w:rPr>
          <w:color w:val="000000" w:themeColor="text1"/>
        </w:rPr>
        <w:t>E</w:t>
      </w:r>
      <w:bookmarkStart w:id="34" w:name="_Toc176346681"/>
      <w:r w:rsidR="00C60D31" w:rsidRPr="00C60D31">
        <w:rPr>
          <w:color w:val="000000" w:themeColor="text1"/>
        </w:rPr>
        <w:t xml:space="preserve">elnõukohane </w:t>
      </w:r>
      <w:r w:rsidR="00C60D31">
        <w:t xml:space="preserve">seadus koosneb </w:t>
      </w:r>
      <w:r w:rsidR="00140B5E">
        <w:rPr>
          <w:color w:val="000000" w:themeColor="text1"/>
        </w:rPr>
        <w:t>neljast</w:t>
      </w:r>
      <w:r w:rsidR="00C60D31" w:rsidRPr="00DA2C02">
        <w:rPr>
          <w:color w:val="000000" w:themeColor="text1"/>
        </w:rPr>
        <w:t xml:space="preserve"> </w:t>
      </w:r>
      <w:r w:rsidR="00C60D31">
        <w:t xml:space="preserve">paragrahvist, millest esimesega muudetakse ja täiendatakse </w:t>
      </w:r>
      <w:r w:rsidR="004F28E0">
        <w:t>atmosfääriõhu kaitse seadus</w:t>
      </w:r>
      <w:r w:rsidR="00D339BC">
        <w:t>e</w:t>
      </w:r>
      <w:r w:rsidR="00C60D31">
        <w:t xml:space="preserve"> kehtivaid sätteid, teise paragrahviga täiendatakse keskkonnatasude seadust, kolmanda paragrahviga täiendatakse </w:t>
      </w:r>
      <w:r w:rsidR="00C60D31" w:rsidRPr="00DA2C02">
        <w:rPr>
          <w:color w:val="000000" w:themeColor="text1"/>
        </w:rPr>
        <w:t xml:space="preserve">riigilõivuseadust ning </w:t>
      </w:r>
      <w:r w:rsidR="00C60D31" w:rsidRPr="00D339BC">
        <w:rPr>
          <w:color w:val="000000" w:themeColor="text1"/>
        </w:rPr>
        <w:t xml:space="preserve">neljandas paragrahvis </w:t>
      </w:r>
      <w:r w:rsidR="00C30F17">
        <w:rPr>
          <w:color w:val="000000" w:themeColor="text1"/>
        </w:rPr>
        <w:t>sätestatakse</w:t>
      </w:r>
      <w:r w:rsidR="00C60D31" w:rsidRPr="00D339BC">
        <w:rPr>
          <w:color w:val="000000" w:themeColor="text1"/>
        </w:rPr>
        <w:t xml:space="preserve"> seaduse jõustumise aeg.</w:t>
      </w:r>
    </w:p>
    <w:p w14:paraId="4AE5A4EF" w14:textId="77777777" w:rsidR="00A2618F" w:rsidRPr="00C60D31" w:rsidRDefault="00A2618F" w:rsidP="007B369E">
      <w:pPr>
        <w:ind w:left="-5"/>
        <w:jc w:val="both"/>
        <w:rPr>
          <w:color w:val="000000" w:themeColor="text1"/>
        </w:rPr>
      </w:pPr>
    </w:p>
    <w:p w14:paraId="1B6B2F2C" w14:textId="4B949CCC" w:rsidR="00C60D31" w:rsidRPr="0081099D" w:rsidRDefault="00C60D31" w:rsidP="00C60D31">
      <w:pPr>
        <w:spacing w:after="10" w:line="249" w:lineRule="auto"/>
        <w:ind w:left="-5"/>
        <w:jc w:val="both"/>
        <w:rPr>
          <w:color w:val="000000" w:themeColor="text1"/>
        </w:rPr>
      </w:pPr>
      <w:bookmarkStart w:id="35" w:name="_Toc176346690"/>
      <w:bookmarkEnd w:id="34"/>
      <w:r w:rsidRPr="3BBD615D">
        <w:rPr>
          <w:b/>
          <w:bCs/>
          <w:color w:val="000000" w:themeColor="text1"/>
        </w:rPr>
        <w:t>Eelnõu §-ga 1 muudetakse ja täiendatakse atmosfääriõhu kaitse seadust.</w:t>
      </w:r>
      <w:commentRangeStart w:id="36"/>
      <w:del w:id="37" w:author="Maarja-Liis Lall - JUSTDIGI" w:date="2025-10-13T12:52:00Z">
        <w:r w:rsidRPr="3BBD615D" w:rsidDel="00C60D31">
          <w:rPr>
            <w:b/>
            <w:bCs/>
            <w:color w:val="000000" w:themeColor="text1"/>
          </w:rPr>
          <w:delText xml:space="preserve"> Paragrahv </w:delText>
        </w:r>
        <w:r w:rsidRPr="3BBD615D" w:rsidDel="002F39D1">
          <w:rPr>
            <w:b/>
            <w:bCs/>
            <w:color w:val="000000" w:themeColor="text1"/>
          </w:rPr>
          <w:delText xml:space="preserve">1 </w:delText>
        </w:r>
        <w:r w:rsidRPr="3BBD615D" w:rsidDel="00C60D31">
          <w:rPr>
            <w:b/>
            <w:bCs/>
            <w:color w:val="000000" w:themeColor="text1"/>
          </w:rPr>
          <w:delText xml:space="preserve">koosneb </w:delText>
        </w:r>
        <w:r w:rsidRPr="3BBD615D" w:rsidDel="00D57DAD">
          <w:rPr>
            <w:b/>
            <w:bCs/>
            <w:color w:val="000000" w:themeColor="text1"/>
          </w:rPr>
          <w:delText>2</w:delText>
        </w:r>
        <w:r w:rsidRPr="3BBD615D" w:rsidDel="00CD60A5">
          <w:rPr>
            <w:b/>
            <w:bCs/>
            <w:color w:val="000000" w:themeColor="text1"/>
          </w:rPr>
          <w:delText>6</w:delText>
        </w:r>
        <w:r w:rsidRPr="3BBD615D" w:rsidDel="00C60D31">
          <w:rPr>
            <w:b/>
            <w:bCs/>
            <w:color w:val="000000" w:themeColor="text1"/>
          </w:rPr>
          <w:delText xml:space="preserve"> punktist.</w:delText>
        </w:r>
      </w:del>
      <w:commentRangeEnd w:id="36"/>
      <w:r>
        <w:commentReference w:id="36"/>
      </w:r>
    </w:p>
    <w:p w14:paraId="79FD6BF2" w14:textId="77777777" w:rsidR="00C60D31" w:rsidRPr="0081099D" w:rsidRDefault="00C60D31" w:rsidP="00C60D31">
      <w:pPr>
        <w:spacing w:line="259" w:lineRule="auto"/>
        <w:jc w:val="both"/>
        <w:rPr>
          <w:color w:val="000000" w:themeColor="text1"/>
        </w:rPr>
      </w:pPr>
    </w:p>
    <w:p w14:paraId="63E4CF9A" w14:textId="32D15E22" w:rsidR="00C60D31" w:rsidRDefault="00C60D31" w:rsidP="008D5186">
      <w:pPr>
        <w:ind w:left="-5" w:right="49"/>
        <w:jc w:val="both"/>
      </w:pPr>
      <w:r w:rsidRPr="15177F83">
        <w:rPr>
          <w:b/>
          <w:bCs/>
          <w:color w:val="000000" w:themeColor="text1"/>
        </w:rPr>
        <w:t>Punktiga 1</w:t>
      </w:r>
      <w:r w:rsidRPr="15177F83">
        <w:rPr>
          <w:color w:val="000000" w:themeColor="text1"/>
        </w:rPr>
        <w:t xml:space="preserve"> </w:t>
      </w:r>
      <w:r w:rsidR="008D5186" w:rsidRPr="15177F83">
        <w:rPr>
          <w:color w:val="000000" w:themeColor="text1"/>
        </w:rPr>
        <w:t>täiendatakse § 2 lõiget 2 ja lisatakse sõnale „edaspidi“ sõna „ka“. Kuna seaduse tekstis on kasutatud nii õhusaasteluba kui ka keskkonnaluba, siis see muudatus tagab õigusliku aluse seaduses lühiväljendi kasutamise kokkuleppest kõrvale kaldumiseks, mis kehtivast seadusest puudub.</w:t>
      </w:r>
    </w:p>
    <w:p w14:paraId="5BFD2BDF" w14:textId="77777777" w:rsidR="00C60D31" w:rsidRDefault="00C60D31" w:rsidP="00C60D31">
      <w:pPr>
        <w:spacing w:after="4"/>
        <w:ind w:left="-5" w:right="51"/>
        <w:jc w:val="both"/>
        <w:rPr>
          <w:bCs/>
        </w:rPr>
      </w:pPr>
    </w:p>
    <w:p w14:paraId="495EBBEA" w14:textId="52D9B89A" w:rsidR="008D5186" w:rsidRPr="00D22AC8" w:rsidRDefault="6667DF75" w:rsidP="008D5186">
      <w:pPr>
        <w:ind w:left="-5" w:right="49"/>
        <w:jc w:val="both"/>
        <w:rPr>
          <w:color w:val="000000" w:themeColor="text1"/>
        </w:rPr>
      </w:pPr>
      <w:r w:rsidRPr="3BBD615D">
        <w:rPr>
          <w:b/>
          <w:bCs/>
          <w:color w:val="000000" w:themeColor="text1"/>
        </w:rPr>
        <w:t xml:space="preserve">Punktiga 2 </w:t>
      </w:r>
      <w:r w:rsidR="614AEF3A" w:rsidRPr="3BBD615D">
        <w:rPr>
          <w:color w:val="000000" w:themeColor="text1"/>
        </w:rPr>
        <w:t xml:space="preserve">täiendatakse </w:t>
      </w:r>
      <w:proofErr w:type="spellStart"/>
      <w:r w:rsidR="614AEF3A" w:rsidRPr="3BBD615D">
        <w:rPr>
          <w:color w:val="000000" w:themeColor="text1"/>
        </w:rPr>
        <w:t>AÕKS-i</w:t>
      </w:r>
      <w:proofErr w:type="spellEnd"/>
      <w:r w:rsidR="614AEF3A" w:rsidRPr="3BBD615D">
        <w:rPr>
          <w:color w:val="000000" w:themeColor="text1"/>
        </w:rPr>
        <w:t xml:space="preserve"> § 2 lõikega 4, milles sätestatakse keskkonnakaitseloa mõiste. </w:t>
      </w:r>
      <w:proofErr w:type="spellStart"/>
      <w:r w:rsidR="614AEF3A">
        <w:t>AÕKS-i</w:t>
      </w:r>
      <w:proofErr w:type="spellEnd"/>
      <w:r w:rsidR="614AEF3A">
        <w:t xml:space="preserve"> terminid viiakse kooskõlla </w:t>
      </w:r>
      <w:ins w:id="38" w:author="Maarja-Liis Lall - JUSTDIGI" w:date="2025-10-13T13:01:00Z">
        <w:r w:rsidR="24D62BEC">
          <w:t>keskkonnaseadustiku üldosa seaduse (</w:t>
        </w:r>
      </w:ins>
      <w:ins w:id="39" w:author="Maarja-Liis Lall - JUSTDIGI" w:date="2025-10-13T13:02:00Z">
        <w:r w:rsidR="03678F0F">
          <w:t xml:space="preserve">edaspidi ka </w:t>
        </w:r>
      </w:ins>
      <w:proofErr w:type="spellStart"/>
      <w:r w:rsidR="614AEF3A" w:rsidRPr="3BBD615D">
        <w:rPr>
          <w:i/>
          <w:iCs/>
          <w:rPrChange w:id="40" w:author="Maarja-Liis Lall - JUSTDIGI" w:date="2025-10-13T13:02:00Z">
            <w:rPr/>
          </w:rPrChange>
        </w:rPr>
        <w:t>KeÜS</w:t>
      </w:r>
      <w:proofErr w:type="spellEnd"/>
      <w:ins w:id="41" w:author="Maarja-Liis Lall - JUSTDIGI" w:date="2025-10-13T13:02:00Z">
        <w:r w:rsidR="528FA16B">
          <w:t>)</w:t>
        </w:r>
      </w:ins>
      <w:del w:id="42" w:author="Maarja-Liis Lall - JUSTDIGI" w:date="2025-10-13T13:02:00Z">
        <w:r w:rsidR="00C60D31" w:rsidDel="614AEF3A">
          <w:delText>-i</w:delText>
        </w:r>
      </w:del>
      <w:r w:rsidR="614AEF3A">
        <w:t xml:space="preserve"> § 40 terminitega. </w:t>
      </w:r>
      <w:proofErr w:type="spellStart"/>
      <w:r w:rsidR="614AEF3A" w:rsidRPr="3BBD615D">
        <w:rPr>
          <w:color w:val="000000" w:themeColor="text1"/>
        </w:rPr>
        <w:t>AÕKS-i</w:t>
      </w:r>
      <w:proofErr w:type="spellEnd"/>
      <w:r w:rsidR="614AEF3A" w:rsidRPr="3BBD615D">
        <w:rPr>
          <w:color w:val="000000" w:themeColor="text1"/>
        </w:rPr>
        <w:t xml:space="preserve"> tähenduses hõlmab keskkonnakaitseluba </w:t>
      </w:r>
      <w:r w:rsidR="614AEF3A">
        <w:t>õhusaasteluba, keskkonnakompleksluba ja paikse heiteallika käitaja registreeringut</w:t>
      </w:r>
      <w:r w:rsidR="614AEF3A" w:rsidRPr="3BBD615D">
        <w:rPr>
          <w:color w:val="000000" w:themeColor="text1"/>
        </w:rPr>
        <w:t>. Tegevuste puhul, kus saasteainete väljutamine paiksest heiteallikast välisõhku saab toimuda keskkonnakompleksloa, õhusaasteloa või registreeringu alusel, kasutatakse eelnõukohases seaduses läbivalt ühist mõistet „keskkonnakaitseluba“. Kui tegevust reguleerib vaid konkreetselt keskkonnakompleksluba, õhusaasteluba või registreeringut, kasutatakse seaduses konkreetset terminit.</w:t>
      </w:r>
    </w:p>
    <w:p w14:paraId="3CC97468" w14:textId="77777777" w:rsidR="00C60D31" w:rsidRPr="00EE5B82" w:rsidRDefault="00C60D31" w:rsidP="00C60D31">
      <w:pPr>
        <w:spacing w:after="4"/>
        <w:ind w:left="-5" w:right="51"/>
        <w:jc w:val="both"/>
      </w:pPr>
    </w:p>
    <w:p w14:paraId="3F531A17" w14:textId="77777777" w:rsidR="008D5186" w:rsidRDefault="00C60D31" w:rsidP="008D5186">
      <w:pPr>
        <w:ind w:left="-5" w:right="49"/>
        <w:jc w:val="both"/>
        <w:rPr>
          <w:color w:val="000000" w:themeColor="text1"/>
        </w:rPr>
      </w:pPr>
      <w:r w:rsidRPr="00353BB8">
        <w:rPr>
          <w:b/>
          <w:bCs/>
          <w:color w:val="000000" w:themeColor="text1"/>
        </w:rPr>
        <w:lastRenderedPageBreak/>
        <w:t xml:space="preserve">Punktiga 3 </w:t>
      </w:r>
      <w:r w:rsidR="008D5186" w:rsidRPr="0078451A">
        <w:rPr>
          <w:color w:val="000000" w:themeColor="text1"/>
        </w:rPr>
        <w:t xml:space="preserve">täiendatakse </w:t>
      </w:r>
      <w:proofErr w:type="spellStart"/>
      <w:r w:rsidR="008D5186" w:rsidRPr="0078451A">
        <w:rPr>
          <w:color w:val="000000" w:themeColor="text1"/>
        </w:rPr>
        <w:t>AÕKS</w:t>
      </w:r>
      <w:r w:rsidR="008D5186">
        <w:rPr>
          <w:color w:val="000000" w:themeColor="text1"/>
        </w:rPr>
        <w:t>-</w:t>
      </w:r>
      <w:r w:rsidR="008D5186" w:rsidRPr="0078451A">
        <w:rPr>
          <w:color w:val="000000" w:themeColor="text1"/>
        </w:rPr>
        <w:t>i</w:t>
      </w:r>
      <w:proofErr w:type="spellEnd"/>
      <w:r w:rsidR="008D5186" w:rsidRPr="0078451A">
        <w:rPr>
          <w:color w:val="000000" w:themeColor="text1"/>
        </w:rPr>
        <w:t xml:space="preserve"> § 19 lõikega 3</w:t>
      </w:r>
      <w:r w:rsidR="008D5186" w:rsidRPr="0078451A">
        <w:rPr>
          <w:color w:val="000000" w:themeColor="text1"/>
          <w:vertAlign w:val="superscript"/>
        </w:rPr>
        <w:t>1</w:t>
      </w:r>
      <w:r w:rsidR="008D5186" w:rsidRPr="0078451A">
        <w:rPr>
          <w:color w:val="000000" w:themeColor="text1"/>
        </w:rPr>
        <w:t>, milles sätestatakse ajutise katlamaja mõiste.</w:t>
      </w:r>
      <w:r w:rsidR="008D5186">
        <w:rPr>
          <w:bCs/>
        </w:rPr>
        <w:t xml:space="preserve"> A</w:t>
      </w:r>
      <w:r w:rsidR="008D5186" w:rsidRPr="0078451A">
        <w:rPr>
          <w:color w:val="000000" w:themeColor="text1"/>
        </w:rPr>
        <w:t xml:space="preserve">jutine katlamaja on </w:t>
      </w:r>
      <w:r w:rsidR="008D5186">
        <w:rPr>
          <w:color w:val="000000" w:themeColor="text1"/>
        </w:rPr>
        <w:t>teisaldatav</w:t>
      </w:r>
      <w:r w:rsidR="008D5186" w:rsidRPr="0078451A">
        <w:rPr>
          <w:color w:val="000000" w:themeColor="text1"/>
        </w:rPr>
        <w:t xml:space="preserve"> katlamaja, mida kasutatakse ajutise lahendusena energiavajaduse perioodiliseks katmiseks näiteks remonttööde ajaks või hooldustöödeks</w:t>
      </w:r>
      <w:r w:rsidR="008D5186">
        <w:rPr>
          <w:color w:val="000000" w:themeColor="text1"/>
        </w:rPr>
        <w:t xml:space="preserve">. Ajutise katlamaja </w:t>
      </w:r>
      <w:r w:rsidR="008D5186" w:rsidRPr="0078451A">
        <w:rPr>
          <w:color w:val="000000" w:themeColor="text1"/>
        </w:rPr>
        <w:t xml:space="preserve">põletusseadme nimisoojusvõimsus </w:t>
      </w:r>
      <w:r w:rsidR="008D5186">
        <w:rPr>
          <w:color w:val="000000" w:themeColor="text1"/>
        </w:rPr>
        <w:t>võib olla</w:t>
      </w:r>
      <w:r w:rsidR="008D5186" w:rsidRPr="0078451A">
        <w:rPr>
          <w:color w:val="000000" w:themeColor="text1"/>
        </w:rPr>
        <w:t xml:space="preserve"> selli</w:t>
      </w:r>
      <w:r w:rsidR="008D5186">
        <w:rPr>
          <w:color w:val="000000" w:themeColor="text1"/>
        </w:rPr>
        <w:t>ne</w:t>
      </w:r>
      <w:r w:rsidR="008D5186" w:rsidRPr="0078451A">
        <w:rPr>
          <w:color w:val="000000" w:themeColor="text1"/>
        </w:rPr>
        <w:t>, et käitajal on vaja taotleda ajutisele katlamajale paikse heiteallika käitaja registreering</w:t>
      </w:r>
      <w:r w:rsidR="008D5186">
        <w:rPr>
          <w:color w:val="000000" w:themeColor="text1"/>
        </w:rPr>
        <w:t>. Ajutine katlamaja on uus termin ja ajutise katlamaja tegevus reguleeritakse eraldi 4. peatüki 1. jaotises.</w:t>
      </w:r>
    </w:p>
    <w:p w14:paraId="2E9AA2BC" w14:textId="77777777" w:rsidR="00C60D31" w:rsidRDefault="00C60D31" w:rsidP="00C60D31">
      <w:pPr>
        <w:ind w:left="-5" w:right="49"/>
        <w:jc w:val="both"/>
        <w:rPr>
          <w:color w:val="000000" w:themeColor="text1"/>
        </w:rPr>
      </w:pPr>
    </w:p>
    <w:p w14:paraId="13A2F74B" w14:textId="5B13DFF4" w:rsidR="008D5186" w:rsidRDefault="008D5186" w:rsidP="008D5186">
      <w:pPr>
        <w:ind w:left="-5" w:right="49"/>
        <w:jc w:val="both"/>
      </w:pPr>
      <w:commentRangeStart w:id="43"/>
      <w:r w:rsidRPr="07D417AE">
        <w:rPr>
          <w:b/>
          <w:bCs/>
          <w:color w:val="000000" w:themeColor="text1"/>
        </w:rPr>
        <w:t>Punktiga 4</w:t>
      </w:r>
      <w:r w:rsidRPr="07D417AE">
        <w:rPr>
          <w:color w:val="000000" w:themeColor="text1"/>
        </w:rPr>
        <w:t xml:space="preserve"> </w:t>
      </w:r>
      <w:commentRangeEnd w:id="43"/>
      <w:r>
        <w:commentReference w:id="43"/>
      </w:r>
      <w:r w:rsidRPr="07D417AE">
        <w:rPr>
          <w:color w:val="000000" w:themeColor="text1"/>
        </w:rPr>
        <w:t>asendatakse eelnõus nimetatud seaduse paragrahvides sõnad „õhusaasteluba või keskkonnakompleksluba“ sõnaga „keskkonnakaitseluba“. Seaduseelnõusse lisatakse keskkonnakaitseloa mõiste (</w:t>
      </w:r>
      <w:r>
        <w:t xml:space="preserve">vt punkti </w:t>
      </w:r>
      <w:r w:rsidR="000671E0">
        <w:t>2</w:t>
      </w:r>
      <w:r w:rsidRPr="07D417AE">
        <w:rPr>
          <w:color w:val="000000" w:themeColor="text1"/>
        </w:rPr>
        <w:t xml:space="preserve">), mis sisaldab </w:t>
      </w:r>
      <w:r>
        <w:t>õhusaasteluba, keskkonnakompleksluba ja paikse heiteallika käitaja registreeringut. Paikse heiteallika käitaja registreeringule jäävad kehtima õhusaasteloaga sarnased õigused ja kohustused, kuid registreeringu andmise ja muutmise menetlus on lihtsam, kiirem ja vähem koormavam käitajale ning registreeringu andjale võrreldes õhusaasteloaga. Seaduses kasutatavad terminid viiakse</w:t>
      </w:r>
      <w:ins w:id="44" w:author="Maarja-Liis Lall - JUSTDIGI" w:date="2025-10-14T11:37:00Z">
        <w:r w:rsidR="38960665">
          <w:t xml:space="preserve"> </w:t>
        </w:r>
      </w:ins>
      <w:del w:id="45" w:author="Maarja-Liis Lall - JUSTDIGI" w:date="2025-10-14T11:37:00Z">
        <w:r w:rsidDel="008D5186">
          <w:delText xml:space="preserve"> kooskõlla keskkonnaseadustiku üldosa seaduse (edaspidi ka </w:delText>
        </w:r>
      </w:del>
      <w:proofErr w:type="spellStart"/>
      <w:r w:rsidRPr="07D417AE">
        <w:rPr>
          <w:rPrChange w:id="46" w:author="Maarja-Liis Lall - JUSTDIGI" w:date="2025-10-14T11:37:00Z">
            <w:rPr>
              <w:i/>
              <w:iCs/>
            </w:rPr>
          </w:rPrChange>
        </w:rPr>
        <w:t>KeÜS</w:t>
      </w:r>
      <w:proofErr w:type="spellEnd"/>
      <w:del w:id="47" w:author="Maarja-Liis Lall - JUSTDIGI" w:date="2025-10-14T11:37:00Z">
        <w:r w:rsidDel="008D5186">
          <w:delText>)</w:delText>
        </w:r>
      </w:del>
      <w:r>
        <w:t xml:space="preserve"> § 40 terminitega. Kehtivas AÕKS-</w:t>
      </w:r>
      <w:proofErr w:type="spellStart"/>
      <w:r>
        <w:t>is</w:t>
      </w:r>
      <w:proofErr w:type="spellEnd"/>
      <w:r>
        <w:t xml:space="preserve"> on õhusaasteloa, keskkonnakompleksloa ja registreeringuga seotud mõisted kohati segamini, ebatäpsed ja puudulikud. Keskkonnakaitseloa lisamine aitab muuta selgemaks seaduse ja seadusega kehtestatud rakendusaktide sõnastust ning aitab tagada, et registreeringule kohalduvad õhusaasteloale ja keskkonnakompleksloale sarnased õigused ja kohustused.</w:t>
      </w:r>
    </w:p>
    <w:p w14:paraId="144A1308" w14:textId="77777777" w:rsidR="008D5186" w:rsidRPr="00D22AC8" w:rsidRDefault="008D5186" w:rsidP="00C60D31">
      <w:pPr>
        <w:ind w:left="-5" w:right="49"/>
        <w:jc w:val="both"/>
        <w:rPr>
          <w:color w:val="000000" w:themeColor="text1"/>
        </w:rPr>
      </w:pPr>
    </w:p>
    <w:p w14:paraId="7977EDA0" w14:textId="670FE685" w:rsidR="00C60D31" w:rsidRDefault="00C60D31" w:rsidP="00C60D31">
      <w:pPr>
        <w:ind w:left="-15" w:right="49"/>
        <w:jc w:val="both"/>
        <w:rPr>
          <w:bCs/>
        </w:rPr>
      </w:pPr>
      <w:r w:rsidRPr="008013AB">
        <w:rPr>
          <w:b/>
        </w:rPr>
        <w:t xml:space="preserve">Punktiga </w:t>
      </w:r>
      <w:r w:rsidR="008D5186">
        <w:rPr>
          <w:b/>
        </w:rPr>
        <w:t>5</w:t>
      </w:r>
      <w:r>
        <w:rPr>
          <w:bCs/>
        </w:rPr>
        <w:t xml:space="preserve"> täiendatakse § 80 lõike 1 sõnastust nii, et oleks selgem, kes ei ole kohustatud omama paikse heiteallika käitaja registreeringut. </w:t>
      </w:r>
      <w:r w:rsidR="00361DBD">
        <w:rPr>
          <w:bCs/>
        </w:rPr>
        <w:t>Seaduse k</w:t>
      </w:r>
      <w:r w:rsidR="00B76EEC">
        <w:rPr>
          <w:bCs/>
        </w:rPr>
        <w:t>ehtivas</w:t>
      </w:r>
      <w:r>
        <w:rPr>
          <w:bCs/>
        </w:rPr>
        <w:t xml:space="preserve"> lõikes on sätestatud õhusaasteluba, kuid on puudu keskkonnakompleksluba. Lõi</w:t>
      </w:r>
      <w:r w:rsidR="00F9778B">
        <w:rPr>
          <w:bCs/>
        </w:rPr>
        <w:t>kesse lisatakse</w:t>
      </w:r>
      <w:r>
        <w:rPr>
          <w:bCs/>
        </w:rPr>
        <w:t xml:space="preserve"> keskkonnakompleksl</w:t>
      </w:r>
      <w:r w:rsidR="00F9778B">
        <w:rPr>
          <w:bCs/>
        </w:rPr>
        <w:t>uba</w:t>
      </w:r>
      <w:r>
        <w:rPr>
          <w:bCs/>
        </w:rPr>
        <w:t>, et sõnastus oleks selgem ja täpsem.</w:t>
      </w:r>
    </w:p>
    <w:p w14:paraId="08E3FBE1" w14:textId="77777777" w:rsidR="00C60D31" w:rsidRDefault="00C60D31" w:rsidP="00C60D31">
      <w:pPr>
        <w:ind w:left="-15" w:right="49"/>
        <w:jc w:val="both"/>
        <w:rPr>
          <w:bCs/>
        </w:rPr>
      </w:pPr>
    </w:p>
    <w:p w14:paraId="2D4297D1" w14:textId="0412A580" w:rsidR="00C60D31" w:rsidRDefault="00C60D31" w:rsidP="00C60D31">
      <w:pPr>
        <w:ind w:left="-15" w:right="49"/>
        <w:jc w:val="both"/>
        <w:rPr>
          <w:bCs/>
        </w:rPr>
      </w:pPr>
      <w:r w:rsidRPr="00693079">
        <w:rPr>
          <w:b/>
        </w:rPr>
        <w:t xml:space="preserve">Punktiga </w:t>
      </w:r>
      <w:r w:rsidR="008D5186">
        <w:rPr>
          <w:b/>
        </w:rPr>
        <w:t>6</w:t>
      </w:r>
      <w:r>
        <w:rPr>
          <w:bCs/>
        </w:rPr>
        <w:t xml:space="preserve"> täpsustatakse § 80 lõike 2 sõnastust</w:t>
      </w:r>
      <w:r w:rsidR="00F9778B">
        <w:rPr>
          <w:bCs/>
        </w:rPr>
        <w:t>,</w:t>
      </w:r>
      <w:r w:rsidR="00361DBD">
        <w:rPr>
          <w:bCs/>
        </w:rPr>
        <w:t xml:space="preserve"> </w:t>
      </w:r>
      <w:r w:rsidR="00361DBD" w:rsidRPr="00361DBD">
        <w:rPr>
          <w:bCs/>
        </w:rPr>
        <w:t>asenda</w:t>
      </w:r>
      <w:r w:rsidR="00361DBD">
        <w:rPr>
          <w:bCs/>
        </w:rPr>
        <w:t>des</w:t>
      </w:r>
      <w:r w:rsidR="00361DBD" w:rsidRPr="00361DBD">
        <w:rPr>
          <w:bCs/>
        </w:rPr>
        <w:t xml:space="preserve"> tekstiosa „tegevus Keskkonnaametis registreerida</w:t>
      </w:r>
      <w:r w:rsidR="00F9778B">
        <w:rPr>
          <w:bCs/>
        </w:rPr>
        <w:t>“</w:t>
      </w:r>
      <w:r w:rsidR="00361DBD" w:rsidRPr="00361DBD">
        <w:rPr>
          <w:bCs/>
        </w:rPr>
        <w:t xml:space="preserve"> tekstiosaga „registreering</w:t>
      </w:r>
      <w:r w:rsidR="00F9778B">
        <w:rPr>
          <w:bCs/>
        </w:rPr>
        <w:t>“</w:t>
      </w:r>
      <w:r>
        <w:rPr>
          <w:bCs/>
        </w:rPr>
        <w:t xml:space="preserve">, </w:t>
      </w:r>
      <w:r w:rsidR="004E433E">
        <w:rPr>
          <w:bCs/>
        </w:rPr>
        <w:t xml:space="preserve">nagu </w:t>
      </w:r>
      <w:r w:rsidR="005B2844">
        <w:rPr>
          <w:bCs/>
        </w:rPr>
        <w:t>on paragrahvi</w:t>
      </w:r>
      <w:r w:rsidR="004E433E">
        <w:rPr>
          <w:bCs/>
        </w:rPr>
        <w:t xml:space="preserve"> </w:t>
      </w:r>
      <w:r w:rsidR="005B2844">
        <w:rPr>
          <w:bCs/>
        </w:rPr>
        <w:t xml:space="preserve">80 </w:t>
      </w:r>
      <w:r w:rsidR="004E433E">
        <w:rPr>
          <w:bCs/>
        </w:rPr>
        <w:t>pealkirjas.</w:t>
      </w:r>
    </w:p>
    <w:p w14:paraId="6EC705CA" w14:textId="77777777" w:rsidR="00C60D31" w:rsidRDefault="00C60D31" w:rsidP="00C60D31">
      <w:pPr>
        <w:ind w:left="-15" w:right="49"/>
        <w:jc w:val="both"/>
        <w:rPr>
          <w:bCs/>
        </w:rPr>
      </w:pPr>
    </w:p>
    <w:p w14:paraId="06C03044" w14:textId="7F7357CC" w:rsidR="00C60D31" w:rsidRPr="00BD0126" w:rsidRDefault="00C60D31" w:rsidP="00BD0126">
      <w:pPr>
        <w:pStyle w:val="Paragrahvisisuliigendamata"/>
      </w:pPr>
      <w:r w:rsidRPr="009A3865">
        <w:rPr>
          <w:b/>
        </w:rPr>
        <w:t xml:space="preserve">Punktiga </w:t>
      </w:r>
      <w:r w:rsidR="008D5186">
        <w:rPr>
          <w:b/>
        </w:rPr>
        <w:t>7</w:t>
      </w:r>
      <w:r>
        <w:rPr>
          <w:bCs/>
        </w:rPr>
        <w:t xml:space="preserve"> muudetakse 4. peatüki 1</w:t>
      </w:r>
      <w:r w:rsidR="004E433E">
        <w:rPr>
          <w:bCs/>
        </w:rPr>
        <w:t>.</w:t>
      </w:r>
      <w:r>
        <w:rPr>
          <w:bCs/>
        </w:rPr>
        <w:t xml:space="preserve"> jaotist, milles </w:t>
      </w:r>
      <w:r w:rsidRPr="00751FAE">
        <w:t>täpsustat</w:t>
      </w:r>
      <w:r w:rsidR="004E433E">
        <w:t>akse</w:t>
      </w:r>
      <w:r w:rsidRPr="00751FAE">
        <w:t xml:space="preserve"> ja täiendat</w:t>
      </w:r>
      <w:r w:rsidR="004E433E">
        <w:t>akse</w:t>
      </w:r>
      <w:r>
        <w:t xml:space="preserve"> registreerimisega seotud sätteid. </w:t>
      </w:r>
      <w:r w:rsidRPr="00751FAE">
        <w:rPr>
          <w:rFonts w:cs="Times New Roman"/>
        </w:rPr>
        <w:t>Võrreldes õhusaasteloa menetluse</w:t>
      </w:r>
      <w:r w:rsidR="00BE057B">
        <w:rPr>
          <w:rFonts w:cs="Times New Roman"/>
        </w:rPr>
        <w:t>ga</w:t>
      </w:r>
      <w:r w:rsidRPr="00751FAE">
        <w:rPr>
          <w:rFonts w:cs="Times New Roman"/>
        </w:rPr>
        <w:t xml:space="preserve"> on eelnõus sätestatud registreerimis</w:t>
      </w:r>
      <w:r w:rsidR="002C740E">
        <w:rPr>
          <w:rFonts w:cs="Times New Roman"/>
        </w:rPr>
        <w:t xml:space="preserve">e </w:t>
      </w:r>
      <w:r w:rsidRPr="00751FAE">
        <w:rPr>
          <w:rFonts w:cs="Times New Roman"/>
        </w:rPr>
        <w:t>menetlus liht</w:t>
      </w:r>
      <w:r w:rsidR="00361DBD">
        <w:rPr>
          <w:rFonts w:cs="Times New Roman"/>
        </w:rPr>
        <w:t>sam</w:t>
      </w:r>
      <w:r w:rsidRPr="00751FAE">
        <w:rPr>
          <w:rFonts w:cs="Times New Roman"/>
        </w:rPr>
        <w:t xml:space="preserve"> ning käitaja ja </w:t>
      </w:r>
      <w:r>
        <w:rPr>
          <w:rFonts w:cs="Times New Roman"/>
        </w:rPr>
        <w:t xml:space="preserve">registreeringu </w:t>
      </w:r>
      <w:r w:rsidRPr="00BD0126">
        <w:rPr>
          <w:rFonts w:cs="Times New Roman"/>
        </w:rPr>
        <w:t xml:space="preserve">andja koormus minimaalne. </w:t>
      </w:r>
      <w:r w:rsidRPr="00BD0126">
        <w:rPr>
          <w:bCs/>
        </w:rPr>
        <w:t xml:space="preserve">Suurema muudatusena lisatakse jaotisesse § </w:t>
      </w:r>
      <w:r w:rsidR="00BD0126" w:rsidRPr="00BD0126">
        <w:rPr>
          <w:bCs/>
        </w:rPr>
        <w:t>86</w:t>
      </w:r>
      <w:r w:rsidR="00BD0126" w:rsidRPr="00BD0126">
        <w:rPr>
          <w:bCs/>
          <w:vertAlign w:val="superscript"/>
        </w:rPr>
        <w:t>1</w:t>
      </w:r>
      <w:r w:rsidR="00BD0126" w:rsidRPr="00BD0126">
        <w:rPr>
          <w:bCs/>
        </w:rPr>
        <w:t>, mis reguleerib registreeringu üleandmist teisele isikule</w:t>
      </w:r>
      <w:r w:rsidR="00BE057B">
        <w:rPr>
          <w:bCs/>
        </w:rPr>
        <w:t>,</w:t>
      </w:r>
      <w:r w:rsidR="00BD0126" w:rsidRPr="00BD0126">
        <w:rPr>
          <w:bCs/>
        </w:rPr>
        <w:t xml:space="preserve"> ja </w:t>
      </w:r>
      <w:r w:rsidR="00BE057B">
        <w:rPr>
          <w:bCs/>
        </w:rPr>
        <w:t>§</w:t>
      </w:r>
      <w:r w:rsidR="00BD0126" w:rsidRPr="00BD0126">
        <w:rPr>
          <w:bCs/>
        </w:rPr>
        <w:t xml:space="preserve"> </w:t>
      </w:r>
      <w:r w:rsidRPr="00BD0126">
        <w:rPr>
          <w:bCs/>
        </w:rPr>
        <w:t>86</w:t>
      </w:r>
      <w:r w:rsidRPr="00BD0126">
        <w:rPr>
          <w:bCs/>
          <w:vertAlign w:val="superscript"/>
        </w:rPr>
        <w:t>2</w:t>
      </w:r>
      <w:r w:rsidRPr="00BD0126">
        <w:rPr>
          <w:bCs/>
        </w:rPr>
        <w:t>, mis reguleerib registreeringu kehtivuse peatamist.</w:t>
      </w:r>
      <w:r w:rsidR="00DB7546">
        <w:rPr>
          <w:bCs/>
        </w:rPr>
        <w:t xml:space="preserve"> Kehtivuse peatamis</w:t>
      </w:r>
      <w:r w:rsidR="00A77436">
        <w:rPr>
          <w:bCs/>
        </w:rPr>
        <w:t xml:space="preserve">e </w:t>
      </w:r>
      <w:r w:rsidR="00DB7546">
        <w:rPr>
          <w:bCs/>
        </w:rPr>
        <w:t>nõu</w:t>
      </w:r>
      <w:r w:rsidR="00361DBD">
        <w:rPr>
          <w:bCs/>
        </w:rPr>
        <w:t>e tuleb</w:t>
      </w:r>
      <w:r w:rsidR="00DB7546">
        <w:rPr>
          <w:bCs/>
        </w:rPr>
        <w:t xml:space="preserve"> ka </w:t>
      </w:r>
      <w:r w:rsidR="00A77436">
        <w:rPr>
          <w:bCs/>
        </w:rPr>
        <w:t>direktiiv</w:t>
      </w:r>
      <w:r w:rsidR="00361DBD">
        <w:rPr>
          <w:bCs/>
        </w:rPr>
        <w:t>i artikli</w:t>
      </w:r>
      <w:r w:rsidR="00C80C95">
        <w:rPr>
          <w:bCs/>
        </w:rPr>
        <w:t xml:space="preserve"> 8 punkti 3 teisest lõigust</w:t>
      </w:r>
      <w:r w:rsidR="00A77436">
        <w:rPr>
          <w:bCs/>
        </w:rPr>
        <w:t>.</w:t>
      </w:r>
    </w:p>
    <w:p w14:paraId="16084AAA" w14:textId="77777777" w:rsidR="00C60D31" w:rsidRDefault="00C60D31" w:rsidP="00C60D31">
      <w:pPr>
        <w:ind w:left="-15" w:right="49"/>
        <w:jc w:val="both"/>
        <w:rPr>
          <w:bCs/>
        </w:rPr>
      </w:pPr>
    </w:p>
    <w:p w14:paraId="57252ACE" w14:textId="7A959620" w:rsidR="00C60D31" w:rsidRDefault="00C60D31" w:rsidP="00C60D31">
      <w:pPr>
        <w:ind w:left="-15" w:right="49"/>
        <w:jc w:val="both"/>
        <w:rPr>
          <w:bCs/>
        </w:rPr>
      </w:pPr>
      <w:r>
        <w:rPr>
          <w:bCs/>
        </w:rPr>
        <w:t>Paragrahvi 81 lõikesse 1 lisatud täienduse kohaselt käsit</w:t>
      </w:r>
      <w:r w:rsidR="00BE057B">
        <w:rPr>
          <w:bCs/>
        </w:rPr>
        <w:t>atakse</w:t>
      </w:r>
      <w:r>
        <w:rPr>
          <w:bCs/>
        </w:rPr>
        <w:t xml:space="preserve"> Keskkonnaametit ka kui registreeringu andjat. </w:t>
      </w:r>
      <w:r w:rsidR="00BE057B">
        <w:rPr>
          <w:bCs/>
        </w:rPr>
        <w:t xml:space="preserve">Selle </w:t>
      </w:r>
      <w:r>
        <w:rPr>
          <w:bCs/>
        </w:rPr>
        <w:t xml:space="preserve">täpsustusega tagatakse õiguslik alus </w:t>
      </w:r>
      <w:r w:rsidRPr="00353BB8">
        <w:rPr>
          <w:color w:val="000000" w:themeColor="text1"/>
        </w:rPr>
        <w:t>väljendi</w:t>
      </w:r>
      <w:r>
        <w:rPr>
          <w:bCs/>
        </w:rPr>
        <w:t xml:space="preserve"> </w:t>
      </w:r>
      <w:r w:rsidR="00361DBD">
        <w:rPr>
          <w:bCs/>
        </w:rPr>
        <w:t>„</w:t>
      </w:r>
      <w:r w:rsidR="00361DBD" w:rsidRPr="00361DBD">
        <w:rPr>
          <w:bCs/>
        </w:rPr>
        <w:t>registreeringu andja</w:t>
      </w:r>
      <w:r w:rsidR="00BE057B">
        <w:rPr>
          <w:bCs/>
        </w:rPr>
        <w:t>“</w:t>
      </w:r>
      <w:r w:rsidR="00361DBD">
        <w:rPr>
          <w:bCs/>
        </w:rPr>
        <w:t xml:space="preserve"> </w:t>
      </w:r>
      <w:r>
        <w:rPr>
          <w:bCs/>
        </w:rPr>
        <w:t>kasutamisele esimeses jaotises. Keskkonnaameti asendamine registreeringu andja</w:t>
      </w:r>
      <w:r w:rsidR="00BE057B">
        <w:rPr>
          <w:bCs/>
        </w:rPr>
        <w:t>ga</w:t>
      </w:r>
      <w:r>
        <w:rPr>
          <w:bCs/>
        </w:rPr>
        <w:t xml:space="preserve"> on asjakohane, kuna seaduse mõistes on Keskkonnaametil mit</w:t>
      </w:r>
      <w:r w:rsidR="00BE057B">
        <w:rPr>
          <w:bCs/>
        </w:rPr>
        <w:t>u</w:t>
      </w:r>
      <w:r>
        <w:rPr>
          <w:bCs/>
        </w:rPr>
        <w:t xml:space="preserve"> roll</w:t>
      </w:r>
      <w:r w:rsidR="00BE057B">
        <w:rPr>
          <w:bCs/>
        </w:rPr>
        <w:t>i</w:t>
      </w:r>
      <w:r>
        <w:rPr>
          <w:bCs/>
        </w:rPr>
        <w:t>, nt õhusaasteloa andja, käitlemisloa andja, riikliku järelevalve teostaja jms. K</w:t>
      </w:r>
      <w:r w:rsidR="00BE057B">
        <w:rPr>
          <w:bCs/>
        </w:rPr>
        <w:t>õnealuses</w:t>
      </w:r>
      <w:r>
        <w:rPr>
          <w:bCs/>
        </w:rPr>
        <w:t xml:space="preserve"> jaotises käsitletakse peamiselt registreeringu andja rolli, mistõttu aitab selle mõiste kasutamine hoida ühtset joont ja selgust 4. peatüki 1. jao 1. jaotise mõistetes.</w:t>
      </w:r>
    </w:p>
    <w:p w14:paraId="47E812E0" w14:textId="77777777" w:rsidR="00C60D31" w:rsidRDefault="00C60D31" w:rsidP="00C60D31">
      <w:pPr>
        <w:ind w:left="-15" w:right="49"/>
        <w:jc w:val="both"/>
        <w:rPr>
          <w:bCs/>
        </w:rPr>
      </w:pPr>
    </w:p>
    <w:p w14:paraId="2D2906C0" w14:textId="561663A2" w:rsidR="00C60D31" w:rsidRDefault="00C60D31" w:rsidP="00C60D31">
      <w:pPr>
        <w:ind w:left="-15" w:right="49"/>
        <w:jc w:val="both"/>
        <w:rPr>
          <w:bCs/>
        </w:rPr>
      </w:pPr>
      <w:r>
        <w:rPr>
          <w:bCs/>
        </w:rPr>
        <w:t xml:space="preserve">Sama paragrahvi </w:t>
      </w:r>
      <w:r w:rsidR="00032085">
        <w:rPr>
          <w:bCs/>
        </w:rPr>
        <w:t xml:space="preserve">lõike 2 kohaselt </w:t>
      </w:r>
      <w:r>
        <w:rPr>
          <w:bCs/>
        </w:rPr>
        <w:t>laienevad registreeringu omajale ka lisaks §</w:t>
      </w:r>
      <w:r w:rsidR="00BE057B">
        <w:rPr>
          <w:bCs/>
        </w:rPr>
        <w:t>-des</w:t>
      </w:r>
      <w:r>
        <w:rPr>
          <w:bCs/>
        </w:rPr>
        <w:t xml:space="preserve"> 100 ja 102 sätestatud õigustele ja kohustustele ka §</w:t>
      </w:r>
      <w:r w:rsidR="00BE057B">
        <w:rPr>
          <w:bCs/>
        </w:rPr>
        <w:t>-s</w:t>
      </w:r>
      <w:r>
        <w:rPr>
          <w:bCs/>
        </w:rPr>
        <w:t xml:space="preserve"> 101 sätestatud õigused ja kohustused. Paragrahvi 101 kohustuste sätestamine registreeringu</w:t>
      </w:r>
      <w:r w:rsidR="005242B5">
        <w:rPr>
          <w:bCs/>
        </w:rPr>
        <w:t xml:space="preserve"> omajale</w:t>
      </w:r>
      <w:r>
        <w:rPr>
          <w:bCs/>
        </w:rPr>
        <w:t xml:space="preserve"> on oluline, et </w:t>
      </w:r>
      <w:r w:rsidR="00211951">
        <w:t xml:space="preserve">kõrvaldada </w:t>
      </w:r>
      <w:r w:rsidR="00211951" w:rsidRPr="00872ECD">
        <w:rPr>
          <w:rStyle w:val="normaltextrun"/>
          <w:rFonts w:eastAsiaTheme="majorEastAsia"/>
        </w:rPr>
        <w:t xml:space="preserve">Euroopa Komisjoni </w:t>
      </w:r>
      <w:r w:rsidR="00391B51">
        <w:rPr>
          <w:rStyle w:val="normaltextrun"/>
          <w:rFonts w:eastAsiaTheme="majorEastAsia"/>
        </w:rPr>
        <w:t>rikkumismenetluses</w:t>
      </w:r>
      <w:r w:rsidR="00211951" w:rsidRPr="00872ECD">
        <w:rPr>
          <w:rStyle w:val="normaltextrun"/>
          <w:rFonts w:eastAsiaTheme="majorEastAsia"/>
        </w:rPr>
        <w:t xml:space="preserve"> nr 2024/2278</w:t>
      </w:r>
      <w:r w:rsidR="00211951">
        <w:rPr>
          <w:rStyle w:val="normaltextrun"/>
          <w:rFonts w:eastAsiaTheme="majorEastAsia"/>
        </w:rPr>
        <w:t xml:space="preserve"> </w:t>
      </w:r>
      <w:r w:rsidR="00211951">
        <w:t>välja toodud puudused</w:t>
      </w:r>
      <w:r w:rsidR="00211951">
        <w:rPr>
          <w:bCs/>
        </w:rPr>
        <w:t xml:space="preserve"> ja </w:t>
      </w:r>
      <w:r>
        <w:rPr>
          <w:bCs/>
        </w:rPr>
        <w:t xml:space="preserve">tagada vastavus </w:t>
      </w:r>
      <w:r>
        <w:t>direktiivile</w:t>
      </w:r>
      <w:r>
        <w:rPr>
          <w:bCs/>
        </w:rPr>
        <w:t>.</w:t>
      </w:r>
    </w:p>
    <w:p w14:paraId="19F4B265" w14:textId="77777777" w:rsidR="00C60D31" w:rsidRPr="00DA7F7E" w:rsidRDefault="00C60D31" w:rsidP="00C60D31">
      <w:pPr>
        <w:ind w:left="-15" w:right="49"/>
        <w:jc w:val="both"/>
        <w:rPr>
          <w:bCs/>
        </w:rPr>
      </w:pPr>
    </w:p>
    <w:p w14:paraId="5B6C7A79" w14:textId="7D71099E" w:rsidR="00C60D31" w:rsidRDefault="00C60D31" w:rsidP="00C60D31">
      <w:pPr>
        <w:ind w:left="-15" w:right="49"/>
        <w:jc w:val="both"/>
        <w:rPr>
          <w:bCs/>
        </w:rPr>
      </w:pPr>
      <w:r w:rsidRPr="00DA7F7E">
        <w:rPr>
          <w:bCs/>
        </w:rPr>
        <w:t>Paragrahvi 82 lõi</w:t>
      </w:r>
      <w:r>
        <w:rPr>
          <w:bCs/>
        </w:rPr>
        <w:t>ke</w:t>
      </w:r>
      <w:r w:rsidRPr="00DA7F7E">
        <w:rPr>
          <w:bCs/>
        </w:rPr>
        <w:t xml:space="preserve"> 1 </w:t>
      </w:r>
      <w:r>
        <w:rPr>
          <w:bCs/>
        </w:rPr>
        <w:t xml:space="preserve">sõnastus </w:t>
      </w:r>
      <w:r w:rsidRPr="00DA7F7E">
        <w:rPr>
          <w:bCs/>
        </w:rPr>
        <w:t xml:space="preserve">muudetakse selgemaks. Võrreldes kehtiva sõnastusega </w:t>
      </w:r>
      <w:r w:rsidRPr="00DA7F7E">
        <w:t xml:space="preserve">on välja jäetud </w:t>
      </w:r>
      <w:r>
        <w:t>tekstiosa</w:t>
      </w:r>
      <w:r w:rsidRPr="00DA7F7E">
        <w:t xml:space="preserve"> „vähemalt üks kuu enne tegevuse alustamist</w:t>
      </w:r>
      <w:r w:rsidR="00414745">
        <w:t xml:space="preserve"> Keskkonnaametile</w:t>
      </w:r>
      <w:r w:rsidR="00BE057B">
        <w:t>“</w:t>
      </w:r>
      <w:r w:rsidR="004E433E">
        <w:t>,</w:t>
      </w:r>
      <w:r w:rsidR="004E433E">
        <w:rPr>
          <w:bCs/>
        </w:rPr>
        <w:t xml:space="preserve"> sest</w:t>
      </w:r>
      <w:r>
        <w:rPr>
          <w:bCs/>
        </w:rPr>
        <w:t xml:space="preserve"> võib tekkida olukord, et käitaja, kes esitab üks kuu enne tegevuse alustamist taotluse registreeringu </w:t>
      </w:r>
      <w:r>
        <w:rPr>
          <w:bCs/>
        </w:rPr>
        <w:lastRenderedPageBreak/>
        <w:t>saamiseks, seda õigeks ajaks ei saa. Paikse heiteallika käitaja ei tohi registreeringut omamata tegutseda, mistõttu vähemalt üks kuu enne tegevuse alustamist taotluse esitamist nõuda pole asjakohane, kuna tegevuse registreerimine või sellest keeldumise otsuse teeb registreeringu andja 30 päeva jooksul ja taotluses puuduste kõrvaldamise aega ei arvestata registreeringu andmise tähtaja hulka.</w:t>
      </w:r>
    </w:p>
    <w:p w14:paraId="6BA34D1F" w14:textId="77777777" w:rsidR="00C60D31" w:rsidRDefault="00C60D31" w:rsidP="00C60D31">
      <w:pPr>
        <w:ind w:left="-15" w:right="49"/>
        <w:jc w:val="both"/>
        <w:rPr>
          <w:bCs/>
        </w:rPr>
      </w:pPr>
    </w:p>
    <w:p w14:paraId="72D27DF1" w14:textId="6C63B1D4" w:rsidR="00C60D31" w:rsidRDefault="00C60D31" w:rsidP="00C60D31">
      <w:pPr>
        <w:ind w:left="-15" w:right="49"/>
        <w:jc w:val="both"/>
        <w:rPr>
          <w:bCs/>
        </w:rPr>
      </w:pPr>
      <w:r w:rsidRPr="004F1043">
        <w:rPr>
          <w:bCs/>
        </w:rPr>
        <w:t xml:space="preserve">Paragrahvi 82 lõike 1 punktist </w:t>
      </w:r>
      <w:r w:rsidR="006D3DAF" w:rsidRPr="004F1043">
        <w:rPr>
          <w:bCs/>
        </w:rPr>
        <w:t>2</w:t>
      </w:r>
      <w:r w:rsidRPr="004F1043">
        <w:rPr>
          <w:bCs/>
        </w:rPr>
        <w:t xml:space="preserve"> </w:t>
      </w:r>
      <w:r w:rsidR="004F1043">
        <w:rPr>
          <w:bCs/>
        </w:rPr>
        <w:t>jäetakse</w:t>
      </w:r>
      <w:r w:rsidRPr="004F1043">
        <w:rPr>
          <w:bCs/>
        </w:rPr>
        <w:t xml:space="preserve"> välja tekstiosa</w:t>
      </w:r>
      <w:r>
        <w:rPr>
          <w:bCs/>
        </w:rPr>
        <w:t xml:space="preserve"> „aadress ja</w:t>
      </w:r>
      <w:r w:rsidR="004F1043">
        <w:rPr>
          <w:bCs/>
        </w:rPr>
        <w:t>“</w:t>
      </w:r>
      <w:r>
        <w:rPr>
          <w:bCs/>
        </w:rPr>
        <w:t xml:space="preserve">. Registreeringu taotleja aadressiandmete kogumine ei ole taotlemise mõttes oluline, kuna kogu registreeringu protsess on viidud elektroonilisse keskkonnaotsuste infosüsteemi. Praktikas on ilmnenud probleem, et taotleja aadressiandmed muutuvad </w:t>
      </w:r>
      <w:r w:rsidR="004F1043">
        <w:rPr>
          <w:bCs/>
        </w:rPr>
        <w:t xml:space="preserve">tihti </w:t>
      </w:r>
      <w:r>
        <w:rPr>
          <w:bCs/>
        </w:rPr>
        <w:t xml:space="preserve">ja see tähendab, et </w:t>
      </w:r>
      <w:r w:rsidR="000327B2">
        <w:rPr>
          <w:bCs/>
        </w:rPr>
        <w:t xml:space="preserve">keskkonnaotsuste </w:t>
      </w:r>
      <w:r>
        <w:rPr>
          <w:bCs/>
        </w:rPr>
        <w:t xml:space="preserve">infosüsteemis vajavad andmed ajakohastamist. Selleks, et vältida asjatut andmete kogumist ja pidevat muutmist, on registreeringu andjal võimalik kasutada e-äriregistri portaalis kättesaadavaid ajakohaseid andmeid. Ebavajalike andmete kogumise ja pideva muutmise vähendamine aitab toetada </w:t>
      </w:r>
      <w:r w:rsidR="00F81B3B">
        <w:rPr>
          <w:bCs/>
        </w:rPr>
        <w:t xml:space="preserve">halduskoormuse </w:t>
      </w:r>
      <w:r>
        <w:rPr>
          <w:bCs/>
        </w:rPr>
        <w:t>vähendamise eesmärk</w:t>
      </w:r>
      <w:r w:rsidR="004F1043">
        <w:rPr>
          <w:bCs/>
        </w:rPr>
        <w:t>i</w:t>
      </w:r>
      <w:r>
        <w:rPr>
          <w:bCs/>
        </w:rPr>
        <w:t>.</w:t>
      </w:r>
    </w:p>
    <w:p w14:paraId="1036851C" w14:textId="77777777" w:rsidR="00C60D31" w:rsidRDefault="00C60D31" w:rsidP="00C60D31">
      <w:pPr>
        <w:ind w:left="-15" w:right="49"/>
        <w:jc w:val="both"/>
        <w:rPr>
          <w:bCs/>
        </w:rPr>
      </w:pPr>
    </w:p>
    <w:p w14:paraId="169D2EB5" w14:textId="650A5843" w:rsidR="00C60D31" w:rsidRDefault="00C60D31" w:rsidP="00C60D31">
      <w:pPr>
        <w:ind w:left="-15" w:right="49"/>
        <w:jc w:val="both"/>
        <w:rPr>
          <w:bCs/>
        </w:rPr>
      </w:pPr>
      <w:r w:rsidRPr="00DA7F7E">
        <w:rPr>
          <w:bCs/>
        </w:rPr>
        <w:t>Paragrahvi 82 lõi</w:t>
      </w:r>
      <w:r>
        <w:rPr>
          <w:bCs/>
        </w:rPr>
        <w:t>ke</w:t>
      </w:r>
      <w:r w:rsidRPr="00DA7F7E">
        <w:rPr>
          <w:bCs/>
        </w:rPr>
        <w:t xml:space="preserve"> 1</w:t>
      </w:r>
      <w:r>
        <w:rPr>
          <w:bCs/>
        </w:rPr>
        <w:t xml:space="preserve"> punkti 3 täiendatakse pärast tekstiosa „asukoha aadress</w:t>
      </w:r>
      <w:r w:rsidR="004F1043">
        <w:rPr>
          <w:bCs/>
        </w:rPr>
        <w:t>“</w:t>
      </w:r>
      <w:r>
        <w:rPr>
          <w:bCs/>
        </w:rPr>
        <w:t xml:space="preserve"> tekstiosaga „ja tootmisterritooriumi paiknemine kaardil</w:t>
      </w:r>
      <w:r w:rsidR="004F1043">
        <w:rPr>
          <w:bCs/>
        </w:rPr>
        <w:t>“</w:t>
      </w:r>
      <w:r>
        <w:rPr>
          <w:bCs/>
        </w:rPr>
        <w:t xml:space="preserve">. </w:t>
      </w:r>
      <w:r w:rsidR="004F1043">
        <w:rPr>
          <w:bCs/>
        </w:rPr>
        <w:t>T</w:t>
      </w:r>
      <w:r>
        <w:rPr>
          <w:bCs/>
        </w:rPr>
        <w:t>äienduse lisamine on vajalik, et oleks selgelt aru saadav, kus käitise tootmisterritoorium kinnistul täpselt paikneb. Praktikas on ilmnenud, et ühel aadressil (kinnistul) võib paikneda mitu tootmisterritooriumi.</w:t>
      </w:r>
    </w:p>
    <w:p w14:paraId="27159DB0" w14:textId="77777777" w:rsidR="00C60D31" w:rsidRDefault="00C60D31" w:rsidP="00C60D31">
      <w:pPr>
        <w:ind w:left="-15" w:right="49"/>
        <w:jc w:val="both"/>
        <w:rPr>
          <w:bCs/>
        </w:rPr>
      </w:pPr>
    </w:p>
    <w:p w14:paraId="034F2ACE" w14:textId="1A77A676" w:rsidR="00C60D31" w:rsidRDefault="00C60D31" w:rsidP="00C60D31">
      <w:pPr>
        <w:ind w:left="-15" w:right="49"/>
        <w:jc w:val="both"/>
        <w:rPr>
          <w:bCs/>
        </w:rPr>
      </w:pPr>
      <w:r w:rsidRPr="00DA7F7E">
        <w:rPr>
          <w:bCs/>
        </w:rPr>
        <w:t>Paragrahvi 82 lõi</w:t>
      </w:r>
      <w:r>
        <w:rPr>
          <w:bCs/>
        </w:rPr>
        <w:t>ke</w:t>
      </w:r>
      <w:r w:rsidRPr="00DA7F7E">
        <w:rPr>
          <w:bCs/>
        </w:rPr>
        <w:t xml:space="preserve"> 1</w:t>
      </w:r>
      <w:r>
        <w:rPr>
          <w:bCs/>
        </w:rPr>
        <w:t xml:space="preserve"> punktist 4 on välja jäetud tekstiosa „ja tootmisterritooriumi</w:t>
      </w:r>
      <w:r w:rsidR="004F1043">
        <w:rPr>
          <w:bCs/>
        </w:rPr>
        <w:t>“</w:t>
      </w:r>
      <w:r>
        <w:rPr>
          <w:bCs/>
        </w:rPr>
        <w:t xml:space="preserve">. Praktikas on selgunud, et kui on määratud tootmisterritooriumi paiknemine kaardil ning esitatud käitise tegevuse kirjeldus, siis tootmisterritooriumi </w:t>
      </w:r>
      <w:r w:rsidR="008C1B4F">
        <w:rPr>
          <w:bCs/>
        </w:rPr>
        <w:t>kirjeldust eraldi</w:t>
      </w:r>
      <w:r>
        <w:rPr>
          <w:bCs/>
        </w:rPr>
        <w:t xml:space="preserve"> vaja pole. Ebavajalike andmete kogumise vähendamine aitab toetada </w:t>
      </w:r>
      <w:r w:rsidR="004940A0">
        <w:rPr>
          <w:bCs/>
        </w:rPr>
        <w:t>halduskoormuse</w:t>
      </w:r>
      <w:r>
        <w:rPr>
          <w:bCs/>
        </w:rPr>
        <w:t xml:space="preserve"> vähendamise eesmärk</w:t>
      </w:r>
      <w:r w:rsidR="004F1043">
        <w:rPr>
          <w:bCs/>
        </w:rPr>
        <w:t>i</w:t>
      </w:r>
      <w:r>
        <w:rPr>
          <w:bCs/>
        </w:rPr>
        <w:t>.</w:t>
      </w:r>
    </w:p>
    <w:p w14:paraId="0F29C75A" w14:textId="77777777" w:rsidR="00C60D31" w:rsidRDefault="00C60D31" w:rsidP="00C60D31">
      <w:pPr>
        <w:ind w:left="-15" w:right="49"/>
        <w:jc w:val="both"/>
        <w:rPr>
          <w:bCs/>
        </w:rPr>
      </w:pPr>
    </w:p>
    <w:p w14:paraId="50D1891C" w14:textId="49E45F36" w:rsidR="00C60D31" w:rsidRDefault="00C60D31" w:rsidP="00C60D31">
      <w:pPr>
        <w:ind w:left="-15" w:right="49"/>
        <w:jc w:val="both"/>
        <w:rPr>
          <w:bCs/>
        </w:rPr>
      </w:pPr>
      <w:r w:rsidRPr="00DA7F7E">
        <w:rPr>
          <w:bCs/>
        </w:rPr>
        <w:t>Paragrahvi 82 lõi</w:t>
      </w:r>
      <w:r>
        <w:rPr>
          <w:bCs/>
        </w:rPr>
        <w:t>ke</w:t>
      </w:r>
      <w:r w:rsidRPr="00DA7F7E">
        <w:rPr>
          <w:bCs/>
        </w:rPr>
        <w:t xml:space="preserve"> 1</w:t>
      </w:r>
      <w:r>
        <w:rPr>
          <w:bCs/>
        </w:rPr>
        <w:t xml:space="preserve"> punkti </w:t>
      </w:r>
      <w:r w:rsidR="00A045E3">
        <w:rPr>
          <w:bCs/>
        </w:rPr>
        <w:t>6</w:t>
      </w:r>
      <w:r>
        <w:rPr>
          <w:bCs/>
        </w:rPr>
        <w:t xml:space="preserve"> täiendatakse pärast tekstiosa „saasteainete püüdeseadmed</w:t>
      </w:r>
      <w:r w:rsidR="004F1043">
        <w:rPr>
          <w:bCs/>
        </w:rPr>
        <w:t>“</w:t>
      </w:r>
      <w:r>
        <w:rPr>
          <w:bCs/>
        </w:rPr>
        <w:t xml:space="preserve"> tekstiosaga „heiteallikate kaupa</w:t>
      </w:r>
      <w:r w:rsidR="004F1043">
        <w:rPr>
          <w:bCs/>
        </w:rPr>
        <w:t>“</w:t>
      </w:r>
      <w:r>
        <w:rPr>
          <w:bCs/>
        </w:rPr>
        <w:t xml:space="preserve">. Täiendusega lisatakse andmete esitamisele täpsustus, et andmed tuleb esitada heiteallikate kaupa. Püüdeseade paigaldatakse heiteallikale, mistõttu on oluline teada, millistele heiteallikatele </w:t>
      </w:r>
      <w:r w:rsidR="004E433E">
        <w:rPr>
          <w:bCs/>
        </w:rPr>
        <w:t xml:space="preserve">on </w:t>
      </w:r>
      <w:r>
        <w:rPr>
          <w:bCs/>
        </w:rPr>
        <w:t>püüdeseade paigaldatud</w:t>
      </w:r>
      <w:r w:rsidR="004E433E">
        <w:rPr>
          <w:bCs/>
        </w:rPr>
        <w:t>.</w:t>
      </w:r>
      <w:r>
        <w:rPr>
          <w:bCs/>
        </w:rPr>
        <w:t xml:space="preserve"> Samuti on oluline teada, mitu seadet on heiteallika taha ühendatud, kuna kõik seadmed koos või eraldi mõjutavad heiteallikast välisõhku eralduvate saasteainete heitkoguseid</w:t>
      </w:r>
      <w:r w:rsidR="004F1043">
        <w:rPr>
          <w:bCs/>
        </w:rPr>
        <w:t xml:space="preserve"> erinevalt</w:t>
      </w:r>
      <w:r>
        <w:rPr>
          <w:bCs/>
        </w:rPr>
        <w:t>.</w:t>
      </w:r>
    </w:p>
    <w:p w14:paraId="1185D79C" w14:textId="77777777" w:rsidR="00C60D31" w:rsidRDefault="00C60D31" w:rsidP="00C60D31">
      <w:pPr>
        <w:ind w:left="-15" w:right="49"/>
        <w:jc w:val="both"/>
        <w:rPr>
          <w:bCs/>
        </w:rPr>
      </w:pPr>
    </w:p>
    <w:p w14:paraId="56AD2661" w14:textId="5EE2C848" w:rsidR="00C60D31" w:rsidRDefault="00C60D31" w:rsidP="00C60D31">
      <w:pPr>
        <w:ind w:left="-15" w:right="49"/>
        <w:jc w:val="both"/>
        <w:rPr>
          <w:bCs/>
        </w:rPr>
      </w:pPr>
      <w:r>
        <w:rPr>
          <w:bCs/>
        </w:rPr>
        <w:t xml:space="preserve">Paragrahvi 82 lõike 1 punktis 7 </w:t>
      </w:r>
      <w:r w:rsidR="004F1043">
        <w:rPr>
          <w:bCs/>
        </w:rPr>
        <w:t>asendatakse</w:t>
      </w:r>
      <w:r>
        <w:rPr>
          <w:bCs/>
        </w:rPr>
        <w:t xml:space="preserve"> tekstiosa „ja heitkogused tonnides aastas ja grammides sekundis</w:t>
      </w:r>
      <w:r w:rsidR="004F1043">
        <w:rPr>
          <w:bCs/>
        </w:rPr>
        <w:t>“</w:t>
      </w:r>
      <w:r>
        <w:rPr>
          <w:bCs/>
        </w:rPr>
        <w:t xml:space="preserve"> tekstiosaga „ning andmed saasteainete heitkoguste kohta</w:t>
      </w:r>
      <w:r w:rsidR="004F1043">
        <w:rPr>
          <w:bCs/>
        </w:rPr>
        <w:t>“</w:t>
      </w:r>
      <w:r w:rsidR="004F1043">
        <w:t>, et</w:t>
      </w:r>
      <w:r>
        <w:rPr>
          <w:bCs/>
        </w:rPr>
        <w:t xml:space="preserve"> ühtlusta</w:t>
      </w:r>
      <w:r w:rsidR="004F1043">
        <w:rPr>
          <w:bCs/>
        </w:rPr>
        <w:t>da</w:t>
      </w:r>
      <w:r>
        <w:rPr>
          <w:bCs/>
        </w:rPr>
        <w:t xml:space="preserve"> </w:t>
      </w:r>
      <w:r w:rsidR="004F1043">
        <w:rPr>
          <w:bCs/>
        </w:rPr>
        <w:t xml:space="preserve">esitatavad </w:t>
      </w:r>
      <w:r>
        <w:rPr>
          <w:bCs/>
        </w:rPr>
        <w:t>andme</w:t>
      </w:r>
      <w:r w:rsidR="006341EA">
        <w:rPr>
          <w:bCs/>
        </w:rPr>
        <w:t>d</w:t>
      </w:r>
      <w:r>
        <w:rPr>
          <w:bCs/>
        </w:rPr>
        <w:t xml:space="preserve"> õhusaasteloa taotluse</w:t>
      </w:r>
      <w:r w:rsidR="004F1043">
        <w:rPr>
          <w:bCs/>
        </w:rPr>
        <w:t>s esitatavate</w:t>
      </w:r>
      <w:r>
        <w:rPr>
          <w:bCs/>
        </w:rPr>
        <w:t xml:space="preserve"> andmete</w:t>
      </w:r>
      <w:r w:rsidR="004F1043">
        <w:rPr>
          <w:bCs/>
        </w:rPr>
        <w:t>ga</w:t>
      </w:r>
      <w:r>
        <w:rPr>
          <w:bCs/>
        </w:rPr>
        <w:t>. Õhusaasteloa ja registreeringu taotluse puhul esitatakse samad andmed saasteainete heitkoguste kohta, kuid seaduses on samade andmete esitami</w:t>
      </w:r>
      <w:r w:rsidR="0020644F">
        <w:rPr>
          <w:bCs/>
        </w:rPr>
        <w:t>ne sõnastatud erinevalt.</w:t>
      </w:r>
    </w:p>
    <w:p w14:paraId="4BA6459B" w14:textId="77777777" w:rsidR="00C60D31" w:rsidRDefault="00C60D31" w:rsidP="00C60D31">
      <w:pPr>
        <w:ind w:left="-15" w:right="49"/>
        <w:jc w:val="both"/>
        <w:rPr>
          <w:bCs/>
        </w:rPr>
      </w:pPr>
    </w:p>
    <w:p w14:paraId="44C93A81" w14:textId="72842EF9" w:rsidR="00C60D31" w:rsidRDefault="00C60D31" w:rsidP="00C60D31">
      <w:pPr>
        <w:ind w:left="-15" w:right="49"/>
        <w:jc w:val="both"/>
        <w:rPr>
          <w:bCs/>
        </w:rPr>
      </w:pPr>
      <w:r>
        <w:rPr>
          <w:bCs/>
        </w:rPr>
        <w:t xml:space="preserve">Paragrahvi 82 lõiget 1 täiendatakse punktiga 8. Registreeringu </w:t>
      </w:r>
      <w:r w:rsidR="00214B3D">
        <w:rPr>
          <w:bCs/>
        </w:rPr>
        <w:t xml:space="preserve">taotlejal </w:t>
      </w:r>
      <w:r>
        <w:rPr>
          <w:bCs/>
        </w:rPr>
        <w:t xml:space="preserve">tuleb taotluse kohaselt esitada andmed </w:t>
      </w:r>
      <w:r w:rsidR="00A43F39">
        <w:rPr>
          <w:bCs/>
        </w:rPr>
        <w:t xml:space="preserve">iga üksiku heiteallika kohta ja </w:t>
      </w:r>
      <w:r>
        <w:rPr>
          <w:bCs/>
        </w:rPr>
        <w:t>ka igast üksikust heiteallikast väljutatavate saasteainete heitkoguste kohta tehnoloogiaprotsesside kaupa. Saasteainete heitkoguste andmed heiteallikate kohta on vajalikud samasse piirkonda jäävate käitiste koosmõju modelleerimiseks.</w:t>
      </w:r>
    </w:p>
    <w:p w14:paraId="76D62F9E" w14:textId="77777777" w:rsidR="00C60D31" w:rsidRDefault="00C60D31" w:rsidP="00C60D31">
      <w:pPr>
        <w:ind w:left="-15" w:right="49"/>
        <w:jc w:val="both"/>
        <w:rPr>
          <w:bCs/>
        </w:rPr>
      </w:pPr>
    </w:p>
    <w:p w14:paraId="11EDA88D" w14:textId="2632A233" w:rsidR="00C60D31" w:rsidRDefault="00C60D31" w:rsidP="00C60D31">
      <w:pPr>
        <w:ind w:left="-15" w:right="49"/>
        <w:jc w:val="both"/>
      </w:pPr>
      <w:commentRangeStart w:id="48"/>
      <w:r>
        <w:t>Paragrahvi 82 lõiget 1 täiendatakse punktiga 9.</w:t>
      </w:r>
      <w:commentRangeEnd w:id="48"/>
      <w:r>
        <w:commentReference w:id="48"/>
      </w:r>
      <w:r>
        <w:t xml:space="preserve"> Registreeringu taotlejal tuleb esitada </w:t>
      </w:r>
      <w:r w:rsidR="00F81B3B">
        <w:t xml:space="preserve">keskmise võimsusega põletusseadmete korral </w:t>
      </w:r>
      <w:r>
        <w:t>andmed saasteainete heite seire kohta heiteallikate</w:t>
      </w:r>
      <w:r w:rsidR="00CF0FE1">
        <w:t xml:space="preserve"> ja tehnoloogiaseadmete</w:t>
      </w:r>
      <w:r>
        <w:t xml:space="preserve"> kaupa. Registreeringu taotleja peab </w:t>
      </w:r>
      <w:commentRangeStart w:id="49"/>
      <w:r>
        <w:t>ette nägema</w:t>
      </w:r>
      <w:commentRangeEnd w:id="49"/>
      <w:r>
        <w:commentReference w:id="49"/>
      </w:r>
      <w:r>
        <w:t xml:space="preserve"> saasteainete heite seire</w:t>
      </w:r>
      <w:del w:id="50" w:author="Maarja-Liis Lall - JUSTDIGI" w:date="2025-10-14T12:32:00Z">
        <w:r w:rsidDel="00C60D31">
          <w:delText xml:space="preserve">, mis </w:delText>
        </w:r>
        <w:r w:rsidDel="0020644F">
          <w:delText>on ette nähtud</w:delText>
        </w:r>
      </w:del>
      <w:ins w:id="51" w:author="Maarja-Liis Lall - JUSTDIGI" w:date="2025-10-14T12:32:00Z">
        <w:r w:rsidR="713DF311">
          <w:t>vastavalt</w:t>
        </w:r>
      </w:ins>
      <w:del w:id="52" w:author="Maarja-Liis Lall - JUSTDIGI" w:date="2025-10-14T12:32:00Z">
        <w:r w:rsidDel="00C60D31">
          <w:delText xml:space="preserve"> seaduse</w:delText>
        </w:r>
      </w:del>
      <w:r>
        <w:t xml:space="preserve"> § 105 lõike 3 </w:t>
      </w:r>
      <w:r w:rsidR="0020644F">
        <w:t>alusel kehtestatud</w:t>
      </w:r>
      <w:r>
        <w:t xml:space="preserve"> määruse</w:t>
      </w:r>
      <w:del w:id="53" w:author="Maarja-Liis Lall - JUSTDIGI" w:date="2025-10-14T12:32:00Z">
        <w:r w:rsidDel="00C60D31">
          <w:delText>s</w:delText>
        </w:r>
      </w:del>
      <w:ins w:id="54" w:author="Maarja-Liis Lall - JUSTDIGI" w:date="2025-10-14T12:32:00Z">
        <w:r w:rsidR="4BD3C138">
          <w:t>le</w:t>
        </w:r>
      </w:ins>
      <w:r>
        <w:t>.</w:t>
      </w:r>
    </w:p>
    <w:p w14:paraId="6567EF47" w14:textId="77777777" w:rsidR="00C60D31" w:rsidRPr="004A0966" w:rsidRDefault="00C60D31" w:rsidP="00C60D31">
      <w:pPr>
        <w:ind w:left="-15" w:right="49"/>
        <w:jc w:val="both"/>
        <w:rPr>
          <w:bCs/>
        </w:rPr>
      </w:pPr>
    </w:p>
    <w:p w14:paraId="5F5370A0" w14:textId="41B94BB0" w:rsidR="00C60D31" w:rsidRPr="004A0966" w:rsidRDefault="00C60D31" w:rsidP="00C60D31">
      <w:pPr>
        <w:ind w:left="-15" w:right="49"/>
        <w:jc w:val="both"/>
      </w:pPr>
      <w:r>
        <w:t xml:space="preserve">Paragrahvi 82 lõiget 1 täiendatakse punktiga 10. Registreeringu taotlejal tuleb esitada </w:t>
      </w:r>
      <w:r w:rsidR="00F81B3B">
        <w:t xml:space="preserve">keskmise võimsusega põletusseadmete korral </w:t>
      </w:r>
      <w:r>
        <w:t>andmed</w:t>
      </w:r>
      <w:r w:rsidR="00343B66">
        <w:t xml:space="preserve"> saasteaine heidete</w:t>
      </w:r>
      <w:r w:rsidR="004A0966">
        <w:t xml:space="preserve"> ja § 105 lõike 3 alusel kehtestatud saasteainete heidete piirväärtuste kohta.</w:t>
      </w:r>
    </w:p>
    <w:p w14:paraId="1F14914E" w14:textId="77777777" w:rsidR="00C60D31" w:rsidRDefault="00C60D31" w:rsidP="00C60D31">
      <w:pPr>
        <w:ind w:left="-15" w:right="49"/>
        <w:jc w:val="both"/>
        <w:rPr>
          <w:bCs/>
        </w:rPr>
      </w:pPr>
    </w:p>
    <w:p w14:paraId="73171561" w14:textId="4F173F6E" w:rsidR="00C60D31" w:rsidRDefault="00C60D31" w:rsidP="00C60D31">
      <w:pPr>
        <w:spacing w:after="4"/>
        <w:ind w:left="-5" w:right="51"/>
        <w:jc w:val="both"/>
      </w:pPr>
      <w:r w:rsidRPr="007339CC">
        <w:rPr>
          <w:bCs/>
        </w:rPr>
        <w:lastRenderedPageBreak/>
        <w:t>Paragrahvi 82 lõiget 2 täiendatakse</w:t>
      </w:r>
      <w:r>
        <w:rPr>
          <w:bCs/>
        </w:rPr>
        <w:t xml:space="preserve"> pärast tekstiosa „õhukvaliteedi piir- ja sihtväärtus</w:t>
      </w:r>
      <w:r w:rsidR="007339CC">
        <w:rPr>
          <w:bCs/>
        </w:rPr>
        <w:t>“</w:t>
      </w:r>
      <w:r>
        <w:rPr>
          <w:bCs/>
        </w:rPr>
        <w:t xml:space="preserve"> tekstiosaga „ja on tuvastatud, et esineb oht selle ületamiseks</w:t>
      </w:r>
      <w:r w:rsidR="007339CC">
        <w:rPr>
          <w:bCs/>
        </w:rPr>
        <w:t>“</w:t>
      </w:r>
      <w:r>
        <w:rPr>
          <w:bCs/>
        </w:rPr>
        <w:t xml:space="preserve"> ning tekstiosa „§ 92</w:t>
      </w:r>
      <w:r w:rsidR="007339CC">
        <w:rPr>
          <w:bCs/>
        </w:rPr>
        <w:t>“</w:t>
      </w:r>
      <w:r>
        <w:rPr>
          <w:bCs/>
        </w:rPr>
        <w:t xml:space="preserve"> </w:t>
      </w:r>
      <w:r w:rsidR="007339CC">
        <w:rPr>
          <w:bCs/>
        </w:rPr>
        <w:t xml:space="preserve">asendatakse </w:t>
      </w:r>
      <w:r>
        <w:rPr>
          <w:bCs/>
        </w:rPr>
        <w:t>tekstiosaga „</w:t>
      </w:r>
      <w:r w:rsidR="007339CC">
        <w:rPr>
          <w:bCs/>
        </w:rPr>
        <w:t xml:space="preserve">§-de 92 </w:t>
      </w:r>
      <w:r>
        <w:rPr>
          <w:bCs/>
        </w:rPr>
        <w:t>ja 94</w:t>
      </w:r>
      <w:r w:rsidR="007339CC">
        <w:rPr>
          <w:bCs/>
        </w:rPr>
        <w:t>“</w:t>
      </w:r>
      <w:r>
        <w:rPr>
          <w:bCs/>
        </w:rPr>
        <w:t xml:space="preserve">. </w:t>
      </w:r>
      <w:r w:rsidR="007339CC">
        <w:rPr>
          <w:bCs/>
        </w:rPr>
        <w:t>M</w:t>
      </w:r>
      <w:r>
        <w:rPr>
          <w:bCs/>
        </w:rPr>
        <w:t>uudatus tagab, et registreeringu andjal on õigus nõuda saasteaine hajumisarvutusi mitte ainult saasteaine kehtestatud piir- ja sihtväärtuse korral</w:t>
      </w:r>
      <w:r w:rsidR="007339CC">
        <w:rPr>
          <w:bCs/>
        </w:rPr>
        <w:t>,</w:t>
      </w:r>
      <w:r>
        <w:rPr>
          <w:bCs/>
        </w:rPr>
        <w:t xml:space="preserve"> vaid siis, kui on tuvastatud, et esineb oht piir- ja sihtväärtuste ületamiseks. </w:t>
      </w:r>
      <w:r>
        <w:t xml:space="preserve">Registreerimiskohustusega käitajate </w:t>
      </w:r>
      <w:r w:rsidR="006341EA">
        <w:t xml:space="preserve">käitiste </w:t>
      </w:r>
      <w:r>
        <w:rPr>
          <w:color w:val="000000" w:themeColor="text1"/>
        </w:rPr>
        <w:t xml:space="preserve">heited välisõhku on üldjuhul </w:t>
      </w:r>
      <w:r w:rsidR="007339CC">
        <w:rPr>
          <w:color w:val="000000" w:themeColor="text1"/>
        </w:rPr>
        <w:t>väikesed</w:t>
      </w:r>
      <w:r>
        <w:rPr>
          <w:color w:val="000000" w:themeColor="text1"/>
        </w:rPr>
        <w:t xml:space="preserve"> ja </w:t>
      </w:r>
      <w:r w:rsidRPr="0003198F">
        <w:t xml:space="preserve">õhukvaliteedi piir- või sihtväärtuse ületamise </w:t>
      </w:r>
      <w:r w:rsidRPr="00FA7B09">
        <w:t>risk</w:t>
      </w:r>
      <w:r>
        <w:t>i tekkimine on ebatõenäoline, kuid kuna riski tekkimise tõenäosus on olemas, siis jäetakse registreeringu andjale õigus vajaduse</w:t>
      </w:r>
      <w:r w:rsidR="007339CC">
        <w:t xml:space="preserve"> korra</w:t>
      </w:r>
      <w:r>
        <w:t>l hajumisarvutusi nõuda. Hajumisarvutustele kohaldatakse lisaks §</w:t>
      </w:r>
      <w:r w:rsidR="007339CC">
        <w:t>-s</w:t>
      </w:r>
      <w:r>
        <w:t xml:space="preserve"> 92 sätestatule ka § 94 sätteid. Paragrahv</w:t>
      </w:r>
      <w:r w:rsidR="007339CC">
        <w:t>i</w:t>
      </w:r>
      <w:r>
        <w:t xml:space="preserve"> 94 lõige 1 sätestab, milliste piir- ja sihtväärtustega saasteaine hajumise arvutustulemusi võrreldakse. Lõige 2 sätestab, et käitise kõigist heiteallikatest kokku ei tohi maksimaalne hetkeline heitkogus summaarselt ületada keskkonnakvaliteedi piirnorme väljaspool käitise territooriumi. Lõi</w:t>
      </w:r>
      <w:r w:rsidR="007339CC">
        <w:t>k</w:t>
      </w:r>
      <w:r>
        <w:t xml:space="preserve">e 3 kohaselt on keskkonnakaitseloa andjal õigus nõuda heiteallikate koosmõju hindamisel saasteainete taustasisaldusega arvestamist. </w:t>
      </w:r>
      <w:r w:rsidR="007339CC">
        <w:t>M</w:t>
      </w:r>
      <w:r>
        <w:t>uudatusega tagatakse hajumise arvutustulemuste õige hindamine vajaduse</w:t>
      </w:r>
      <w:r w:rsidR="007339CC">
        <w:t xml:space="preserve"> korra</w:t>
      </w:r>
      <w:r>
        <w:t xml:space="preserve">l ka registreeringute </w:t>
      </w:r>
      <w:r w:rsidR="007339CC">
        <w:t>puhul</w:t>
      </w:r>
      <w:r>
        <w:t>, kehtivas seaduses</w:t>
      </w:r>
      <w:r w:rsidR="007339CC">
        <w:t xml:space="preserve"> see</w:t>
      </w:r>
      <w:r>
        <w:t xml:space="preserve"> </w:t>
      </w:r>
      <w:r w:rsidR="007339CC">
        <w:t xml:space="preserve">nõue </w:t>
      </w:r>
      <w:r>
        <w:t>puudu</w:t>
      </w:r>
      <w:r w:rsidR="007339CC">
        <w:t>b</w:t>
      </w:r>
      <w:r>
        <w:t>.</w:t>
      </w:r>
    </w:p>
    <w:p w14:paraId="579C2558" w14:textId="77777777" w:rsidR="00C60D31" w:rsidRDefault="00C60D31" w:rsidP="00C60D31">
      <w:pPr>
        <w:ind w:left="-15" w:right="49"/>
        <w:jc w:val="both"/>
        <w:rPr>
          <w:bCs/>
        </w:rPr>
      </w:pPr>
    </w:p>
    <w:p w14:paraId="1C518B98" w14:textId="5BA9DA46" w:rsidR="00C60D31" w:rsidRDefault="00C60D31" w:rsidP="00C60D31">
      <w:pPr>
        <w:ind w:left="-15" w:right="49"/>
        <w:jc w:val="both"/>
        <w:rPr>
          <w:bCs/>
        </w:rPr>
      </w:pPr>
      <w:r>
        <w:rPr>
          <w:bCs/>
        </w:rPr>
        <w:t>Paragrahvi 82 lõikes 3 asendatakse sõna „tõendi</w:t>
      </w:r>
      <w:r w:rsidR="007339CC">
        <w:rPr>
          <w:bCs/>
        </w:rPr>
        <w:t>“</w:t>
      </w:r>
      <w:r>
        <w:rPr>
          <w:bCs/>
        </w:rPr>
        <w:t xml:space="preserve"> sõnaga „registreeringu</w:t>
      </w:r>
      <w:r w:rsidR="007339CC">
        <w:rPr>
          <w:bCs/>
        </w:rPr>
        <w:t>“</w:t>
      </w:r>
      <w:r>
        <w:rPr>
          <w:bCs/>
        </w:rPr>
        <w:t xml:space="preserve">, et jaotises </w:t>
      </w:r>
      <w:r w:rsidR="007339CC">
        <w:rPr>
          <w:bCs/>
        </w:rPr>
        <w:t xml:space="preserve">oleks </w:t>
      </w:r>
      <w:r>
        <w:rPr>
          <w:bCs/>
        </w:rPr>
        <w:t>mõiste kasutus</w:t>
      </w:r>
      <w:r w:rsidR="007339CC" w:rsidRPr="007339CC">
        <w:rPr>
          <w:bCs/>
        </w:rPr>
        <w:t xml:space="preserve"> </w:t>
      </w:r>
      <w:r w:rsidR="007339CC">
        <w:rPr>
          <w:bCs/>
        </w:rPr>
        <w:t>ühtne</w:t>
      </w:r>
      <w:r>
        <w:rPr>
          <w:bCs/>
        </w:rPr>
        <w:t xml:space="preserve">. </w:t>
      </w:r>
      <w:r w:rsidR="007339CC">
        <w:rPr>
          <w:bCs/>
        </w:rPr>
        <w:t>J</w:t>
      </w:r>
      <w:r>
        <w:rPr>
          <w:bCs/>
        </w:rPr>
        <w:t>aotise pealkiri on „Paikse heiteallika käitaja registreerimine</w:t>
      </w:r>
      <w:r w:rsidR="007339CC">
        <w:rPr>
          <w:bCs/>
        </w:rPr>
        <w:t>“</w:t>
      </w:r>
      <w:r>
        <w:rPr>
          <w:bCs/>
        </w:rPr>
        <w:t xml:space="preserve"> ja § 82 pealkiri on „Registreeringu taotlemine</w:t>
      </w:r>
      <w:r w:rsidR="007339CC">
        <w:rPr>
          <w:bCs/>
        </w:rPr>
        <w:t>“</w:t>
      </w:r>
      <w:r>
        <w:rPr>
          <w:bCs/>
        </w:rPr>
        <w:t>, s</w:t>
      </w:r>
      <w:r w:rsidR="007339CC">
        <w:rPr>
          <w:bCs/>
        </w:rPr>
        <w:t>eega</w:t>
      </w:r>
      <w:r>
        <w:rPr>
          <w:bCs/>
        </w:rPr>
        <w:t xml:space="preserve"> sõna „tõend</w:t>
      </w:r>
      <w:r w:rsidR="006341EA">
        <w:rPr>
          <w:bCs/>
        </w:rPr>
        <w:t>“</w:t>
      </w:r>
      <w:r>
        <w:rPr>
          <w:bCs/>
        </w:rPr>
        <w:t xml:space="preserve"> kasutamine ei ole asjakohane.</w:t>
      </w:r>
    </w:p>
    <w:p w14:paraId="7F650BE6" w14:textId="77777777" w:rsidR="00C60D31" w:rsidRDefault="00C60D31" w:rsidP="00C60D31">
      <w:pPr>
        <w:ind w:left="-15" w:right="49"/>
        <w:jc w:val="both"/>
        <w:rPr>
          <w:bCs/>
        </w:rPr>
      </w:pPr>
    </w:p>
    <w:p w14:paraId="628673E8" w14:textId="77777777" w:rsidR="00C60D31" w:rsidRDefault="00C60D31" w:rsidP="00C60D31">
      <w:pPr>
        <w:ind w:left="-15" w:right="49"/>
        <w:jc w:val="both"/>
        <w:rPr>
          <w:bCs/>
        </w:rPr>
      </w:pPr>
      <w:r>
        <w:rPr>
          <w:bCs/>
        </w:rPr>
        <w:t>Paragrahvi 82 täiendatakse lõikega 4. Riigilõivu kohustuse olemasolul tuleb enne taotluse esitamist tasuda riigilõiv.</w:t>
      </w:r>
    </w:p>
    <w:p w14:paraId="5B198723" w14:textId="77777777" w:rsidR="00C60D31" w:rsidRDefault="00C60D31" w:rsidP="00C60D31">
      <w:pPr>
        <w:ind w:left="-15" w:right="49"/>
        <w:jc w:val="both"/>
        <w:rPr>
          <w:bCs/>
        </w:rPr>
      </w:pPr>
    </w:p>
    <w:p w14:paraId="7D622D37" w14:textId="7F012141" w:rsidR="00C60D31" w:rsidRDefault="00C60D31" w:rsidP="00C60D31">
      <w:pPr>
        <w:ind w:left="-15" w:right="49"/>
        <w:jc w:val="both"/>
      </w:pPr>
      <w:r>
        <w:t>Paragrahvi 83 pealkirjast jäetakse välja tekstiosa „ja tõendi andmine</w:t>
      </w:r>
      <w:r w:rsidR="007339CC">
        <w:t>“</w:t>
      </w:r>
      <w:r>
        <w:t>. Muudatusega parandatakse kehtiva seaduse sõnastust, et oleks selgemini ja üheselt arusaadav tegevuse registreerimine. Registreerimise tulemusel väljastatakse registreering.</w:t>
      </w:r>
    </w:p>
    <w:p w14:paraId="3A6D9F93" w14:textId="77777777" w:rsidR="00C60D31" w:rsidRDefault="00C60D31" w:rsidP="00C60D31">
      <w:pPr>
        <w:ind w:left="-15" w:right="49"/>
        <w:jc w:val="both"/>
        <w:rPr>
          <w:bCs/>
        </w:rPr>
      </w:pPr>
    </w:p>
    <w:p w14:paraId="47D4681E" w14:textId="5E14F08F" w:rsidR="00C60D31" w:rsidRDefault="00C60D31" w:rsidP="00C60D31">
      <w:pPr>
        <w:ind w:left="-15" w:right="49"/>
        <w:jc w:val="both"/>
        <w:rPr>
          <w:bCs/>
        </w:rPr>
      </w:pPr>
      <w:r>
        <w:rPr>
          <w:bCs/>
        </w:rPr>
        <w:t xml:space="preserve">Paragrahvi 83 lõigetes </w:t>
      </w:r>
      <w:r w:rsidR="00DA1391">
        <w:rPr>
          <w:bCs/>
        </w:rPr>
        <w:t>1</w:t>
      </w:r>
      <w:r>
        <w:rPr>
          <w:bCs/>
        </w:rPr>
        <w:t xml:space="preserve">, 3 ja </w:t>
      </w:r>
      <w:r w:rsidR="00DA1391">
        <w:rPr>
          <w:bCs/>
        </w:rPr>
        <w:t>5</w:t>
      </w:r>
      <w:r>
        <w:rPr>
          <w:bCs/>
        </w:rPr>
        <w:t xml:space="preserve"> tehtavate muudatustega muudetakse selgemaks ja ühtlustatakse sätete sõnastust.</w:t>
      </w:r>
    </w:p>
    <w:p w14:paraId="3AAB2E9A" w14:textId="77777777" w:rsidR="00C60D31" w:rsidRDefault="00C60D31" w:rsidP="00C60D31">
      <w:pPr>
        <w:ind w:left="-15" w:right="49"/>
        <w:jc w:val="both"/>
        <w:rPr>
          <w:bCs/>
        </w:rPr>
      </w:pPr>
    </w:p>
    <w:p w14:paraId="54278C68" w14:textId="240EC746" w:rsidR="00C60D31" w:rsidRDefault="00C60D31" w:rsidP="00C60D31">
      <w:pPr>
        <w:ind w:left="-15" w:right="49"/>
        <w:jc w:val="both"/>
        <w:rPr>
          <w:rFonts w:eastAsia="Calibri"/>
          <w:bCs/>
        </w:rPr>
      </w:pPr>
      <w:r>
        <w:rPr>
          <w:bCs/>
        </w:rPr>
        <w:t xml:space="preserve">Paragrahvi 83 täiendatakse lõikega 2. Täpsustus tehakse ilmnenud vajaduse põhjal. </w:t>
      </w:r>
      <w:r w:rsidRPr="00432555">
        <w:rPr>
          <w:rFonts w:eastAsia="Calibri"/>
          <w:bCs/>
        </w:rPr>
        <w:t>Puudustega taotlust ei saa menetleda</w:t>
      </w:r>
      <w:r>
        <w:rPr>
          <w:rFonts w:eastAsia="Calibri"/>
          <w:bCs/>
        </w:rPr>
        <w:t xml:space="preserve">, lisateabe küsimiseks on vaja, et </w:t>
      </w:r>
      <w:r w:rsidRPr="00432555">
        <w:rPr>
          <w:rFonts w:eastAsia="Calibri"/>
          <w:bCs/>
        </w:rPr>
        <w:t>taotluse läbivaatamiseks ettenähtud tähtaeg</w:t>
      </w:r>
      <w:r>
        <w:rPr>
          <w:rFonts w:eastAsia="Calibri"/>
          <w:bCs/>
        </w:rPr>
        <w:t xml:space="preserve"> peatuks, kuna </w:t>
      </w:r>
      <w:r w:rsidR="007339CC">
        <w:rPr>
          <w:rFonts w:eastAsia="Calibri"/>
          <w:bCs/>
        </w:rPr>
        <w:t>vastasel korral ei pruugi</w:t>
      </w:r>
      <w:r>
        <w:rPr>
          <w:rFonts w:eastAsia="Calibri"/>
          <w:bCs/>
        </w:rPr>
        <w:t xml:space="preserve"> </w:t>
      </w:r>
      <w:r w:rsidRPr="00432555">
        <w:rPr>
          <w:rFonts w:eastAsia="Calibri"/>
          <w:bCs/>
        </w:rPr>
        <w:t xml:space="preserve">järelejäänud aeg </w:t>
      </w:r>
      <w:r w:rsidR="006341EA">
        <w:rPr>
          <w:rFonts w:eastAsia="Calibri"/>
          <w:bCs/>
        </w:rPr>
        <w:t xml:space="preserve">olla </w:t>
      </w:r>
      <w:r w:rsidRPr="00432555">
        <w:rPr>
          <w:rFonts w:eastAsia="Calibri"/>
          <w:bCs/>
        </w:rPr>
        <w:t>piisav menetl</w:t>
      </w:r>
      <w:r>
        <w:rPr>
          <w:rFonts w:eastAsia="Calibri"/>
          <w:bCs/>
        </w:rPr>
        <w:t>emiseks</w:t>
      </w:r>
      <w:r w:rsidRPr="00432555">
        <w:rPr>
          <w:rFonts w:eastAsia="Calibri"/>
          <w:bCs/>
        </w:rPr>
        <w:t xml:space="preserve"> ja kõigi asjaolude väljaselgitamiseks</w:t>
      </w:r>
      <w:r>
        <w:rPr>
          <w:rFonts w:eastAsia="Calibri"/>
          <w:bCs/>
        </w:rPr>
        <w:t>. K</w:t>
      </w:r>
      <w:r w:rsidRPr="00432555">
        <w:rPr>
          <w:rFonts w:eastAsia="Calibri"/>
          <w:bCs/>
        </w:rPr>
        <w:t xml:space="preserve">ui puudulik taotlus toob kaasa menetluse venimise, </w:t>
      </w:r>
      <w:r>
        <w:rPr>
          <w:rFonts w:eastAsia="Calibri"/>
          <w:bCs/>
        </w:rPr>
        <w:t>ei vastuta</w:t>
      </w:r>
      <w:r w:rsidRPr="00432555">
        <w:rPr>
          <w:rFonts w:eastAsia="Calibri"/>
          <w:bCs/>
        </w:rPr>
        <w:t xml:space="preserve"> viivituse eest haldus</w:t>
      </w:r>
      <w:r w:rsidR="006341EA">
        <w:rPr>
          <w:rFonts w:eastAsia="Calibri"/>
          <w:bCs/>
        </w:rPr>
        <w:t>asutus</w:t>
      </w:r>
      <w:r>
        <w:rPr>
          <w:rFonts w:eastAsia="Calibri"/>
          <w:bCs/>
        </w:rPr>
        <w:t>.</w:t>
      </w:r>
    </w:p>
    <w:p w14:paraId="0C42500B" w14:textId="77777777" w:rsidR="00C60D31" w:rsidRDefault="00C60D31" w:rsidP="00C60D31">
      <w:pPr>
        <w:ind w:left="-15" w:right="49"/>
        <w:jc w:val="both"/>
        <w:rPr>
          <w:bCs/>
        </w:rPr>
      </w:pPr>
    </w:p>
    <w:p w14:paraId="67057CCD" w14:textId="14641A15" w:rsidR="00C60D31" w:rsidRDefault="00C60D31" w:rsidP="00C60D31">
      <w:pPr>
        <w:ind w:left="-15" w:right="49"/>
        <w:jc w:val="both"/>
      </w:pPr>
      <w:r>
        <w:t xml:space="preserve">Paragrahvi 83 täiendatakse lõikega </w:t>
      </w:r>
      <w:r w:rsidR="00DA1391">
        <w:t>4</w:t>
      </w:r>
      <w:r>
        <w:t>, mille</w:t>
      </w:r>
      <w:r w:rsidR="006341EA">
        <w:t>s</w:t>
      </w:r>
      <w:r>
        <w:t xml:space="preserve"> sätestatakse registreeringu andjale võimalus pikendada registreeringu andmise otsuse tähtaega, kui ilmneb, et otsust ei ole võimalik etteantud aja jooksul teha. Seni on pikendamise vajaduse tekkimisel rakendatud </w:t>
      </w:r>
      <w:r w:rsidR="00DC0507">
        <w:t>haldusmenetluse seaduse</w:t>
      </w:r>
      <w:r>
        <w:t xml:space="preserve"> § 41, õigusselguse huvides lisatakse alus ka </w:t>
      </w:r>
      <w:proofErr w:type="spellStart"/>
      <w:r>
        <w:t>AÕKS</w:t>
      </w:r>
      <w:r w:rsidR="00D4637B">
        <w:t>-</w:t>
      </w:r>
      <w:r>
        <w:t>i</w:t>
      </w:r>
      <w:proofErr w:type="spellEnd"/>
      <w:r>
        <w:t xml:space="preserve"> registreeringu menetlusele. </w:t>
      </w:r>
      <w:commentRangeStart w:id="55"/>
      <w:r w:rsidR="00137E16">
        <w:t>L</w:t>
      </w:r>
      <w:r>
        <w:t>õike põhimõtte</w:t>
      </w:r>
      <w:r w:rsidR="00137E16">
        <w:t xml:space="preserve"> järgi</w:t>
      </w:r>
      <w:r>
        <w:t xml:space="preserve"> tuleb registreeringu taotlejat pikendamisest teavitada ning pikendamist põhjendada.</w:t>
      </w:r>
      <w:commentRangeEnd w:id="55"/>
      <w:r>
        <w:commentReference w:id="55"/>
      </w:r>
    </w:p>
    <w:p w14:paraId="5891B743" w14:textId="77777777" w:rsidR="00C60D31" w:rsidRDefault="00C60D31" w:rsidP="00C60D31">
      <w:pPr>
        <w:ind w:left="-15" w:right="49"/>
        <w:jc w:val="both"/>
      </w:pPr>
    </w:p>
    <w:p w14:paraId="693069AB" w14:textId="6A5A1CD6" w:rsidR="00C60D31" w:rsidRDefault="00C60D31" w:rsidP="00C60D31">
      <w:pPr>
        <w:ind w:left="-15" w:right="49"/>
        <w:jc w:val="both"/>
        <w:rPr>
          <w:bCs/>
        </w:rPr>
      </w:pPr>
      <w:r>
        <w:t>Paragrahvi 83 lõi</w:t>
      </w:r>
      <w:r w:rsidR="00DA1391">
        <w:t>kes</w:t>
      </w:r>
      <w:r>
        <w:t xml:space="preserve"> </w:t>
      </w:r>
      <w:r w:rsidR="00DA1391">
        <w:t xml:space="preserve">6 </w:t>
      </w:r>
      <w:r>
        <w:t xml:space="preserve">täiendatakse tegevusi, mille korral võib toimingu tegemise ja sellekohase dokumendi väljastada </w:t>
      </w:r>
      <w:r w:rsidRPr="0096667B">
        <w:rPr>
          <w:iCs/>
        </w:rPr>
        <w:t>keskkonnaotsuste infosüsteemi vahendusel automatiseeritult</w:t>
      </w:r>
      <w:r>
        <w:rPr>
          <w:iCs/>
        </w:rPr>
        <w:t xml:space="preserve"> ehk </w:t>
      </w:r>
      <w:r w:rsidRPr="0096667B">
        <w:rPr>
          <w:iCs/>
        </w:rPr>
        <w:t>ametniku sekkumiseta</w:t>
      </w:r>
      <w:r>
        <w:rPr>
          <w:iCs/>
        </w:rPr>
        <w:t xml:space="preserve">. </w:t>
      </w:r>
      <w:r w:rsidRPr="0096667B">
        <w:rPr>
          <w:iCs/>
        </w:rPr>
        <w:t>Muudatus on mõeldud sisulist kaalumist mittevajavate</w:t>
      </w:r>
      <w:r w:rsidR="00137E16">
        <w:rPr>
          <w:iCs/>
        </w:rPr>
        <w:t>ks</w:t>
      </w:r>
      <w:r w:rsidRPr="0096667B">
        <w:rPr>
          <w:iCs/>
        </w:rPr>
        <w:t xml:space="preserve"> standardolukordade</w:t>
      </w:r>
      <w:r w:rsidR="00137E16">
        <w:rPr>
          <w:iCs/>
        </w:rPr>
        <w:t>ks</w:t>
      </w:r>
      <w:r w:rsidRPr="0096667B">
        <w:rPr>
          <w:iCs/>
        </w:rPr>
        <w:t>, mille korral on taotlus võimalik rahuldada, ilma et oleks vaja lisainfot.</w:t>
      </w:r>
      <w:r w:rsidR="00213062">
        <w:rPr>
          <w:iCs/>
        </w:rPr>
        <w:t xml:space="preserve"> Automaatotsuste tegemine on võimalik vaid </w:t>
      </w:r>
      <w:r w:rsidR="00137E16">
        <w:rPr>
          <w:iCs/>
        </w:rPr>
        <w:t>asjakohase</w:t>
      </w:r>
      <w:r w:rsidR="00213062">
        <w:rPr>
          <w:iCs/>
        </w:rPr>
        <w:t xml:space="preserve"> IT-arenduse korral. </w:t>
      </w:r>
      <w:r w:rsidRPr="0096667B">
        <w:rPr>
          <w:iCs/>
        </w:rPr>
        <w:t>Tegemist on eelkõige Keskkonnaameti töökoormust vähendava muudatusega.</w:t>
      </w:r>
      <w:r>
        <w:rPr>
          <w:iCs/>
        </w:rPr>
        <w:t xml:space="preserve"> Praktikas on ilmnenud, et automatiseeritud otsuseid </w:t>
      </w:r>
      <w:r w:rsidR="00CF0FE1">
        <w:rPr>
          <w:iCs/>
        </w:rPr>
        <w:t xml:space="preserve">oleks </w:t>
      </w:r>
      <w:r>
        <w:rPr>
          <w:iCs/>
        </w:rPr>
        <w:t>võimalik teha ka registreeringu omaja taotlus</w:t>
      </w:r>
      <w:r w:rsidR="00137E16">
        <w:rPr>
          <w:iCs/>
        </w:rPr>
        <w:t>e muu</w:t>
      </w:r>
      <w:r>
        <w:rPr>
          <w:iCs/>
        </w:rPr>
        <w:t>t</w:t>
      </w:r>
      <w:r w:rsidR="00137E16">
        <w:rPr>
          <w:iCs/>
        </w:rPr>
        <w:t>mise</w:t>
      </w:r>
      <w:r>
        <w:rPr>
          <w:iCs/>
        </w:rPr>
        <w:t xml:space="preserve"> ja registreeringu kehtetuks tunnistamise korral, kui seda taotleb registreeringu omaja.</w:t>
      </w:r>
    </w:p>
    <w:p w14:paraId="0152A748" w14:textId="77777777" w:rsidR="00C60D31" w:rsidRDefault="00C60D31" w:rsidP="00C60D31">
      <w:pPr>
        <w:ind w:left="-15" w:right="49"/>
        <w:jc w:val="both"/>
        <w:rPr>
          <w:bCs/>
        </w:rPr>
      </w:pPr>
    </w:p>
    <w:p w14:paraId="63D35860" w14:textId="3B3E469A" w:rsidR="00C60D31" w:rsidRDefault="00C60D31" w:rsidP="00C60D31">
      <w:pPr>
        <w:ind w:left="-15" w:right="49"/>
        <w:jc w:val="both"/>
      </w:pPr>
      <w:commentRangeStart w:id="56"/>
      <w:r>
        <w:lastRenderedPageBreak/>
        <w:t>Paragrahvi 83 täiendatakse lõikega 7</w:t>
      </w:r>
      <w:commentRangeEnd w:id="56"/>
      <w:r>
        <w:commentReference w:id="56"/>
      </w:r>
      <w:r>
        <w:t xml:space="preserve">, mis sätestab </w:t>
      </w:r>
      <w:r w:rsidR="00137E16">
        <w:t>kuni</w:t>
      </w:r>
      <w:r>
        <w:t xml:space="preserve"> üheks aastaks võimaluse luba muutmata anda ajutisele katlamajale hooldus- või remonttööde ajaks registreering </w:t>
      </w:r>
      <w:bookmarkStart w:id="57" w:name="_Hlk203032047"/>
      <w:r w:rsidR="00676884">
        <w:t>õhusaasteloa või keskkonnakompleks</w:t>
      </w:r>
      <w:bookmarkEnd w:id="57"/>
      <w:r>
        <w:t>loa kõrvale. Praktikas on ilmnenud vajadus kasutada ajutist katlamaja hooldus- või remontööde ajal, mis aitab tagada katkematut soojaga varustamist. Selleks, et hooldus- ja remonttööd ei viibiks loa muutmise menetluse tõttu</w:t>
      </w:r>
      <w:r w:rsidR="00137E16">
        <w:t>,</w:t>
      </w:r>
      <w:r>
        <w:t xml:space="preserve"> jäetakse käitajale võimalus taotleda kiirelt registreering ajutisele katlamajale, mis paigaldatakse samasse asukohta ja ühendatakse samasse soojussõlme, mille heiteallikale on väljastatud õhusaasteluba või keskkonnakompleksluba. Ajutisele katlamajale väljastatakse registreering </w:t>
      </w:r>
      <w:r w:rsidR="00CC2986">
        <w:t>või muudetakse olemasolevat registreeringut (muutes käitise asukohta) hooldus- ja remonttööde tegemise asukohas käitamiseks.</w:t>
      </w:r>
      <w:r w:rsidR="00137E16">
        <w:t xml:space="preserve"> Üheaastane a</w:t>
      </w:r>
      <w:r>
        <w:t>jaline piirang on vajalik selleks, et edendada käitise kiiret tegutsemist olukorra taastamiseks või par</w:t>
      </w:r>
      <w:r w:rsidR="00137E16">
        <w:t>a</w:t>
      </w:r>
      <w:r>
        <w:t xml:space="preserve">ndamiseks. </w:t>
      </w:r>
      <w:r w:rsidR="00137E16">
        <w:t>K</w:t>
      </w:r>
      <w:r>
        <w:t xml:space="preserve">ui on ette näha, et katlamaja hooldus- või remontööde periood võib ületada ühte aastat, peab käitaja algatama õhusaasteloa </w:t>
      </w:r>
      <w:r w:rsidR="00CC2986">
        <w:t xml:space="preserve">või keskkonnakompleksloa </w:t>
      </w:r>
      <w:r>
        <w:t>muutmise menetluse.</w:t>
      </w:r>
    </w:p>
    <w:p w14:paraId="3DF23DB5" w14:textId="77777777" w:rsidR="00C60D31" w:rsidRDefault="00C60D31" w:rsidP="00C60D31">
      <w:pPr>
        <w:ind w:left="-15" w:right="49"/>
        <w:jc w:val="both"/>
        <w:rPr>
          <w:bCs/>
        </w:rPr>
      </w:pPr>
    </w:p>
    <w:p w14:paraId="113612A3" w14:textId="1C90E292" w:rsidR="00C60D31" w:rsidRDefault="00C60D31" w:rsidP="00C60D31">
      <w:pPr>
        <w:jc w:val="both"/>
      </w:pPr>
      <w:r>
        <w:rPr>
          <w:bCs/>
        </w:rPr>
        <w:t>Paragrahvis 84 asendatakse tekstiosa „määramata ajaks</w:t>
      </w:r>
      <w:r w:rsidR="00137E16">
        <w:rPr>
          <w:bCs/>
        </w:rPr>
        <w:t>“</w:t>
      </w:r>
      <w:r>
        <w:t xml:space="preserve"> sõnaga „tähtajatult</w:t>
      </w:r>
      <w:r w:rsidR="00137E16">
        <w:t>“</w:t>
      </w:r>
      <w:r>
        <w:t xml:space="preserve">, ühtlustades </w:t>
      </w:r>
      <w:r w:rsidR="00137E16">
        <w:t>sõnastust</w:t>
      </w:r>
      <w:r>
        <w:t xml:space="preserve">. </w:t>
      </w:r>
      <w:proofErr w:type="spellStart"/>
      <w:r>
        <w:t>AÕKS</w:t>
      </w:r>
      <w:r w:rsidR="00D4637B">
        <w:t>-</w:t>
      </w:r>
      <w:r>
        <w:t>i</w:t>
      </w:r>
      <w:proofErr w:type="spellEnd"/>
      <w:r>
        <w:t xml:space="preserve"> registreeringu kehtivuse sõnastamisel </w:t>
      </w:r>
      <w:r w:rsidR="00137E16">
        <w:t>lähtutakse</w:t>
      </w:r>
      <w:r>
        <w:t xml:space="preserve"> </w:t>
      </w:r>
      <w:proofErr w:type="spellStart"/>
      <w:r>
        <w:t>KeÜS</w:t>
      </w:r>
      <w:r w:rsidR="00D4637B">
        <w:t>-</w:t>
      </w:r>
      <w:r>
        <w:t>i</w:t>
      </w:r>
      <w:r w:rsidR="00137E16">
        <w:t>st</w:t>
      </w:r>
      <w:proofErr w:type="spellEnd"/>
      <w:r>
        <w:t>.</w:t>
      </w:r>
    </w:p>
    <w:p w14:paraId="6275AE6F" w14:textId="77777777" w:rsidR="00C60D31" w:rsidRDefault="00C60D31" w:rsidP="00C60D31">
      <w:pPr>
        <w:jc w:val="both"/>
      </w:pPr>
    </w:p>
    <w:p w14:paraId="57B1D381" w14:textId="7B99302F" w:rsidR="00C60D31" w:rsidRDefault="006341EA" w:rsidP="00C60D31">
      <w:pPr>
        <w:jc w:val="both"/>
      </w:pPr>
      <w:r>
        <w:t>Paragrahvi</w:t>
      </w:r>
      <w:r w:rsidR="00137E16">
        <w:t xml:space="preserve"> </w:t>
      </w:r>
      <w:r w:rsidR="00C60D31">
        <w:t xml:space="preserve">85 pealkiri </w:t>
      </w:r>
      <w:r>
        <w:t xml:space="preserve">muudetakse </w:t>
      </w:r>
      <w:r w:rsidR="00C60D31">
        <w:t xml:space="preserve">selgemaks ja ühtsemaks. </w:t>
      </w:r>
      <w:r w:rsidR="00137E16">
        <w:t>S</w:t>
      </w:r>
      <w:r w:rsidR="00C60D31">
        <w:t xml:space="preserve">eaduses kasutatakse läbivalt mõistet </w:t>
      </w:r>
      <w:r w:rsidR="00137E16">
        <w:t>„</w:t>
      </w:r>
      <w:r w:rsidR="00C60D31">
        <w:t>paikse heiteallika käitaja</w:t>
      </w:r>
      <w:r w:rsidR="00137E16">
        <w:t>“</w:t>
      </w:r>
      <w:r w:rsidR="00C60D31">
        <w:t>, paragrahvi pealkirja on jäänud tegevuse registreerinud isiku mõiste, mis nüüd parandatakse.</w:t>
      </w:r>
    </w:p>
    <w:p w14:paraId="5C0BED61" w14:textId="77777777" w:rsidR="00C60D31" w:rsidRDefault="00C60D31" w:rsidP="00C60D31">
      <w:pPr>
        <w:jc w:val="both"/>
      </w:pPr>
    </w:p>
    <w:p w14:paraId="509E8332" w14:textId="4E68F122" w:rsidR="00C60D31" w:rsidRDefault="00C60D31" w:rsidP="00C60D31">
      <w:pPr>
        <w:jc w:val="both"/>
      </w:pPr>
      <w:commentRangeStart w:id="58"/>
      <w:r>
        <w:t xml:space="preserve">Paragrahvi 85 punkti 1 kohaselt on registreeringu omaja kohustatud teavitama registreeringu andjat kontaktandmete muutusest. </w:t>
      </w:r>
      <w:commentRangeEnd w:id="58"/>
      <w:r>
        <w:commentReference w:id="58"/>
      </w:r>
      <w:r>
        <w:t>Teavitamise kohustus annab Keskkonnaametile võimaluse olla informeeritud kontaktisiku muutusest. Kontaktandmete muutumisest teavitamise eesmärk ei ole kehtivat registreeringut muuta</w:t>
      </w:r>
      <w:r w:rsidR="00751C93">
        <w:t>,</w:t>
      </w:r>
      <w:r w:rsidR="004D3E18">
        <w:t xml:space="preserve"> </w:t>
      </w:r>
      <w:bookmarkStart w:id="59" w:name="_Hlk203033585"/>
      <w:r w:rsidR="004D3E18">
        <w:t>vaid omada ajakohast infot registreeringu omaja kontaktide kohta, et vajaduse</w:t>
      </w:r>
      <w:r w:rsidR="00751C93">
        <w:t xml:space="preserve"> korra</w:t>
      </w:r>
      <w:r w:rsidR="004D3E18">
        <w:t>l ühendust võtta</w:t>
      </w:r>
      <w:bookmarkEnd w:id="59"/>
      <w:r>
        <w:t>. Var</w:t>
      </w:r>
      <w:r w:rsidR="00751C93">
        <w:t>em</w:t>
      </w:r>
      <w:r>
        <w:t xml:space="preserve"> oli käitajal kohustus teavitada</w:t>
      </w:r>
      <w:r w:rsidR="00751C93">
        <w:t xml:space="preserve"> ka</w:t>
      </w:r>
      <w:r>
        <w:t xml:space="preserve"> käitise ja tegevuse muutusest, kuid praktikas on ilmnenud, et Keskkonnaamet ei vaja eelteavitust tegevuse muutuse </w:t>
      </w:r>
      <w:r w:rsidR="00751C93">
        <w:t>kohta,</w:t>
      </w:r>
      <w:r>
        <w:t xml:space="preserve"> vaid käitise muutmise planeerimisel tuleb taotleda registreeringu muutmist keskkonnaotsuste infosüsteemi</w:t>
      </w:r>
      <w:r w:rsidR="00751C93">
        <w:t xml:space="preserve"> kaudu</w:t>
      </w:r>
      <w:r>
        <w:t xml:space="preserve">. </w:t>
      </w:r>
      <w:r w:rsidR="00751C93">
        <w:t>P</w:t>
      </w:r>
      <w:r>
        <w:t xml:space="preserve">aragrahvis sätestatakse andmete muutmisest teavitamise kohustus, millele ei järgne registreeringu muutmist. Sama paragrahvi punktis 2 sätestatakse ajutise katlamaja asukoha muutusest teavitamise kohustus hiljemalt </w:t>
      </w:r>
      <w:commentRangeStart w:id="60"/>
      <w:r>
        <w:t>kolm päeva p</w:t>
      </w:r>
      <w:r w:rsidR="00751C93">
        <w:t>ärast</w:t>
      </w:r>
      <w:r>
        <w:t xml:space="preserve"> liigutamist</w:t>
      </w:r>
      <w:commentRangeEnd w:id="60"/>
      <w:r>
        <w:commentReference w:id="60"/>
      </w:r>
      <w:r>
        <w:t xml:space="preserve">, kui see töötab uues asukohas </w:t>
      </w:r>
      <w:r w:rsidR="003D796F">
        <w:t>kuni</w:t>
      </w:r>
      <w:r>
        <w:t xml:space="preserve"> 500 töötundi. Keskkonnaamet soovib omada info</w:t>
      </w:r>
      <w:r w:rsidR="00751C93">
        <w:t>t</w:t>
      </w:r>
      <w:r>
        <w:t xml:space="preserve"> ajutiste katlamaja asukoha </w:t>
      </w:r>
      <w:r w:rsidR="00A45443">
        <w:t>kohta</w:t>
      </w:r>
      <w:r w:rsidR="004D3E18">
        <w:t xml:space="preserve"> </w:t>
      </w:r>
      <w:bookmarkStart w:id="61" w:name="_Hlk203033612"/>
      <w:r w:rsidR="004D3E18">
        <w:t>näiteks juhuks, kui katlamaja uus asukoht tekitab kohalikes elanikes küsimusi</w:t>
      </w:r>
      <w:bookmarkEnd w:id="61"/>
      <w:r w:rsidR="00902F24">
        <w:t>.</w:t>
      </w:r>
      <w:r w:rsidR="00A45443">
        <w:t xml:space="preserve"> </w:t>
      </w:r>
      <w:r w:rsidR="00751C93">
        <w:t>K</w:t>
      </w:r>
      <w:r>
        <w:t>ui k</w:t>
      </w:r>
      <w:r w:rsidR="00751C93">
        <w:t>atlamaja t</w:t>
      </w:r>
      <w:r>
        <w:t>öötab uues asukohas rohkem kui 500 töötundi, tuleb käitajal esitada registreeringu muutmise taotlus.</w:t>
      </w:r>
    </w:p>
    <w:p w14:paraId="6C1BF0A6" w14:textId="77777777" w:rsidR="00C60D31" w:rsidRDefault="00C60D31" w:rsidP="00C60D31">
      <w:pPr>
        <w:ind w:left="-15" w:right="49"/>
        <w:jc w:val="both"/>
        <w:rPr>
          <w:bCs/>
        </w:rPr>
      </w:pPr>
    </w:p>
    <w:p w14:paraId="17D39315" w14:textId="024DC2B2" w:rsidR="00C60D31" w:rsidRDefault="00C60D31" w:rsidP="00C60D31">
      <w:pPr>
        <w:jc w:val="both"/>
      </w:pPr>
      <w:r>
        <w:t>Paragrahvi 86 lõikes 1 ja sama lõike punktis 1 muudetakse sõnastust seaduses kasutatavate mõistete</w:t>
      </w:r>
      <w:r w:rsidR="00751C93">
        <w:t xml:space="preserve"> järgi</w:t>
      </w:r>
      <w:r>
        <w:t xml:space="preserve">. </w:t>
      </w:r>
      <w:r w:rsidR="00751C93">
        <w:t>J</w:t>
      </w:r>
      <w:r>
        <w:t xml:space="preserve">aotises kasutatakse mõisteid </w:t>
      </w:r>
      <w:r w:rsidR="00751C93">
        <w:t>„</w:t>
      </w:r>
      <w:r>
        <w:t>registreeringu omaja</w:t>
      </w:r>
      <w:r w:rsidR="00751C93">
        <w:t>“</w:t>
      </w:r>
      <w:r>
        <w:t xml:space="preserve"> ja </w:t>
      </w:r>
      <w:r w:rsidR="00751C93">
        <w:t>„</w:t>
      </w:r>
      <w:r>
        <w:t>registreeringu andja</w:t>
      </w:r>
      <w:r w:rsidR="00751C93">
        <w:t>“</w:t>
      </w:r>
      <w:r>
        <w:t xml:space="preserve">, nimetatud paragrahvi lõike 1 punkti 1 on sisse jäänud mõiste </w:t>
      </w:r>
      <w:r w:rsidR="00751C93">
        <w:t>„</w:t>
      </w:r>
      <w:r>
        <w:t>registreeritud isik</w:t>
      </w:r>
      <w:r w:rsidR="00751C93">
        <w:t>“</w:t>
      </w:r>
      <w:r>
        <w:t>, mis nüüd parandatakse.</w:t>
      </w:r>
    </w:p>
    <w:p w14:paraId="2ABE57A2" w14:textId="77777777" w:rsidR="00C60D31" w:rsidRDefault="00C60D31" w:rsidP="00C60D31">
      <w:pPr>
        <w:jc w:val="both"/>
      </w:pPr>
    </w:p>
    <w:p w14:paraId="6334B4DF" w14:textId="4EFFD7CC" w:rsidR="00C60D31" w:rsidRDefault="00C60D31" w:rsidP="00C60D31">
      <w:pPr>
        <w:jc w:val="both"/>
      </w:pPr>
      <w:commentRangeStart w:id="62"/>
      <w:r>
        <w:t xml:space="preserve">Paragrahvi 86 lõiget 1 täiendatakse punktiga </w:t>
      </w:r>
      <w:r w:rsidR="00DA1391">
        <w:t>2</w:t>
      </w:r>
      <w:r>
        <w:t>.</w:t>
      </w:r>
      <w:commentRangeEnd w:id="62"/>
      <w:r>
        <w:commentReference w:id="62"/>
      </w:r>
      <w:r>
        <w:t xml:space="preserve"> Lisatava punktiga antakse registreeringu andjale võimalus muuta registreeringu tingimusi, kui õhuvaldkonna õigusaktid (nii Euroopa Liidu kui ka riigisisesed) on muutunud viisil, mis mõjutavad registreeringus määratud tingimusi ja toovad kaasa vajaduse leevendada või määrata käitamiseks </w:t>
      </w:r>
      <w:r w:rsidR="00751C93">
        <w:t>uusi</w:t>
      </w:r>
      <w:r>
        <w:t xml:space="preserve"> tingimusi. Näiteks Euroopa Liidu </w:t>
      </w:r>
      <w:r w:rsidR="00902F24">
        <w:t>õhu</w:t>
      </w:r>
      <w:r>
        <w:t>valdkonna õigusaktidest tulenevate nõuete lisandumise või muutumise korral tuleb üle vaadata ka kehtivad registreeringud, et need vastaksid Euroopa Liidu õigusele. Sellistes olukordades ei ole võimalik jätta registreeringut üle vaatamata ega loobuda tingimuste lisamise/ära võtmise otsustamiseks lisaandmete küsimisest, kui see on vajalik.</w:t>
      </w:r>
    </w:p>
    <w:p w14:paraId="780BB2BD" w14:textId="77777777" w:rsidR="00C60D31" w:rsidRDefault="00C60D31" w:rsidP="00C60D31">
      <w:pPr>
        <w:ind w:left="-15" w:right="49"/>
        <w:jc w:val="both"/>
      </w:pPr>
      <w:commentRangeStart w:id="63"/>
      <w:commentRangeEnd w:id="63"/>
      <w:r>
        <w:commentReference w:id="63"/>
      </w:r>
    </w:p>
    <w:p w14:paraId="615EF270" w14:textId="29C1B6D3" w:rsidR="00C60D31" w:rsidRDefault="00C60D31" w:rsidP="00C60D31">
      <w:pPr>
        <w:ind w:left="-15" w:right="49"/>
        <w:jc w:val="both"/>
      </w:pPr>
      <w:r>
        <w:t xml:space="preserve">Paragrahvi 86 lõiget </w:t>
      </w:r>
      <w:r w:rsidR="007D56CD">
        <w:t xml:space="preserve">2 </w:t>
      </w:r>
      <w:r>
        <w:t>täiendatakse, et kui registreeringu muutmise algatab registreerin</w:t>
      </w:r>
      <w:r w:rsidR="006341EA">
        <w:t>g</w:t>
      </w:r>
      <w:r>
        <w:t xml:space="preserve">u andja, teeb ta registreeringu omajale kirjalikult teatavaks registreeringu tingimuste muutmise </w:t>
      </w:r>
      <w:r>
        <w:lastRenderedPageBreak/>
        <w:t>põhjuse, nõuab vajaduse korral registreeringu muutmiseks vajalikke andmeid ning määrab andmete või taotluse esitamise muu viisi ja tähtaja. Muudatus rõhutab registreeringu omaja koostöökohustust ja vastutust, tagades, et vajalikud andmed esitatakse õigeaegselt ja õigel kujul.</w:t>
      </w:r>
      <w:r w:rsidR="00751C93">
        <w:t xml:space="preserve"> M</w:t>
      </w:r>
      <w:r>
        <w:t xml:space="preserve">uudatus annab registreeringu andjale õiguse nõuda registreeringu omajalt registreeringu muutmiseks vajalikke andmeid ning määrata nende andmete esitamise viis. Andmete tähtaegselt ja nõutud viisil esitamine registreeringu andjale aitab registreeringu muutmise </w:t>
      </w:r>
      <w:r w:rsidR="00751C93">
        <w:t>otsustada</w:t>
      </w:r>
      <w:r>
        <w:t xml:space="preserve"> kiirem</w:t>
      </w:r>
      <w:r w:rsidR="00751C93">
        <w:t>ini</w:t>
      </w:r>
      <w:r>
        <w:t xml:space="preserve"> ja efektiivsemalt.</w:t>
      </w:r>
    </w:p>
    <w:p w14:paraId="12879F09" w14:textId="77777777" w:rsidR="00C60D31" w:rsidRDefault="00C60D31" w:rsidP="00C60D31">
      <w:pPr>
        <w:ind w:left="-15" w:right="49"/>
        <w:jc w:val="both"/>
      </w:pPr>
    </w:p>
    <w:p w14:paraId="77ECE8C5" w14:textId="731EC9E4" w:rsidR="00C60D31" w:rsidRDefault="00C60D31" w:rsidP="00C60D31">
      <w:pPr>
        <w:ind w:left="-15" w:right="49"/>
        <w:jc w:val="both"/>
      </w:pPr>
      <w:r>
        <w:t xml:space="preserve">Paragrahvi 86 täiendatakse lõikega </w:t>
      </w:r>
      <w:r w:rsidR="007D56CD">
        <w:t>3</w:t>
      </w:r>
      <w:r>
        <w:t>, milles sätestatakse registreeringu omaja</w:t>
      </w:r>
      <w:r w:rsidR="00A43F39">
        <w:t>le</w:t>
      </w:r>
      <w:r>
        <w:t xml:space="preserve"> kohustus esitada muutmise taotlus </w:t>
      </w:r>
      <w:r w:rsidR="00A43F39">
        <w:t xml:space="preserve">esimesel võimalusel </w:t>
      </w:r>
      <w:r>
        <w:t xml:space="preserve">keskkonnaotsuste infosüsteemi, kui ta </w:t>
      </w:r>
      <w:r w:rsidR="00A43F39">
        <w:t>muudab</w:t>
      </w:r>
      <w:r>
        <w:t xml:space="preserve"> registreeringu taotluse</w:t>
      </w:r>
      <w:r w:rsidR="00A43F39">
        <w:t xml:space="preserve"> aluse</w:t>
      </w:r>
      <w:r>
        <w:t>ks olevaid andmeid (punkt 1), andmete aluseks olevat metoodikat (punkt 2), ajutise katlamaja asukohta, kui see töötab uues asukohas rohkem kui 500 töötundi (punkt 3) või registreeringu omaja kavatseb muuta muul viisil oluliselt registreeringus kirjeldatud tegevust (punkt 4). Käitajal</w:t>
      </w:r>
      <w:r w:rsidR="00177B35">
        <w:t>e</w:t>
      </w:r>
      <w:r>
        <w:t xml:space="preserve"> on sätestatud selge kohustus esitada </w:t>
      </w:r>
      <w:r w:rsidR="00195725">
        <w:t>registreeringu</w:t>
      </w:r>
      <w:r>
        <w:t xml:space="preserve"> muutmise taotlus</w:t>
      </w:r>
      <w:r w:rsidR="00177B35">
        <w:t>,</w:t>
      </w:r>
      <w:r>
        <w:t xml:space="preserve"> kui ta kavandab käitise toimimisviisi muutust, käitise laiendamist või muud tegevust selliselt, et tema tegevus ei vasta enam registreeringus kindlaksmääratud tingimustele või toob kaasa vajaduse määrata käitamise kohas lisatingimusi. </w:t>
      </w:r>
      <w:r w:rsidR="00195725">
        <w:t>Registreeringu</w:t>
      </w:r>
      <w:r>
        <w:t xml:space="preserve"> muutmise algatamine peab olema käitaja vastutus, kuna riik on andnud käitajale õiguse tegeleda tegevusega, mis põhjustab keskkonna saastamist. Registreeringu omaja kohustus on tagada, et tema tegevus vastab registreeringus sätestatud tingimustele.</w:t>
      </w:r>
    </w:p>
    <w:p w14:paraId="56AAB8DD" w14:textId="77777777" w:rsidR="00C60D31" w:rsidRDefault="00C60D31" w:rsidP="00C60D31">
      <w:pPr>
        <w:ind w:left="-15" w:right="49"/>
        <w:jc w:val="both"/>
      </w:pPr>
    </w:p>
    <w:p w14:paraId="6E82D451" w14:textId="1DBE3260" w:rsidR="00C60D31" w:rsidRDefault="00177B35" w:rsidP="00C60D31">
      <w:pPr>
        <w:ind w:left="-15" w:right="49"/>
        <w:jc w:val="both"/>
      </w:pPr>
      <w:r>
        <w:t>S</w:t>
      </w:r>
      <w:r w:rsidR="00C60D31">
        <w:t xml:space="preserve">eadust täiendatakse </w:t>
      </w:r>
      <w:r>
        <w:rPr>
          <w:bCs/>
        </w:rPr>
        <w:t>§-ga</w:t>
      </w:r>
      <w:r w:rsidR="00C60D31">
        <w:t xml:space="preserve"> 86</w:t>
      </w:r>
      <w:r w:rsidR="00C60D31" w:rsidRPr="003A6111">
        <w:rPr>
          <w:vertAlign w:val="superscript"/>
        </w:rPr>
        <w:t>1</w:t>
      </w:r>
      <w:r w:rsidR="00C60D31">
        <w:t>. Paragrahvi lõikes 1 sätestatakse registreeringu omajale õigus</w:t>
      </w:r>
      <w:r>
        <w:t xml:space="preserve"> loovutada</w:t>
      </w:r>
      <w:r w:rsidR="00C60D31">
        <w:t xml:space="preserve"> registreeringust tulenevad õigused ja kohustused täielikult või osaliselt teisele isikule. Lõike 2 kohaselt peavad registreeringu omaja ja taotleja esitama ühise taotluse andmete muutmiseks ning registreeringu andja muudab registreeringut seitsme päeva jooksul taotluse saamis</w:t>
      </w:r>
      <w:r>
        <w:t>es</w:t>
      </w:r>
      <w:r w:rsidR="00C60D31">
        <w:t>t. Säte viitab, et registreeringu üleandmisel on määravaks registreeringu taotleja ja registreeringu omaja ühine tahe. Lõi</w:t>
      </w:r>
      <w:r>
        <w:t>g</w:t>
      </w:r>
      <w:r w:rsidR="00C60D31">
        <w:t>e 3 sätestab, et kui ühise taotluse tegemine pole võimalik, siis esitab registreeringu taotleja taotluse andmete muutmiseks ja omandi- või kasutusõiguse üleandmist tõendavad dokumendid. Praktikas on ette tulnud olukordi, kus ühise taotluse esitamine pole olnud võimalik, sellisel juhul jäetakse loa omajale võimalus üleandmist tõendades esitada andmete muutmise taotlus. Üleandmine võib näiteks olla vajalik ettevõtete ühinemisel, jagunemisel, pankrotivara ostmisel vms juhul. Selleks, et käitajal oleks võimalik kasutada registreeringuga antud õigus</w:t>
      </w:r>
      <w:r w:rsidR="00D22092">
        <w:t>i</w:t>
      </w:r>
      <w:r w:rsidR="00C60D31">
        <w:t xml:space="preserve"> ja täita registreeringuga sätestatud kohustusi</w:t>
      </w:r>
      <w:r w:rsidR="00D22092">
        <w:t>,</w:t>
      </w:r>
      <w:r w:rsidR="00C60D31">
        <w:t xml:space="preserve"> peab registreering olema vormistatud </w:t>
      </w:r>
      <w:r w:rsidR="00D22092">
        <w:t xml:space="preserve">selle </w:t>
      </w:r>
      <w:r w:rsidR="00C60D31">
        <w:t>käitaja nimele, kes käitab heiteallikaid.</w:t>
      </w:r>
    </w:p>
    <w:p w14:paraId="2C18260E" w14:textId="77777777" w:rsidR="00C60D31" w:rsidRDefault="00C60D31" w:rsidP="00C60D31">
      <w:pPr>
        <w:ind w:left="-15" w:right="49"/>
        <w:jc w:val="both"/>
      </w:pPr>
    </w:p>
    <w:p w14:paraId="3578C007" w14:textId="7C829E88" w:rsidR="00C60D31" w:rsidRDefault="00D22092" w:rsidP="00C60D31">
      <w:pPr>
        <w:jc w:val="both"/>
      </w:pPr>
      <w:r>
        <w:t>S</w:t>
      </w:r>
      <w:r w:rsidR="00C60D31">
        <w:t xml:space="preserve">eadust täiendatakse </w:t>
      </w:r>
      <w:r>
        <w:t>§-</w:t>
      </w:r>
      <w:r w:rsidR="00C60D31">
        <w:t>ga 86</w:t>
      </w:r>
      <w:r w:rsidR="00C60D31" w:rsidRPr="07D417AE">
        <w:rPr>
          <w:vertAlign w:val="superscript"/>
        </w:rPr>
        <w:t>2</w:t>
      </w:r>
      <w:r w:rsidR="00C60D31">
        <w:t xml:space="preserve">. </w:t>
      </w:r>
      <w:r w:rsidR="007469E9">
        <w:t>L</w:t>
      </w:r>
      <w:r w:rsidR="00C60D31">
        <w:t xml:space="preserve">õikes 1 sätestatakse registreeringu peatamine </w:t>
      </w:r>
      <w:proofErr w:type="spellStart"/>
      <w:r w:rsidR="00C60D31">
        <w:t>KeÜS</w:t>
      </w:r>
      <w:r w:rsidR="00D4637B">
        <w:t>-</w:t>
      </w:r>
      <w:r w:rsidR="00C60D31">
        <w:t>i</w:t>
      </w:r>
      <w:proofErr w:type="spellEnd"/>
      <w:r w:rsidR="00C60D31">
        <w:t xml:space="preserve"> §-s 61 sätestatud alustel</w:t>
      </w:r>
      <w:bookmarkStart w:id="64" w:name="_Hlk203131511"/>
      <w:r w:rsidR="00F81B3B">
        <w:t xml:space="preserve"> ja korras. </w:t>
      </w:r>
      <w:bookmarkStart w:id="65" w:name="_Hlk203136443"/>
      <w:r w:rsidR="00F81B3B">
        <w:t xml:space="preserve">Täpsustatakse, et peatamine saab toimuda ainult nende andmete ulatuses, mis puudutavad registreeringut. </w:t>
      </w:r>
      <w:bookmarkEnd w:id="65"/>
      <w:r w:rsidR="00F81B3B">
        <w:t xml:space="preserve">Täpsustus on vajalik, et vältida arusaamatusi peatamise alustes. Näiteks võimaldab </w:t>
      </w:r>
      <w:proofErr w:type="spellStart"/>
      <w:r w:rsidR="00F81B3B">
        <w:t>KeÜS</w:t>
      </w:r>
      <w:proofErr w:type="spellEnd"/>
      <w:r w:rsidR="00F81B3B">
        <w:t xml:space="preserve"> keskkonnaloa peatada, kui käitaja juriidiline aadress on muutunud. Kuna </w:t>
      </w:r>
      <w:commentRangeStart w:id="66"/>
      <w:r w:rsidR="00F81B3B">
        <w:t>registreeringu andmekoosseisus</w:t>
      </w:r>
      <w:commentRangeEnd w:id="66"/>
      <w:r>
        <w:commentReference w:id="66"/>
      </w:r>
      <w:r w:rsidR="00F81B3B">
        <w:t xml:space="preserve"> ei ole ettevõtte juriidilist aadressi, siis andmete muutumine ei ole alus registreeringu peatamiseks</w:t>
      </w:r>
      <w:bookmarkEnd w:id="64"/>
      <w:r w:rsidR="00C60D31">
        <w:t>. Kehtiv AÕKS ei reguleeri registreeringu peatamist. Eelnõu</w:t>
      </w:r>
      <w:r w:rsidR="007469E9">
        <w:t>ga</w:t>
      </w:r>
      <w:r w:rsidR="00C60D31">
        <w:t xml:space="preserve"> täiendatakse registreeringu jaotist </w:t>
      </w:r>
      <w:proofErr w:type="spellStart"/>
      <w:r w:rsidR="00C60D31">
        <w:t>KeÜS</w:t>
      </w:r>
      <w:r w:rsidR="00D4637B">
        <w:t>-</w:t>
      </w:r>
      <w:r w:rsidR="00C60D31">
        <w:t>i</w:t>
      </w:r>
      <w:proofErr w:type="spellEnd"/>
      <w:r w:rsidR="00C60D31">
        <w:t xml:space="preserve"> §-s 61 sätestatud aluste kohaldamisega registreeringu menetlusele. Peatamine annab registreeringu omajale võimaluse kohandada oma tegevus nõuetele vastavaks, säilitades samas võimaluse jätkata tegevust pärast muudatuste tegemist. </w:t>
      </w:r>
      <w:commentRangeStart w:id="67"/>
      <w:r>
        <w:t>T</w:t>
      </w:r>
      <w:r w:rsidR="00491503">
        <w:t>äiendus tagab ka vastavuse direktiivile, mis näeb ette</w:t>
      </w:r>
      <w:r w:rsidR="000142A7">
        <w:t xml:space="preserve">, et </w:t>
      </w:r>
      <w:r w:rsidR="00102634">
        <w:t xml:space="preserve">kui nõuete täitmata jätmine põhjustab kohaliku õhukvaliteedi märkimisväärset halvenemist, siis peatatakse </w:t>
      </w:r>
      <w:r w:rsidR="00902479">
        <w:t>keskmise võimsusega põletusseadme töö</w:t>
      </w:r>
      <w:r w:rsidR="001F0FC5">
        <w:t>.</w:t>
      </w:r>
      <w:commentRangeEnd w:id="67"/>
      <w:r>
        <w:commentReference w:id="67"/>
      </w:r>
      <w:r w:rsidR="001F0FC5">
        <w:t xml:space="preserve"> </w:t>
      </w:r>
      <w:r w:rsidR="00C60D31">
        <w:t>Peatamist reguleerivad sätted lisatakse registreeringule</w:t>
      </w:r>
      <w:r w:rsidR="007469E9">
        <w:t xml:space="preserve">, nagu on sätestatud </w:t>
      </w:r>
      <w:r w:rsidR="00C60D31">
        <w:t>õhusaasteloa</w:t>
      </w:r>
      <w:r w:rsidR="007469E9">
        <w:t xml:space="preserve"> puhul, et tagada samasugune käsitlus.</w:t>
      </w:r>
    </w:p>
    <w:p w14:paraId="746B9752" w14:textId="77777777" w:rsidR="00C60D31" w:rsidRDefault="00C60D31" w:rsidP="00C60D31">
      <w:pPr>
        <w:jc w:val="both"/>
      </w:pPr>
    </w:p>
    <w:p w14:paraId="5E990944" w14:textId="01DBDE48" w:rsidR="00C60D31" w:rsidRDefault="00C60D31" w:rsidP="00C60D31">
      <w:pPr>
        <w:jc w:val="both"/>
      </w:pPr>
      <w:r>
        <w:t>Lõike</w:t>
      </w:r>
      <w:r w:rsidR="00D22092">
        <w:t>s</w:t>
      </w:r>
      <w:r>
        <w:t xml:space="preserve"> 2 sätestatakse, kuidas registreeringu andja teavitab käitajat registreerimise peatamisest. Registreeringu andja teavitab käitajat registreeringu peatamisest keskkonnaotsuste infosüsteemi kaudu ning teeb teatavaks registreeringu peatamise põhjuse. Registreeringu andja </w:t>
      </w:r>
      <w:r>
        <w:lastRenderedPageBreak/>
        <w:t>määrab nõuetele vastavuse tõendamiseks või kohustuste täitmiseks vajalike andmete ja dokumentide esitamiseks tähtaja ja viisi</w:t>
      </w:r>
      <w:r w:rsidR="00D22092">
        <w:t>.</w:t>
      </w:r>
      <w:r>
        <w:t xml:space="preserve"> Kõi</w:t>
      </w:r>
      <w:r w:rsidR="007469E9">
        <w:t>gi</w:t>
      </w:r>
      <w:r>
        <w:t xml:space="preserve"> registreeringuga seotud toimingute tegemine keskkonnaotsuste infosüsteemi</w:t>
      </w:r>
      <w:r w:rsidR="00D22092">
        <w:t>s</w:t>
      </w:r>
      <w:r>
        <w:t xml:space="preserve"> on põhjendatud, kuna kõik registreeringuga seotud menetlused tehakse keskkonnaotsuste infosüsteemi kaudu. Registreeringu omajad tunnevad süsteemi ning kord keskkonnaotsuste infosüsteemi kaudu esitatud taotluste andmed on infosüsteemis olemas, mistõttu tuleb muuta vaid muutunud andmeid. Andmete küsimine ja esitamine keskkonnaotsuste infosüsteemi kaudu kiirendab registreeringu muutmise protsessi. Registreeringu andjal tuleb registreeringu peatamist põhjendada, lisaks on käitajal kohustus esitada andmed registreeringu andja nõudmisel kindlaksmääratud viisil ja tähtajaks</w:t>
      </w:r>
      <w:r w:rsidR="00D22092">
        <w:t>, et peatamise alused ära langeksid</w:t>
      </w:r>
      <w:r>
        <w:t xml:space="preserve">. </w:t>
      </w:r>
      <w:r w:rsidR="00D22092">
        <w:t xml:space="preserve">Ühtlasi </w:t>
      </w:r>
      <w:r>
        <w:t xml:space="preserve">tagatakse </w:t>
      </w:r>
      <w:r w:rsidR="00D22092">
        <w:t xml:space="preserve">sellega </w:t>
      </w:r>
      <w:r>
        <w:t>protsessi läbipaistvus ja õiguskindlus.</w:t>
      </w:r>
    </w:p>
    <w:p w14:paraId="300565DF" w14:textId="77777777" w:rsidR="00C60D31" w:rsidRDefault="00C60D31" w:rsidP="00C60D31">
      <w:pPr>
        <w:jc w:val="both"/>
      </w:pPr>
    </w:p>
    <w:p w14:paraId="457C1814" w14:textId="5233A4AB" w:rsidR="00D65C0A" w:rsidRDefault="00C60D31" w:rsidP="00C60D31">
      <w:pPr>
        <w:jc w:val="both"/>
      </w:pPr>
      <w:r>
        <w:t xml:space="preserve">Paragrahv 87 sätestab registreeringu kehtetuks tunnistamise korra. </w:t>
      </w:r>
      <w:r w:rsidR="007D56CD">
        <w:t>L</w:t>
      </w:r>
      <w:r w:rsidR="002713C0">
        <w:t xml:space="preserve">õike 1 kohaselt tunnistab registreeringu andja registreeringu kehtetuks </w:t>
      </w:r>
      <w:proofErr w:type="spellStart"/>
      <w:r w:rsidR="002713C0">
        <w:t>KeÜS</w:t>
      </w:r>
      <w:r w:rsidR="003B7446">
        <w:t>-i</w:t>
      </w:r>
      <w:proofErr w:type="spellEnd"/>
      <w:r w:rsidR="002713C0">
        <w:t xml:space="preserve"> §</w:t>
      </w:r>
      <w:r w:rsidR="003B7446">
        <w:t>-s</w:t>
      </w:r>
      <w:r w:rsidR="002713C0">
        <w:t xml:space="preserve"> 62 sätestatud alustel</w:t>
      </w:r>
      <w:r w:rsidR="00694BBF">
        <w:t xml:space="preserve"> </w:t>
      </w:r>
      <w:bookmarkStart w:id="68" w:name="_Hlk203131703"/>
      <w:r w:rsidR="00694BBF">
        <w:t xml:space="preserve">ja korras ning </w:t>
      </w:r>
      <w:r w:rsidR="00694BBF">
        <w:rPr>
          <w:bCs/>
        </w:rPr>
        <w:t>registreeringus märgitud asjakohaste andmete ulatuses</w:t>
      </w:r>
      <w:r w:rsidR="00694BBF">
        <w:t xml:space="preserve">. Viimane täpsustus on vajalik, et vältida arusaamatusi kehtetuks tunnistamise alustes. Näiteks võimaldab </w:t>
      </w:r>
      <w:proofErr w:type="spellStart"/>
      <w:r w:rsidR="00694BBF">
        <w:t>KeÜS</w:t>
      </w:r>
      <w:proofErr w:type="spellEnd"/>
      <w:r w:rsidR="00694BBF">
        <w:t xml:space="preserve"> loa kehtetuks tunnistada, kui käitaja juriidiline aadress on muutunud. Kuna registreeringu andmekoosseisus ei ole juriidilist aadressi, siis andmete muutumine ei mõjuta </w:t>
      </w:r>
      <w:r w:rsidR="00D22092">
        <w:t>registreeringu</w:t>
      </w:r>
      <w:r w:rsidR="00694BBF">
        <w:t xml:space="preserve"> kehtetuks tunnistamist. Kui registreering ei sisalda andmeid, mis on </w:t>
      </w:r>
      <w:proofErr w:type="spellStart"/>
      <w:r w:rsidR="00694BBF">
        <w:t>KeÜS-i</w:t>
      </w:r>
      <w:proofErr w:type="spellEnd"/>
      <w:r w:rsidR="00694BBF">
        <w:t xml:space="preserve"> § 53 lõi</w:t>
      </w:r>
      <w:r w:rsidR="00D237DA">
        <w:t>kes</w:t>
      </w:r>
      <w:r w:rsidR="00694BBF">
        <w:t xml:space="preserve"> 1 nimetatud, siis ei ole asjakohane registreering kehtetuks tunnistada</w:t>
      </w:r>
      <w:bookmarkEnd w:id="68"/>
      <w:r w:rsidR="002713C0">
        <w:t>.</w:t>
      </w:r>
    </w:p>
    <w:p w14:paraId="11A11334" w14:textId="77777777" w:rsidR="00D65C0A" w:rsidRDefault="00D65C0A" w:rsidP="00C60D31">
      <w:pPr>
        <w:jc w:val="both"/>
      </w:pPr>
    </w:p>
    <w:p w14:paraId="7211725F" w14:textId="539B8882" w:rsidR="00A222C7" w:rsidRPr="00A222C7" w:rsidRDefault="00A222C7" w:rsidP="00C60D31">
      <w:pPr>
        <w:jc w:val="both"/>
      </w:pPr>
      <w:commentRangeStart w:id="69"/>
      <w:proofErr w:type="spellStart"/>
      <w:r>
        <w:t>KeÜS</w:t>
      </w:r>
      <w:r w:rsidR="00D4637B">
        <w:t>-</w:t>
      </w:r>
      <w:r w:rsidR="004E0C16">
        <w:t>i</w:t>
      </w:r>
      <w:proofErr w:type="spellEnd"/>
      <w:r>
        <w:t xml:space="preserve"> § 62 lõi</w:t>
      </w:r>
      <w:r w:rsidR="00D22092">
        <w:t>k</w:t>
      </w:r>
      <w:r>
        <w:t>e 1 punkt 1 sätestab, et haldus</w:t>
      </w:r>
      <w:r w:rsidR="007469E9">
        <w:t>asutus</w:t>
      </w:r>
      <w:r>
        <w:t xml:space="preserve"> tunnistab registreeringu kehtetuks, kui seda taotleb registreeringu omaja. </w:t>
      </w:r>
      <w:r w:rsidR="007469E9">
        <w:t>P</w:t>
      </w:r>
      <w:r>
        <w:t xml:space="preserve">unkti 2 kohaselt tunnistab registreeringu andja registreeringu kehtetuks registreeringu omaja surma või </w:t>
      </w:r>
      <w:r w:rsidR="00D22092">
        <w:t xml:space="preserve">tema ettevõtte </w:t>
      </w:r>
      <w:r>
        <w:t>lõpetamise korral ilma õigusjärgluseta. Punkti</w:t>
      </w:r>
      <w:r w:rsidR="00D22092">
        <w:t>s</w:t>
      </w:r>
      <w:r>
        <w:t xml:space="preserve"> 3 sätestatakse, et kui käitaja ei alusta registreeringu alusel lubatud tegevust kahe aasta jooksul, tunnistab registreeringu andja registreeringu kehtetuks. </w:t>
      </w:r>
      <w:r w:rsidR="005F09E2">
        <w:t xml:space="preserve">Käsitletud </w:t>
      </w:r>
      <w:r>
        <w:t>sätete lisamine on vajalik, et vältida käitise tegevuse lõppemisel või mitte alustamisel asjatute kohustuste kuhjumist keskkonnaotsuste infosüsteemis (seirekohustus, keskkonnatasu deklaratsioonid, aastaaruandlus jm).</w:t>
      </w:r>
    </w:p>
    <w:p w14:paraId="4E36BA87" w14:textId="77777777" w:rsidR="00A222C7" w:rsidRDefault="00A222C7" w:rsidP="00C60D31">
      <w:pPr>
        <w:jc w:val="both"/>
      </w:pPr>
    </w:p>
    <w:p w14:paraId="1C8C7AB0" w14:textId="364E4F88" w:rsidR="007469E9" w:rsidRDefault="00D65C0A" w:rsidP="00C60D31">
      <w:pPr>
        <w:jc w:val="both"/>
        <w:rPr>
          <w:del w:id="70" w:author="Maarja-Liis Lall - JUSTDIGI" w:date="2025-10-15T08:21:00Z" w16du:dateUtc="2025-10-15T08:21:44Z"/>
        </w:rPr>
      </w:pPr>
      <w:proofErr w:type="spellStart"/>
      <w:r>
        <w:t>KeÜS</w:t>
      </w:r>
      <w:r w:rsidR="005F09E2">
        <w:t>-i</w:t>
      </w:r>
      <w:proofErr w:type="spellEnd"/>
      <w:r>
        <w:t xml:space="preserve"> § 62 lõige 2 sätestab kaalutlusõiguse alusel registreeringu kehtetuks tunnistamise. Sama lõike punkt</w:t>
      </w:r>
      <w:r w:rsidR="005F09E2">
        <w:t>i</w:t>
      </w:r>
      <w:r>
        <w:t xml:space="preserve"> 1 kohaselt võib registreeringu andja registreeringu kehtetuks tunnistada </w:t>
      </w:r>
      <w:proofErr w:type="spellStart"/>
      <w:r>
        <w:t>KeÜS</w:t>
      </w:r>
      <w:r w:rsidR="005F09E2">
        <w:t>-i</w:t>
      </w:r>
      <w:proofErr w:type="spellEnd"/>
      <w:r>
        <w:t xml:space="preserve"> </w:t>
      </w:r>
      <w:commentRangeStart w:id="71"/>
      <w:commentRangeEnd w:id="71"/>
      <w:r>
        <w:commentReference w:id="71"/>
      </w:r>
    </w:p>
    <w:p w14:paraId="33B77EDD" w14:textId="480F22AC" w:rsidR="00BB31D7" w:rsidRDefault="00D65C0A" w:rsidP="00C60D31">
      <w:pPr>
        <w:jc w:val="both"/>
      </w:pPr>
      <w:r>
        <w:t>§</w:t>
      </w:r>
      <w:r w:rsidR="005F09E2">
        <w:t>-s</w:t>
      </w:r>
      <w:r>
        <w:t xml:space="preserve"> 59 sätestatud alustel, kui avalikku või kolmanda isiku huv</w:t>
      </w:r>
      <w:r w:rsidR="005F09E2">
        <w:t>i</w:t>
      </w:r>
      <w:r>
        <w:t xml:space="preserve"> pole võimalik tõhusalt kaitsta. Punkti 2 kohaselt võib registreeringu kehtetuks tunnistada, kui registreeringu omaja ei täida registreeringus või õigusaktiga sätestatud nõudeid, registreeringu kehtetuks tunnistamist nõuab oluline avalik huvi või registreeringu omajat on selle rikkumise eest karistatud. Sama lõike punkti 3 kohaselt võib registreeringu andja registreeringu kehtetuks tunnistada ka siis</w:t>
      </w:r>
      <w:r w:rsidR="005F09E2">
        <w:t>,</w:t>
      </w:r>
      <w:r>
        <w:t xml:space="preserve"> kui registreeringu omaja on esitanud teadvalt valeandmeid, mis mõjutas</w:t>
      </w:r>
      <w:r w:rsidR="005F09E2">
        <w:t>id</w:t>
      </w:r>
      <w:r>
        <w:t xml:space="preserve"> registreeringu andmise otsustamist</w:t>
      </w:r>
      <w:r w:rsidR="006B01B9">
        <w:t xml:space="preserve">, </w:t>
      </w:r>
      <w:bookmarkStart w:id="72" w:name="_Hlk203131882"/>
      <w:r w:rsidRPr="07D417AE">
        <w:rPr>
          <w:color w:val="000000" w:themeColor="text1"/>
        </w:rPr>
        <w:t>kuid otsus peab olema kaalutletud ning otsuses hinnatud, kas valeandmeid esitati teadvalt või teadmatusest.</w:t>
      </w:r>
      <w:bookmarkEnd w:id="72"/>
      <w:r w:rsidR="00EB651B" w:rsidRPr="07D417AE">
        <w:rPr>
          <w:color w:val="000000" w:themeColor="text1"/>
        </w:rPr>
        <w:t xml:space="preserve"> </w:t>
      </w:r>
      <w:r w:rsidR="001C1C19" w:rsidRPr="07D417AE">
        <w:rPr>
          <w:color w:val="000000" w:themeColor="text1"/>
        </w:rPr>
        <w:t xml:space="preserve">Kehtetuks tunnistamise kohustused ja võimalused </w:t>
      </w:r>
      <w:r w:rsidR="00EE3B7A" w:rsidRPr="07D417AE">
        <w:rPr>
          <w:color w:val="000000" w:themeColor="text1"/>
        </w:rPr>
        <w:t>haldus</w:t>
      </w:r>
      <w:r w:rsidR="007469E9" w:rsidRPr="07D417AE">
        <w:rPr>
          <w:color w:val="000000" w:themeColor="text1"/>
        </w:rPr>
        <w:t>asutusele</w:t>
      </w:r>
      <w:r w:rsidR="00EE3B7A" w:rsidRPr="07D417AE">
        <w:rPr>
          <w:color w:val="000000" w:themeColor="text1"/>
        </w:rPr>
        <w:t xml:space="preserve"> </w:t>
      </w:r>
      <w:r w:rsidR="001C1C19">
        <w:t>sätestatakse sarnaselt keskkonnalubade menetlusele.</w:t>
      </w:r>
      <w:commentRangeEnd w:id="69"/>
      <w:r>
        <w:commentReference w:id="69"/>
      </w:r>
    </w:p>
    <w:p w14:paraId="5ED86F65" w14:textId="77777777" w:rsidR="00BB31D7" w:rsidRPr="00EE3B7A" w:rsidRDefault="00BB31D7" w:rsidP="00C60D31">
      <w:pPr>
        <w:jc w:val="both"/>
        <w:rPr>
          <w:color w:val="000000" w:themeColor="text1"/>
        </w:rPr>
      </w:pPr>
    </w:p>
    <w:p w14:paraId="74F59298" w14:textId="77777777" w:rsidR="00C60D31" w:rsidRPr="00EE3B7A" w:rsidRDefault="00C60D31" w:rsidP="00C60D31">
      <w:pPr>
        <w:ind w:left="-15" w:right="49"/>
        <w:jc w:val="both"/>
        <w:rPr>
          <w:color w:val="000000" w:themeColor="text1"/>
        </w:rPr>
      </w:pPr>
      <w:r w:rsidRPr="07D417AE">
        <w:rPr>
          <w:color w:val="000000" w:themeColor="text1"/>
        </w:rPr>
        <w:t>Lõikes 3 parandatakse sõnastust selliselt, et jaotises oleks läbivalt ühtne mõistete kasutus.</w:t>
      </w:r>
    </w:p>
    <w:p w14:paraId="0C05B939" w14:textId="77777777" w:rsidR="00C60D31" w:rsidRDefault="00C60D31" w:rsidP="00C60D31">
      <w:pPr>
        <w:ind w:left="-15" w:right="49"/>
        <w:jc w:val="both"/>
      </w:pPr>
    </w:p>
    <w:p w14:paraId="529F77AD" w14:textId="2C900649" w:rsidR="00C60D31" w:rsidRDefault="00C60D31" w:rsidP="00C60D31">
      <w:pPr>
        <w:ind w:left="-15" w:right="49"/>
        <w:jc w:val="both"/>
      </w:pPr>
      <w:commentRangeStart w:id="73"/>
      <w:r>
        <w:t>Paragrahvis 88</w:t>
      </w:r>
      <w:commentRangeEnd w:id="73"/>
      <w:r>
        <w:commentReference w:id="73"/>
      </w:r>
      <w:r>
        <w:t xml:space="preserve"> sätestatakse registreerimisest keeldumise alused. </w:t>
      </w:r>
      <w:commentRangeStart w:id="74"/>
      <w:r>
        <w:t xml:space="preserve">Paragrahvi 88 punkti 1 sõnastust ühtlustatakse sarnaselt </w:t>
      </w:r>
      <w:proofErr w:type="spellStart"/>
      <w:r>
        <w:t>KeÜS</w:t>
      </w:r>
      <w:r w:rsidR="00D4637B">
        <w:t>-</w:t>
      </w:r>
      <w:r>
        <w:t>i</w:t>
      </w:r>
      <w:proofErr w:type="spellEnd"/>
      <w:r>
        <w:t xml:space="preserve"> sõnastusega. </w:t>
      </w:r>
      <w:commentRangeEnd w:id="74"/>
      <w:r>
        <w:commentReference w:id="74"/>
      </w:r>
      <w:r>
        <w:t xml:space="preserve">Sisulist muutust punktis ei tehta. </w:t>
      </w:r>
      <w:commentRangeStart w:id="75"/>
      <w:r>
        <w:t xml:space="preserve">Täiendusena lisatakse paragrahvi punkt </w:t>
      </w:r>
      <w:r w:rsidR="006B01B9">
        <w:t>2</w:t>
      </w:r>
      <w:r>
        <w:t>, milles sätestatakse, et registreeringu andja keeldub tegevuse registreerimisest, kui esinevad muud seaduse</w:t>
      </w:r>
      <w:r w:rsidR="005F09E2">
        <w:t>s</w:t>
      </w:r>
      <w:r>
        <w:t xml:space="preserve"> sätestatud alused keeldumiseks.</w:t>
      </w:r>
      <w:commentRangeEnd w:id="75"/>
      <w:r>
        <w:commentReference w:id="75"/>
      </w:r>
    </w:p>
    <w:p w14:paraId="4ABF1BFC" w14:textId="77777777" w:rsidR="00C60D31" w:rsidRDefault="00C60D31" w:rsidP="00C60D31">
      <w:pPr>
        <w:ind w:right="49"/>
        <w:jc w:val="both"/>
        <w:rPr>
          <w:bCs/>
        </w:rPr>
      </w:pPr>
    </w:p>
    <w:p w14:paraId="20A18138" w14:textId="57DF2D56" w:rsidR="00C60D31" w:rsidRDefault="00C60D31" w:rsidP="00C60D31">
      <w:pPr>
        <w:ind w:left="-15" w:right="49"/>
        <w:jc w:val="both"/>
        <w:rPr>
          <w:bCs/>
        </w:rPr>
      </w:pPr>
      <w:r w:rsidRPr="00D8091C">
        <w:rPr>
          <w:b/>
        </w:rPr>
        <w:t>Punkti</w:t>
      </w:r>
      <w:r w:rsidR="005F09E2">
        <w:rPr>
          <w:b/>
        </w:rPr>
        <w:t>de</w:t>
      </w:r>
      <w:r w:rsidRPr="00D8091C">
        <w:rPr>
          <w:b/>
        </w:rPr>
        <w:t xml:space="preserve">ga </w:t>
      </w:r>
      <w:r w:rsidR="00CD60A5">
        <w:rPr>
          <w:b/>
        </w:rPr>
        <w:t>8</w:t>
      </w:r>
      <w:r w:rsidR="007D56CD">
        <w:rPr>
          <w:b/>
        </w:rPr>
        <w:t xml:space="preserve"> </w:t>
      </w:r>
      <w:r w:rsidR="008E5FFF">
        <w:rPr>
          <w:b/>
        </w:rPr>
        <w:t xml:space="preserve">ja </w:t>
      </w:r>
      <w:r w:rsidR="007D56CD">
        <w:rPr>
          <w:b/>
        </w:rPr>
        <w:t>1</w:t>
      </w:r>
      <w:r w:rsidR="00CD60A5">
        <w:rPr>
          <w:b/>
        </w:rPr>
        <w:t>1</w:t>
      </w:r>
      <w:r w:rsidR="007D56CD">
        <w:rPr>
          <w:b/>
        </w:rPr>
        <w:t xml:space="preserve"> </w:t>
      </w:r>
      <w:r>
        <w:rPr>
          <w:bCs/>
        </w:rPr>
        <w:t>täiendatakse pealkirj</w:t>
      </w:r>
      <w:r w:rsidR="005F09E2">
        <w:rPr>
          <w:bCs/>
        </w:rPr>
        <w:t>u</w:t>
      </w:r>
      <w:r>
        <w:rPr>
          <w:bCs/>
        </w:rPr>
        <w:t xml:space="preserve">, milles sätestatakse lisaks õhusaasteloa andmisele, muutmisele, kehtetuks tunnistamisele ja õhusaasteloa sisule ka õhusaasteloa peatamine. Peatamise kohustus tuleneb direktiivist ja seda reguleerib </w:t>
      </w:r>
      <w:proofErr w:type="spellStart"/>
      <w:r>
        <w:rPr>
          <w:bCs/>
        </w:rPr>
        <w:t>KeÜS</w:t>
      </w:r>
      <w:r w:rsidR="005F09E2">
        <w:rPr>
          <w:bCs/>
        </w:rPr>
        <w:t>-i</w:t>
      </w:r>
      <w:proofErr w:type="spellEnd"/>
      <w:r>
        <w:rPr>
          <w:bCs/>
        </w:rPr>
        <w:t xml:space="preserve"> § 61. Peatamise lisamine 2.</w:t>
      </w:r>
      <w:r w:rsidR="00004FF2">
        <w:rPr>
          <w:bCs/>
        </w:rPr>
        <w:t> </w:t>
      </w:r>
      <w:r>
        <w:rPr>
          <w:bCs/>
        </w:rPr>
        <w:t>jaotisesse ühtlustab seaduses õhusaasteluba reguleerivaid sätteid.</w:t>
      </w:r>
    </w:p>
    <w:p w14:paraId="6EE6FFAE" w14:textId="77777777" w:rsidR="00C60D31" w:rsidRDefault="00C60D31" w:rsidP="00C60D31">
      <w:pPr>
        <w:ind w:left="-15" w:right="49"/>
        <w:jc w:val="both"/>
        <w:rPr>
          <w:bCs/>
        </w:rPr>
      </w:pPr>
    </w:p>
    <w:p w14:paraId="2EEBBB36" w14:textId="16A61202" w:rsidR="00C60D31" w:rsidRDefault="00C60D31" w:rsidP="00C60D31">
      <w:pPr>
        <w:ind w:left="-15" w:right="49"/>
        <w:jc w:val="both"/>
        <w:rPr>
          <w:bCs/>
        </w:rPr>
      </w:pPr>
      <w:r w:rsidRPr="008514B9">
        <w:rPr>
          <w:b/>
        </w:rPr>
        <w:t xml:space="preserve">Punktiga </w:t>
      </w:r>
      <w:r w:rsidR="00CD60A5">
        <w:rPr>
          <w:b/>
        </w:rPr>
        <w:t>9</w:t>
      </w:r>
      <w:r w:rsidRPr="008514B9">
        <w:rPr>
          <w:b/>
        </w:rPr>
        <w:t xml:space="preserve"> </w:t>
      </w:r>
      <w:r>
        <w:rPr>
          <w:bCs/>
        </w:rPr>
        <w:t>asendatakse § 92 lõikes 3 erinevad keskkonnakaitseloa liigid keskkonnakaitsel</w:t>
      </w:r>
      <w:r w:rsidR="00FC0591">
        <w:rPr>
          <w:bCs/>
        </w:rPr>
        <w:t>oaga,</w:t>
      </w:r>
      <w:r>
        <w:rPr>
          <w:bCs/>
        </w:rPr>
        <w:t xml:space="preserve"> et seaduses oleks </w:t>
      </w:r>
      <w:r w:rsidR="005F09E2">
        <w:rPr>
          <w:bCs/>
        </w:rPr>
        <w:t>ühesugune</w:t>
      </w:r>
      <w:r>
        <w:rPr>
          <w:bCs/>
        </w:rPr>
        <w:t xml:space="preserve"> mõiste kasutus.</w:t>
      </w:r>
    </w:p>
    <w:p w14:paraId="2479C9FB" w14:textId="77777777" w:rsidR="00C60D31" w:rsidRDefault="00C60D31" w:rsidP="00C60D31">
      <w:pPr>
        <w:ind w:left="-15" w:right="49"/>
        <w:jc w:val="both"/>
        <w:rPr>
          <w:bCs/>
        </w:rPr>
      </w:pPr>
    </w:p>
    <w:p w14:paraId="6F4660F9" w14:textId="2FAF50BA" w:rsidR="00C60D31" w:rsidRDefault="00C60D31" w:rsidP="00C60D31">
      <w:pPr>
        <w:ind w:left="-15" w:right="49"/>
        <w:jc w:val="both"/>
        <w:rPr>
          <w:bCs/>
        </w:rPr>
      </w:pPr>
      <w:r w:rsidRPr="008D1A7E">
        <w:rPr>
          <w:b/>
        </w:rPr>
        <w:t>Punktiga 1</w:t>
      </w:r>
      <w:r w:rsidR="00CD60A5">
        <w:rPr>
          <w:b/>
        </w:rPr>
        <w:t>0</w:t>
      </w:r>
      <w:r>
        <w:rPr>
          <w:bCs/>
        </w:rPr>
        <w:t xml:space="preserve"> asendatakse § 95 tekstiosa sõnastust nii, et seaduses oleks </w:t>
      </w:r>
      <w:r w:rsidR="005F09E2">
        <w:rPr>
          <w:bCs/>
        </w:rPr>
        <w:t>ühesugune</w:t>
      </w:r>
      <w:r w:rsidR="00FC0591">
        <w:rPr>
          <w:bCs/>
        </w:rPr>
        <w:t xml:space="preserve"> </w:t>
      </w:r>
      <w:r>
        <w:rPr>
          <w:bCs/>
        </w:rPr>
        <w:t>mõiste</w:t>
      </w:r>
      <w:r w:rsidR="00FC0591">
        <w:rPr>
          <w:bCs/>
        </w:rPr>
        <w:t>te</w:t>
      </w:r>
      <w:r>
        <w:rPr>
          <w:bCs/>
        </w:rPr>
        <w:t xml:space="preserve"> kasutus.</w:t>
      </w:r>
    </w:p>
    <w:p w14:paraId="1875F16E" w14:textId="77777777" w:rsidR="008E5FFF" w:rsidRDefault="008E5FFF" w:rsidP="00C60D31">
      <w:pPr>
        <w:ind w:left="-15" w:right="49"/>
        <w:jc w:val="both"/>
        <w:rPr>
          <w:bCs/>
        </w:rPr>
      </w:pPr>
    </w:p>
    <w:p w14:paraId="62EB0921" w14:textId="4DFD7D86" w:rsidR="00C60D31" w:rsidRDefault="00C60D31" w:rsidP="00C60D31">
      <w:pPr>
        <w:ind w:left="-15" w:right="49"/>
        <w:jc w:val="both"/>
        <w:rPr>
          <w:bCs/>
        </w:rPr>
      </w:pPr>
      <w:r w:rsidRPr="008D1A7E">
        <w:rPr>
          <w:b/>
        </w:rPr>
        <w:t xml:space="preserve">Punktiga </w:t>
      </w:r>
      <w:r w:rsidR="00CD60A5">
        <w:rPr>
          <w:b/>
        </w:rPr>
        <w:t>12</w:t>
      </w:r>
      <w:r>
        <w:rPr>
          <w:b/>
        </w:rPr>
        <w:t xml:space="preserve"> </w:t>
      </w:r>
      <w:r>
        <w:rPr>
          <w:bCs/>
        </w:rPr>
        <w:t>täiendatakse § 99 lõikega 3</w:t>
      </w:r>
      <w:r w:rsidRPr="00C157CE">
        <w:rPr>
          <w:bCs/>
          <w:vertAlign w:val="superscript"/>
        </w:rPr>
        <w:t>1</w:t>
      </w:r>
      <w:r>
        <w:rPr>
          <w:bCs/>
        </w:rPr>
        <w:t xml:space="preserve">, milles sätestatakse õhusaasteloa peatamine sarnaselt kehtetuks tunnistamisele. Täienduse lisamine tagab seaduses sarnase lähenemise kõigi õhusaasteloa menetluslikele toimingutele. </w:t>
      </w:r>
      <w:proofErr w:type="spellStart"/>
      <w:r>
        <w:rPr>
          <w:bCs/>
        </w:rPr>
        <w:t>AÕKS</w:t>
      </w:r>
      <w:r w:rsidR="00D4637B">
        <w:rPr>
          <w:bCs/>
        </w:rPr>
        <w:t>-</w:t>
      </w:r>
      <w:r>
        <w:rPr>
          <w:bCs/>
        </w:rPr>
        <w:t>i</w:t>
      </w:r>
      <w:proofErr w:type="spellEnd"/>
      <w:r>
        <w:rPr>
          <w:bCs/>
        </w:rPr>
        <w:t xml:space="preserve"> § 99 lõike 3</w:t>
      </w:r>
      <w:r w:rsidRPr="00C157CE">
        <w:rPr>
          <w:bCs/>
          <w:vertAlign w:val="superscript"/>
        </w:rPr>
        <w:t>1</w:t>
      </w:r>
      <w:r>
        <w:rPr>
          <w:bCs/>
        </w:rPr>
        <w:t xml:space="preserve"> kohaselt peatatakse õhusaasteluba </w:t>
      </w:r>
      <w:proofErr w:type="spellStart"/>
      <w:r>
        <w:rPr>
          <w:bCs/>
        </w:rPr>
        <w:t>KeÜS</w:t>
      </w:r>
      <w:r w:rsidR="00D4637B">
        <w:rPr>
          <w:bCs/>
        </w:rPr>
        <w:t>-</w:t>
      </w:r>
      <w:r w:rsidR="00DA3DFA">
        <w:rPr>
          <w:bCs/>
        </w:rPr>
        <w:t>i</w:t>
      </w:r>
      <w:proofErr w:type="spellEnd"/>
      <w:r>
        <w:rPr>
          <w:bCs/>
        </w:rPr>
        <w:t xml:space="preserve"> §</w:t>
      </w:r>
      <w:r w:rsidR="00102EB9">
        <w:rPr>
          <w:bCs/>
        </w:rPr>
        <w:t>-s</w:t>
      </w:r>
      <w:r>
        <w:rPr>
          <w:bCs/>
        </w:rPr>
        <w:t xml:space="preserve"> 61 </w:t>
      </w:r>
      <w:r w:rsidR="00102EB9">
        <w:rPr>
          <w:bCs/>
        </w:rPr>
        <w:t xml:space="preserve">sätestatud </w:t>
      </w:r>
      <w:r>
        <w:rPr>
          <w:bCs/>
        </w:rPr>
        <w:t>alustel ja korras.</w:t>
      </w:r>
    </w:p>
    <w:p w14:paraId="7DFF8F26" w14:textId="77777777" w:rsidR="00C60D31" w:rsidRDefault="00C60D31" w:rsidP="00C60D31">
      <w:pPr>
        <w:ind w:left="-15" w:right="49"/>
        <w:jc w:val="both"/>
        <w:rPr>
          <w:bCs/>
        </w:rPr>
      </w:pPr>
    </w:p>
    <w:p w14:paraId="50238F6D" w14:textId="7EC0EF37" w:rsidR="00C60D31" w:rsidRDefault="00C60D31" w:rsidP="00C60D31">
      <w:pPr>
        <w:ind w:left="-15" w:right="49"/>
        <w:jc w:val="both"/>
        <w:rPr>
          <w:bCs/>
        </w:rPr>
      </w:pPr>
      <w:r w:rsidRPr="008D1A7E">
        <w:rPr>
          <w:b/>
        </w:rPr>
        <w:t>Punktiga 1</w:t>
      </w:r>
      <w:r w:rsidR="00CD60A5">
        <w:rPr>
          <w:b/>
        </w:rPr>
        <w:t>3</w:t>
      </w:r>
      <w:r>
        <w:rPr>
          <w:b/>
        </w:rPr>
        <w:t xml:space="preserve"> </w:t>
      </w:r>
      <w:r w:rsidRPr="00F96A45">
        <w:rPr>
          <w:bCs/>
        </w:rPr>
        <w:t>täiendatakse</w:t>
      </w:r>
      <w:r>
        <w:rPr>
          <w:bCs/>
        </w:rPr>
        <w:t xml:space="preserve"> § 100 lõiget 1 tekstiosaga, mis sätestab, kes on keskkonnakaitseloa omaja </w:t>
      </w:r>
      <w:proofErr w:type="spellStart"/>
      <w:r w:rsidR="00102EB9">
        <w:rPr>
          <w:bCs/>
        </w:rPr>
        <w:t>AÕKS-i</w:t>
      </w:r>
      <w:proofErr w:type="spellEnd"/>
      <w:r>
        <w:rPr>
          <w:bCs/>
        </w:rPr>
        <w:t xml:space="preserve"> mõistes. Lisatava teksti kohaselt on keskkonnakaitseloa omaja lisaks õhusaasteloa ja keskkonnakompleksloa omajale ka isik, kelle tegevuse jaoks on § 80 lõike </w:t>
      </w:r>
      <w:r w:rsidR="00910580">
        <w:rPr>
          <w:bCs/>
        </w:rPr>
        <w:t>2</w:t>
      </w:r>
      <w:r>
        <w:rPr>
          <w:bCs/>
        </w:rPr>
        <w:t xml:space="preserve"> alusel nõutav registreering.</w:t>
      </w:r>
    </w:p>
    <w:p w14:paraId="7F4234B7" w14:textId="77777777" w:rsidR="00C60D31" w:rsidRDefault="00C60D31" w:rsidP="00C60D31">
      <w:pPr>
        <w:ind w:left="-15" w:right="49"/>
        <w:jc w:val="both"/>
        <w:rPr>
          <w:bCs/>
        </w:rPr>
      </w:pPr>
    </w:p>
    <w:p w14:paraId="29ED54CE" w14:textId="61275BA6" w:rsidR="00C60D31" w:rsidRDefault="00C60D31" w:rsidP="00C60D31">
      <w:pPr>
        <w:ind w:left="-15" w:right="49"/>
        <w:jc w:val="both"/>
        <w:rPr>
          <w:bCs/>
        </w:rPr>
      </w:pPr>
      <w:r w:rsidRPr="001437C1">
        <w:rPr>
          <w:b/>
        </w:rPr>
        <w:t>Punktiga 1</w:t>
      </w:r>
      <w:r w:rsidR="00CD60A5">
        <w:rPr>
          <w:b/>
        </w:rPr>
        <w:t>4</w:t>
      </w:r>
      <w:r w:rsidRPr="001437C1">
        <w:rPr>
          <w:b/>
        </w:rPr>
        <w:t xml:space="preserve"> </w:t>
      </w:r>
      <w:r w:rsidRPr="005E7C3F">
        <w:rPr>
          <w:bCs/>
        </w:rPr>
        <w:t>tunnistatakse kehtetuks</w:t>
      </w:r>
      <w:r>
        <w:rPr>
          <w:bCs/>
        </w:rPr>
        <w:t xml:space="preserve"> § 101 l</w:t>
      </w:r>
      <w:r w:rsidR="00102EB9">
        <w:rPr>
          <w:bCs/>
        </w:rPr>
        <w:t>õike</w:t>
      </w:r>
      <w:r>
        <w:rPr>
          <w:bCs/>
        </w:rPr>
        <w:t xml:space="preserve"> 1 punkt 3, milles sätestatakse, et keskkonnakaitseloa omaja peab teavitama</w:t>
      </w:r>
      <w:r w:rsidRPr="00950D98">
        <w:rPr>
          <w:rFonts w:ascii="Arial" w:hAnsi="Arial" w:cs="Arial"/>
          <w:color w:val="202020"/>
          <w:sz w:val="21"/>
          <w:szCs w:val="21"/>
          <w:shd w:val="clear" w:color="auto" w:fill="FFFFFF"/>
        </w:rPr>
        <w:t xml:space="preserve"> </w:t>
      </w:r>
      <w:r w:rsidRPr="00950D98">
        <w:rPr>
          <w:bCs/>
        </w:rPr>
        <w:t>kõigist kavandatavatest</w:t>
      </w:r>
      <w:r>
        <w:rPr>
          <w:bCs/>
        </w:rPr>
        <w:t xml:space="preserve"> muudatustest, mis võivad suurendada saasteainete heitkoguseid üle keskkonnakaitseloas sätestatu või halvendada oluliselt saasteainete hajumistingimusi välisõhus. Praktikas on selgunud, et </w:t>
      </w:r>
      <w:r w:rsidR="00102EB9">
        <w:rPr>
          <w:bCs/>
        </w:rPr>
        <w:t>see säte</w:t>
      </w:r>
      <w:r>
        <w:rPr>
          <w:bCs/>
        </w:rPr>
        <w:t xml:space="preserve"> ei täida eesmärki ega ole leidnud rakendust. Muudatuste planeerimisest teavitamine on formaalne tegevus, mis ei anna selgust planeeritavate muudatuste mõjust. Keskkonnakaitseloa andja ja kohalik omavalitsus saavad kaasa rääkida keskkonnakaitseloa muutmise taotluse menetluse</w:t>
      </w:r>
      <w:r w:rsidR="00102EB9">
        <w:rPr>
          <w:bCs/>
        </w:rPr>
        <w:t>s</w:t>
      </w:r>
      <w:r>
        <w:rPr>
          <w:bCs/>
        </w:rPr>
        <w:t>, kus ühtlasi hinnat</w:t>
      </w:r>
      <w:r w:rsidR="00102EB9">
        <w:rPr>
          <w:bCs/>
        </w:rPr>
        <w:t>akse</w:t>
      </w:r>
      <w:r>
        <w:rPr>
          <w:bCs/>
        </w:rPr>
        <w:t xml:space="preserve"> käitise mõju välisõhule põhjalikumalt.</w:t>
      </w:r>
    </w:p>
    <w:p w14:paraId="10DB3449" w14:textId="77777777" w:rsidR="00C60D31" w:rsidRDefault="00C60D31" w:rsidP="00C60D31">
      <w:pPr>
        <w:ind w:left="-15" w:right="49"/>
        <w:jc w:val="both"/>
        <w:rPr>
          <w:bCs/>
        </w:rPr>
      </w:pPr>
    </w:p>
    <w:p w14:paraId="44719901" w14:textId="4E136F9E" w:rsidR="00C60D31" w:rsidRDefault="00C60D31" w:rsidP="00C60D31">
      <w:pPr>
        <w:spacing w:after="4"/>
        <w:ind w:left="-5" w:right="51"/>
        <w:jc w:val="both"/>
        <w:rPr>
          <w:bCs/>
        </w:rPr>
      </w:pPr>
      <w:r w:rsidRPr="005241D8">
        <w:rPr>
          <w:b/>
        </w:rPr>
        <w:t>Punktiga 1</w:t>
      </w:r>
      <w:r w:rsidR="00CD60A5">
        <w:rPr>
          <w:b/>
        </w:rPr>
        <w:t>5</w:t>
      </w:r>
      <w:r w:rsidR="008E5FFF">
        <w:rPr>
          <w:b/>
        </w:rPr>
        <w:t xml:space="preserve"> </w:t>
      </w:r>
      <w:r>
        <w:rPr>
          <w:bCs/>
        </w:rPr>
        <w:t xml:space="preserve">täiendatakse § 101 lõike 4 sisu nii, et direktiivi artikli 8 lõikest 3 tulenev kohustus oleks selgemini seaduses sõnastatud. Täiendus muudab selgemaks </w:t>
      </w:r>
      <w:r w:rsidR="00032A70">
        <w:rPr>
          <w:bCs/>
        </w:rPr>
        <w:t>keskkonnakaitse</w:t>
      </w:r>
      <w:r>
        <w:rPr>
          <w:bCs/>
        </w:rPr>
        <w:t>loa andja õiguse nõuda käitajalt nõuete vastavuse tagamist võimalikult kiiresti.</w:t>
      </w:r>
    </w:p>
    <w:p w14:paraId="57E68A5E" w14:textId="77777777" w:rsidR="008D5186" w:rsidRDefault="008D5186" w:rsidP="00C60D31">
      <w:pPr>
        <w:spacing w:after="4"/>
        <w:ind w:left="-5" w:right="51"/>
        <w:jc w:val="both"/>
      </w:pPr>
    </w:p>
    <w:p w14:paraId="74CA16F8" w14:textId="5E34DE51" w:rsidR="008D5186" w:rsidRDefault="008D5186" w:rsidP="008D5186">
      <w:pPr>
        <w:spacing w:after="4"/>
        <w:ind w:left="-5" w:right="51"/>
        <w:jc w:val="both"/>
        <w:rPr>
          <w:color w:val="000000" w:themeColor="text1"/>
        </w:rPr>
      </w:pPr>
      <w:r w:rsidRPr="008D5186">
        <w:rPr>
          <w:b/>
          <w:bCs/>
        </w:rPr>
        <w:t>Punktiga 1</w:t>
      </w:r>
      <w:r w:rsidR="00CD60A5">
        <w:rPr>
          <w:b/>
          <w:bCs/>
        </w:rPr>
        <w:t>6</w:t>
      </w:r>
      <w:r>
        <w:t xml:space="preserve"> </w:t>
      </w:r>
      <w:r w:rsidRPr="008A6C89">
        <w:rPr>
          <w:color w:val="000000" w:themeColor="text1"/>
        </w:rPr>
        <w:t xml:space="preserve">asendatakse </w:t>
      </w:r>
      <w:r>
        <w:rPr>
          <w:bCs/>
        </w:rPr>
        <w:t>§</w:t>
      </w:r>
      <w:r>
        <w:rPr>
          <w:color w:val="000000" w:themeColor="text1"/>
        </w:rPr>
        <w:t xml:space="preserve"> 102 pealkirjas ja sama paragrahvi lõigetes 1, 4 ja 5 </w:t>
      </w:r>
      <w:r w:rsidRPr="008A6C89">
        <w:rPr>
          <w:color w:val="000000" w:themeColor="text1"/>
        </w:rPr>
        <w:t>sõna „õhusaasteluba</w:t>
      </w:r>
      <w:r>
        <w:rPr>
          <w:color w:val="000000" w:themeColor="text1"/>
        </w:rPr>
        <w:t>“</w:t>
      </w:r>
      <w:r w:rsidRPr="008A6C89">
        <w:rPr>
          <w:color w:val="000000" w:themeColor="text1"/>
        </w:rPr>
        <w:t xml:space="preserve"> sõnaga „keskkonnakaitseluba</w:t>
      </w:r>
      <w:r>
        <w:rPr>
          <w:color w:val="000000" w:themeColor="text1"/>
        </w:rPr>
        <w:t xml:space="preserve">“. </w:t>
      </w:r>
      <w:proofErr w:type="spellStart"/>
      <w:r>
        <w:rPr>
          <w:color w:val="000000" w:themeColor="text1"/>
        </w:rPr>
        <w:t>AÕKS-i</w:t>
      </w:r>
      <w:proofErr w:type="spellEnd"/>
      <w:r>
        <w:rPr>
          <w:color w:val="000000" w:themeColor="text1"/>
        </w:rPr>
        <w:t xml:space="preserve"> § 81 lõige 3 sätestab, et paikse heiteallika käitajale laienevad §-des 100 ja 102 sätestatud õigused ja kohustused ning </w:t>
      </w:r>
      <w:proofErr w:type="spellStart"/>
      <w:r>
        <w:rPr>
          <w:color w:val="000000" w:themeColor="text1"/>
        </w:rPr>
        <w:t>AÕKS-i</w:t>
      </w:r>
      <w:proofErr w:type="spellEnd"/>
      <w:r>
        <w:rPr>
          <w:color w:val="000000" w:themeColor="text1"/>
        </w:rPr>
        <w:t xml:space="preserve"> § 79 lõige 2 sätestab, et seaduses sätestatud nõudeid kohaldatakse ka keskkonnakompleksloa kohustusega käitisele, kui käitise tegevus on seotud saasteainete väljutamisega välisõhku. </w:t>
      </w:r>
      <w:proofErr w:type="spellStart"/>
      <w:r>
        <w:rPr>
          <w:color w:val="000000" w:themeColor="text1"/>
        </w:rPr>
        <w:t>AÕKS-i</w:t>
      </w:r>
      <w:proofErr w:type="spellEnd"/>
      <w:r>
        <w:rPr>
          <w:color w:val="000000" w:themeColor="text1"/>
        </w:rPr>
        <w:t xml:space="preserve"> § 102 pealkiri ning paragrahvi lõiked sõnastatakse nii, et paragrahv kohalduks ka registreeringu ja keskkonnakompleksloa omajale, mis kehtivas seaduses praegu puudub.</w:t>
      </w:r>
    </w:p>
    <w:p w14:paraId="07E0174B" w14:textId="77777777" w:rsidR="008D5186" w:rsidRPr="00EE5B82" w:rsidRDefault="008D5186" w:rsidP="008D5186">
      <w:pPr>
        <w:spacing w:after="4"/>
        <w:ind w:left="-5" w:right="51"/>
        <w:jc w:val="both"/>
      </w:pPr>
    </w:p>
    <w:p w14:paraId="3AEA3AA4" w14:textId="48C1D7DF" w:rsidR="008D5186" w:rsidRPr="00EE5B82" w:rsidRDefault="008D5186" w:rsidP="008D5186">
      <w:pPr>
        <w:spacing w:after="4"/>
        <w:ind w:left="-5" w:right="51"/>
        <w:jc w:val="both"/>
      </w:pPr>
      <w:r w:rsidRPr="00EE5B82">
        <w:t>Paragrahvi 106 lõi</w:t>
      </w:r>
      <w:r>
        <w:t>get</w:t>
      </w:r>
      <w:r w:rsidRPr="00EE5B82">
        <w:t xml:space="preserve"> 1 täiend</w:t>
      </w:r>
      <w:r>
        <w:t xml:space="preserve">atakse ja sätestatakse, et saasteaine lubatud heitkogus määratakse lisaks õhusaasteloale ka </w:t>
      </w:r>
      <w:r w:rsidRPr="00EE5B82">
        <w:t>keskkonnakompleksloa</w:t>
      </w:r>
      <w:r>
        <w:t>s</w:t>
      </w:r>
      <w:r w:rsidRPr="00EE5B82">
        <w:t xml:space="preserve"> ja registreeringu</w:t>
      </w:r>
      <w:r>
        <w:t xml:space="preserve">s. Lubatud heitkogus määratakse lõike 2 kohaselt selliselt, et </w:t>
      </w:r>
      <w:r w:rsidRPr="00F77EE9">
        <w:t>kõikidest käitise ühel tootmisterritooriumil paiknevatest heiteallikatest kokku välisõhku väljutatud saasteaine kogus ei põhjustaks saasteaine kohta § 47 lõigete 1 ja 2 alusel kehtestatud õhukvaliteedi piir- või sihtväärtuse ületamist väljaspool käitise tootmisterritooriumi</w:t>
      </w:r>
      <w:r>
        <w:t xml:space="preserve">. </w:t>
      </w:r>
      <w:r w:rsidRPr="00EE5B82">
        <w:t xml:space="preserve">Saasteaine lubatud heitkogus keskkonnakompleksloas määratakse </w:t>
      </w:r>
      <w:proofErr w:type="spellStart"/>
      <w:r>
        <w:t>KeÜS-i</w:t>
      </w:r>
      <w:proofErr w:type="spellEnd"/>
      <w:r w:rsidRPr="00EE5B82">
        <w:t xml:space="preserve"> § 53 lõike 3 alusel kehtestatud määruse kohaselt ja saasteaine lubatud heitkogus registreeringus määratakse </w:t>
      </w:r>
      <w:proofErr w:type="spellStart"/>
      <w:r w:rsidRPr="00EE5B82">
        <w:t>AÕKS</w:t>
      </w:r>
      <w:r>
        <w:t>-i</w:t>
      </w:r>
      <w:proofErr w:type="spellEnd"/>
      <w:r w:rsidRPr="00EE5B82">
        <w:t xml:space="preserve"> § 82 lõike 3 alusel kehtestatud määruse kohaselt.</w:t>
      </w:r>
      <w:r>
        <w:t xml:space="preserve"> </w:t>
      </w:r>
      <w:r w:rsidR="00613B9C" w:rsidRPr="00B1649C">
        <w:t>OÜ Eesti Keskkonnauuringute Keskus</w:t>
      </w:r>
      <w:r w:rsidR="00613B9C">
        <w:t xml:space="preserve"> </w:t>
      </w:r>
      <w:r>
        <w:t xml:space="preserve">mudeldustest selgus, et saasteainete õhukvaliteedi piir- ja sihtväärtuse ületamisi väljaspool käitise tootmisterritooriumi ei teki, mistõttu pole iga registreeringu väljastamise puhul vaja eraldi hinnata õhukvaliteedi piir- ja sihtväärtustele vastavust. Küll aga jäetakse loa andjale võimalus kahtluse ja vajaduse korral hajumisarvutusi nõuda. Kui õhusaasteloa künniseid tõstetakse ja loa kohustusest vabastatud käitised peavad oma tegevuse registreerima, siis on juba varem keskkonnaloa </w:t>
      </w:r>
      <w:r>
        <w:lastRenderedPageBreak/>
        <w:t>väljastamise protsessis saasteainete heitkogused ja tekkida võiv mõju hinnatud, mistõttu samade heitkoguste taotlemisel üldjuhul keskkonnamõju ei suurene. Küll aga on oluline, et käitaja vaatab registreeringut taotledes oma andmed üle ja vajaduse korral ajakohastab, kuna keskkonnaload on üldiselt tähtajatud ja väljastatud kümme või enam aastat tagasi. Käitaja kohustus on taotleda heitkoguseid selliselt, et need vastaksid õhukvaliteedi piir- ja sihtväärtustele. Saasteainete heitkoguste järgimine on käitaja vastutus, kuna riik on andnud käitajale õiguse (reguleeritud tegevusega) viia keskkonda saasteaineid. Registreeringu omaja kohustus on tagada, et tema tegevus vastaks registreeringus sätestatud tingimustele.</w:t>
      </w:r>
    </w:p>
    <w:p w14:paraId="550795F3" w14:textId="77777777" w:rsidR="00C60D31" w:rsidRDefault="00C60D31" w:rsidP="00C60D31">
      <w:pPr>
        <w:spacing w:after="4"/>
        <w:ind w:left="-5" w:right="51"/>
        <w:jc w:val="both"/>
      </w:pPr>
    </w:p>
    <w:p w14:paraId="34E6A6F5" w14:textId="4D09B7E1" w:rsidR="00830B05" w:rsidRPr="00B872D0" w:rsidRDefault="00C60D31" w:rsidP="00830B05">
      <w:pPr>
        <w:ind w:left="-15" w:right="49"/>
        <w:jc w:val="both"/>
        <w:rPr>
          <w:bCs/>
        </w:rPr>
      </w:pPr>
      <w:r w:rsidRPr="00636EFB">
        <w:rPr>
          <w:b/>
        </w:rPr>
        <w:t>Punktiga 1</w:t>
      </w:r>
      <w:r w:rsidR="00CD60A5">
        <w:rPr>
          <w:b/>
        </w:rPr>
        <w:t>7</w:t>
      </w:r>
      <w:r>
        <w:rPr>
          <w:bCs/>
        </w:rPr>
        <w:t xml:space="preserve"> </w:t>
      </w:r>
      <w:r w:rsidR="00830B05" w:rsidRPr="00B872D0">
        <w:rPr>
          <w:bCs/>
        </w:rPr>
        <w:t>asendatakse § 102 lõikes 2 „loa“ mõiste „keskkonnakaitseloa“ mõistega, et seaduses oleks ühesugune mõiste kasutus. Täpsustuse kohaselt peab ka registreeringu omaja tagama Keskkonnaametile lõikes 1 nimetatud dokumentide kättesaadavuse.</w:t>
      </w:r>
    </w:p>
    <w:p w14:paraId="567C399C" w14:textId="77777777" w:rsidR="00C60D31" w:rsidRDefault="00C60D31" w:rsidP="00C60D31">
      <w:pPr>
        <w:ind w:left="-15" w:right="49"/>
        <w:jc w:val="both"/>
        <w:rPr>
          <w:bCs/>
        </w:rPr>
      </w:pPr>
    </w:p>
    <w:p w14:paraId="76BAE7A4" w14:textId="1743B073" w:rsidR="00C60D31" w:rsidRDefault="00C60D31" w:rsidP="00C60D31">
      <w:pPr>
        <w:ind w:left="-15" w:right="49"/>
        <w:jc w:val="both"/>
      </w:pPr>
      <w:r w:rsidRPr="07D417AE">
        <w:rPr>
          <w:b/>
          <w:bCs/>
        </w:rPr>
        <w:t xml:space="preserve">Punktiga </w:t>
      </w:r>
      <w:r w:rsidR="00453C02" w:rsidRPr="07D417AE">
        <w:rPr>
          <w:b/>
          <w:bCs/>
        </w:rPr>
        <w:t>1</w:t>
      </w:r>
      <w:r w:rsidR="00CD60A5" w:rsidRPr="07D417AE">
        <w:rPr>
          <w:b/>
          <w:bCs/>
        </w:rPr>
        <w:t>8</w:t>
      </w:r>
      <w:r>
        <w:t xml:space="preserve"> muudetakse 102 lõiget 2</w:t>
      </w:r>
      <w:r w:rsidRPr="07D417AE">
        <w:rPr>
          <w:vertAlign w:val="superscript"/>
        </w:rPr>
        <w:t>1</w:t>
      </w:r>
      <w:r>
        <w:t xml:space="preserve"> selgemaks, et käitajal lasuks seireandmete sisestamise ja esitamise kohustus keskkonnaotsuste infosüsteemi keskkonna</w:t>
      </w:r>
      <w:r w:rsidR="00615F45">
        <w:t>kaitse</w:t>
      </w:r>
      <w:r>
        <w:t xml:space="preserve">loas sätestatu kohaselt. Kui </w:t>
      </w:r>
      <w:r w:rsidR="001D0CC5">
        <w:t xml:space="preserve">käitaja on </w:t>
      </w:r>
      <w:r>
        <w:t>seireandmed sisesta</w:t>
      </w:r>
      <w:r w:rsidR="001D0CC5">
        <w:t>n</w:t>
      </w:r>
      <w:r>
        <w:t xml:space="preserve">ud keskkonnaotsuste süsteemi </w:t>
      </w:r>
      <w:commentRangeStart w:id="76"/>
      <w:r>
        <w:t>tärkandmetena</w:t>
      </w:r>
      <w:commentRangeEnd w:id="76"/>
      <w:r>
        <w:commentReference w:id="76"/>
      </w:r>
      <w:r>
        <w:t xml:space="preserve">, seab </w:t>
      </w:r>
      <w:r w:rsidR="0069084D">
        <w:t xml:space="preserve">see </w:t>
      </w:r>
      <w:r>
        <w:t xml:space="preserve">sisestatud andmete õigsuse </w:t>
      </w:r>
      <w:r w:rsidR="00E47200">
        <w:t xml:space="preserve">eest </w:t>
      </w:r>
      <w:r>
        <w:t>vastutuse käitajale. Lisaks võimaldavad tärkandmed seireandmete töötlust ja lihtsustavad süsteemis andmete kontrolli.</w:t>
      </w:r>
    </w:p>
    <w:p w14:paraId="7B5573D6" w14:textId="77777777" w:rsidR="00C60D31" w:rsidRDefault="00C60D31" w:rsidP="00C60D31">
      <w:pPr>
        <w:ind w:left="-15" w:right="49"/>
        <w:jc w:val="both"/>
        <w:rPr>
          <w:bCs/>
        </w:rPr>
      </w:pPr>
    </w:p>
    <w:p w14:paraId="1849E34A" w14:textId="6AB44FE6" w:rsidR="00C60D31" w:rsidRDefault="00C60D31" w:rsidP="00C60D31">
      <w:pPr>
        <w:ind w:left="-15" w:right="49"/>
        <w:jc w:val="both"/>
        <w:rPr>
          <w:bCs/>
        </w:rPr>
      </w:pPr>
      <w:r w:rsidRPr="001437C1">
        <w:rPr>
          <w:b/>
        </w:rPr>
        <w:t xml:space="preserve">Punktiga </w:t>
      </w:r>
      <w:r w:rsidR="00CD60A5">
        <w:rPr>
          <w:b/>
        </w:rPr>
        <w:t>19</w:t>
      </w:r>
      <w:r>
        <w:rPr>
          <w:b/>
        </w:rPr>
        <w:t xml:space="preserve"> </w:t>
      </w:r>
      <w:r w:rsidRPr="005E7C3F">
        <w:rPr>
          <w:bCs/>
        </w:rPr>
        <w:t>tunnistatakse kehtetuks</w:t>
      </w:r>
      <w:r>
        <w:rPr>
          <w:bCs/>
        </w:rPr>
        <w:t xml:space="preserve"> § 102 lõige 3. Lõike 3 punkti 1 sisu on viidud üle sama paragrahvi lõikesse 2</w:t>
      </w:r>
      <w:r w:rsidRPr="00662530">
        <w:rPr>
          <w:bCs/>
          <w:vertAlign w:val="superscript"/>
        </w:rPr>
        <w:t>1</w:t>
      </w:r>
      <w:r>
        <w:rPr>
          <w:bCs/>
        </w:rPr>
        <w:t xml:space="preserve">. Lõike 3 punktis 2 sätestatud teavitamiskohustus on seotud keskkonnaloa andmete muutmisega ja eeldab </w:t>
      </w:r>
      <w:proofErr w:type="spellStart"/>
      <w:r>
        <w:rPr>
          <w:bCs/>
        </w:rPr>
        <w:t>KeÜS</w:t>
      </w:r>
      <w:r w:rsidR="00D4637B">
        <w:rPr>
          <w:bCs/>
        </w:rPr>
        <w:t>-</w:t>
      </w:r>
      <w:r w:rsidR="00DA3DFA">
        <w:rPr>
          <w:bCs/>
        </w:rPr>
        <w:t>i</w:t>
      </w:r>
      <w:proofErr w:type="spellEnd"/>
      <w:r>
        <w:rPr>
          <w:bCs/>
        </w:rPr>
        <w:t xml:space="preserve"> § 60 lõike 2 ja </w:t>
      </w:r>
      <w:proofErr w:type="spellStart"/>
      <w:r>
        <w:rPr>
          <w:bCs/>
        </w:rPr>
        <w:t>AÕKS</w:t>
      </w:r>
      <w:r w:rsidR="00D4637B">
        <w:rPr>
          <w:bCs/>
        </w:rPr>
        <w:t>-</w:t>
      </w:r>
      <w:r w:rsidR="00DA3DFA">
        <w:rPr>
          <w:bCs/>
        </w:rPr>
        <w:t>i</w:t>
      </w:r>
      <w:proofErr w:type="spellEnd"/>
      <w:r>
        <w:rPr>
          <w:bCs/>
        </w:rPr>
        <w:t xml:space="preserve"> § 86</w:t>
      </w:r>
      <w:r w:rsidRPr="00B06D33">
        <w:rPr>
          <w:bCs/>
          <w:vertAlign w:val="superscript"/>
        </w:rPr>
        <w:t>1</w:t>
      </w:r>
      <w:r>
        <w:rPr>
          <w:bCs/>
        </w:rPr>
        <w:t xml:space="preserve"> lõike 2 kohaselt ühise taotluse esitamist. Punktis 2 sätestatud teavitamiskohustus ilma taotluseta on formaalne tegevus </w:t>
      </w:r>
      <w:r w:rsidR="00E47200">
        <w:rPr>
          <w:bCs/>
        </w:rPr>
        <w:t>ega</w:t>
      </w:r>
      <w:r>
        <w:rPr>
          <w:bCs/>
        </w:rPr>
        <w:t xml:space="preserve"> ole keskkonnakaitseloa andmete muutmise aluseks, mistõttu ei täida teavitamine eesmärki.</w:t>
      </w:r>
    </w:p>
    <w:p w14:paraId="65A13BD0" w14:textId="77777777" w:rsidR="00C60D31" w:rsidRDefault="00C60D31" w:rsidP="00C60D31">
      <w:pPr>
        <w:ind w:left="-15" w:right="49"/>
        <w:jc w:val="both"/>
        <w:rPr>
          <w:bCs/>
        </w:rPr>
      </w:pPr>
    </w:p>
    <w:p w14:paraId="758081A9" w14:textId="5E224435" w:rsidR="00C60D31" w:rsidRDefault="00C60D31" w:rsidP="00C60D31">
      <w:pPr>
        <w:ind w:left="-15" w:right="49"/>
        <w:jc w:val="both"/>
        <w:rPr>
          <w:bCs/>
        </w:rPr>
      </w:pPr>
      <w:r w:rsidRPr="00BC3AD4">
        <w:rPr>
          <w:b/>
        </w:rPr>
        <w:t>Punktiga 2</w:t>
      </w:r>
      <w:r w:rsidR="00CD60A5">
        <w:rPr>
          <w:b/>
        </w:rPr>
        <w:t>0</w:t>
      </w:r>
      <w:r w:rsidRPr="00BC3AD4">
        <w:rPr>
          <w:b/>
        </w:rPr>
        <w:t xml:space="preserve"> </w:t>
      </w:r>
      <w:r>
        <w:rPr>
          <w:bCs/>
        </w:rPr>
        <w:t>täpsustatakse § 102 lõikes 4 sätestatud tingimusi. Lõikes 4 sätestatakse</w:t>
      </w:r>
      <w:r w:rsidR="00E47200">
        <w:rPr>
          <w:bCs/>
        </w:rPr>
        <w:t>,</w:t>
      </w:r>
      <w:r>
        <w:rPr>
          <w:bCs/>
        </w:rPr>
        <w:t xml:space="preserve"> millistel juhtudel on käitaja kohustatud võimalikult kiiresti esitama Keskkonnaametile nõutavad andmed. Andmed tuleb käitajal </w:t>
      </w:r>
      <w:r w:rsidR="00E47200">
        <w:rPr>
          <w:bCs/>
        </w:rPr>
        <w:t xml:space="preserve">esitada </w:t>
      </w:r>
      <w:r>
        <w:rPr>
          <w:bCs/>
        </w:rPr>
        <w:t>lisaks keskkonnakaitseloa andmiseks, muutmiseks ja kehtetuks tunnistamiseks ka peatamiseks.</w:t>
      </w:r>
    </w:p>
    <w:p w14:paraId="5DFB2E33" w14:textId="77777777" w:rsidR="00C60D31" w:rsidRDefault="00C60D31" w:rsidP="00C60D31">
      <w:pPr>
        <w:ind w:left="-15" w:right="49"/>
        <w:jc w:val="both"/>
        <w:rPr>
          <w:bCs/>
        </w:rPr>
      </w:pPr>
    </w:p>
    <w:p w14:paraId="08283379" w14:textId="7B06546D" w:rsidR="00C60D31" w:rsidRDefault="00C60D31" w:rsidP="00C60D31">
      <w:pPr>
        <w:ind w:left="-15" w:right="49"/>
        <w:jc w:val="both"/>
      </w:pPr>
      <w:r w:rsidRPr="07D417AE">
        <w:rPr>
          <w:b/>
          <w:bCs/>
        </w:rPr>
        <w:t>Punktiga 2</w:t>
      </w:r>
      <w:r w:rsidR="00CD60A5" w:rsidRPr="07D417AE">
        <w:rPr>
          <w:b/>
          <w:bCs/>
        </w:rPr>
        <w:t>1</w:t>
      </w:r>
      <w:r>
        <w:t xml:space="preserve"> asendatakse 6. peatüki pealkirjas „keskkonnaloa</w:t>
      </w:r>
      <w:r w:rsidR="005A7C16">
        <w:t xml:space="preserve"> </w:t>
      </w:r>
      <w:r w:rsidR="00BB2010">
        <w:t xml:space="preserve">omaja </w:t>
      </w:r>
      <w:r w:rsidR="005A7C16">
        <w:t xml:space="preserve">ja registreerimiskohustusega </w:t>
      </w:r>
      <w:r w:rsidR="00BB2010">
        <w:t>käitise</w:t>
      </w:r>
      <w:r w:rsidR="00E47200">
        <w:t>“</w:t>
      </w:r>
      <w:r>
        <w:t xml:space="preserve"> mõiste „keskkonnakaitseloa</w:t>
      </w:r>
      <w:r w:rsidR="00E47200">
        <w:t>“</w:t>
      </w:r>
      <w:r>
        <w:t xml:space="preserve"> mõistega, et seaduses oleks mõiste kasutus</w:t>
      </w:r>
      <w:r w:rsidR="00E47200">
        <w:t xml:space="preserve"> ühesugune</w:t>
      </w:r>
      <w:r>
        <w:t xml:space="preserve">. </w:t>
      </w:r>
      <w:commentRangeStart w:id="77"/>
      <w:r>
        <w:t xml:space="preserve">Keskkonnakaitseloa mõiste </w:t>
      </w:r>
      <w:r w:rsidR="00E47200">
        <w:t>sisaldab</w:t>
      </w:r>
      <w:r>
        <w:t xml:space="preserve"> seaduses </w:t>
      </w:r>
      <w:r w:rsidR="008E5FFF">
        <w:t xml:space="preserve">ka </w:t>
      </w:r>
      <w:r>
        <w:t>registreerimiskohustusega käitist</w:t>
      </w:r>
      <w:commentRangeEnd w:id="77"/>
      <w:r>
        <w:commentReference w:id="77"/>
      </w:r>
      <w:r>
        <w:t>, mistõttu eemaldatakse pealkirjast kordus ja muudetakse pealkiri selgemaks ja arusaadavamaks.</w:t>
      </w:r>
    </w:p>
    <w:p w14:paraId="094B4D60" w14:textId="77777777" w:rsidR="00C60D31" w:rsidRDefault="00C60D31" w:rsidP="00C60D31">
      <w:pPr>
        <w:ind w:left="-15" w:right="49"/>
        <w:jc w:val="both"/>
        <w:rPr>
          <w:bCs/>
        </w:rPr>
      </w:pPr>
    </w:p>
    <w:p w14:paraId="28E419FE" w14:textId="40E5EE5A" w:rsidR="00C60D31" w:rsidRDefault="00C60D31" w:rsidP="00C60D31">
      <w:pPr>
        <w:ind w:left="-15" w:right="49"/>
        <w:jc w:val="both"/>
      </w:pPr>
      <w:r w:rsidRPr="07D417AE">
        <w:rPr>
          <w:b/>
          <w:bCs/>
        </w:rPr>
        <w:t>Punktiga 2</w:t>
      </w:r>
      <w:r w:rsidR="00CD60A5" w:rsidRPr="07D417AE">
        <w:rPr>
          <w:b/>
          <w:bCs/>
        </w:rPr>
        <w:t>2</w:t>
      </w:r>
      <w:r>
        <w:t xml:space="preserve"> tunnistatakse kehtetuks § 128, mis sätestab registreerimiskohustusega käitajale välisõhu saastamisega seotud aastaaruande esitamise sisu ning volitusnormi registreerimiskohustusega käitajale välisõhu aastaaruande andmekoosseisu ja esitamise korda reguleeriva määruse kehtestamiseks. </w:t>
      </w:r>
      <w:r w:rsidR="00E47200">
        <w:t>E</w:t>
      </w:r>
      <w:r>
        <w:t>elnõu kohaselt esitab keskkonnakaitseloa omaja</w:t>
      </w:r>
      <w:r w:rsidR="00E47200">
        <w:t>,</w:t>
      </w:r>
      <w:r>
        <w:t xml:space="preserve"> sh registreeringu omaja</w:t>
      </w:r>
      <w:r w:rsidR="0069084D">
        <w:t>,</w:t>
      </w:r>
      <w:r>
        <w:t xml:space="preserve"> välisõhu saastamisega seotud aastaaruande </w:t>
      </w:r>
      <w:commentRangeStart w:id="78"/>
      <w:r>
        <w:t>§ 127</w:t>
      </w:r>
      <w:r w:rsidR="00E47200">
        <w:t xml:space="preserve"> kohaselt</w:t>
      </w:r>
      <w:r>
        <w:t>.</w:t>
      </w:r>
      <w:commentRangeEnd w:id="78"/>
      <w:r>
        <w:commentReference w:id="78"/>
      </w:r>
    </w:p>
    <w:p w14:paraId="51C5EF01" w14:textId="77777777" w:rsidR="00C60D31" w:rsidRDefault="00C60D31" w:rsidP="00C60D31">
      <w:pPr>
        <w:ind w:left="-15" w:right="49"/>
        <w:jc w:val="both"/>
        <w:rPr>
          <w:bCs/>
        </w:rPr>
      </w:pPr>
    </w:p>
    <w:p w14:paraId="316EC903" w14:textId="254F82F3" w:rsidR="00C60D31" w:rsidRPr="00B11CDC" w:rsidRDefault="00C60D31" w:rsidP="00C60D31">
      <w:pPr>
        <w:ind w:left="-15" w:right="49"/>
        <w:jc w:val="both"/>
        <w:rPr>
          <w:bCs/>
        </w:rPr>
      </w:pPr>
      <w:r w:rsidRPr="00B11CDC">
        <w:rPr>
          <w:b/>
        </w:rPr>
        <w:t>Punktiga 2</w:t>
      </w:r>
      <w:r w:rsidR="00CD60A5">
        <w:rPr>
          <w:b/>
        </w:rPr>
        <w:t>3</w:t>
      </w:r>
      <w:r w:rsidRPr="00B11CDC">
        <w:rPr>
          <w:bCs/>
        </w:rPr>
        <w:t xml:space="preserve"> täiendatakse § 228 pealkirja, et pealkiri oleks vastavuses sama paragrahvi lõike 1 sisuga.</w:t>
      </w:r>
    </w:p>
    <w:p w14:paraId="02225528" w14:textId="77777777" w:rsidR="00C60D31" w:rsidRPr="00B11CDC" w:rsidRDefault="00C60D31" w:rsidP="00C60D31">
      <w:pPr>
        <w:spacing w:line="259" w:lineRule="auto"/>
        <w:jc w:val="both"/>
      </w:pPr>
    </w:p>
    <w:p w14:paraId="7A298392" w14:textId="46510F45" w:rsidR="00C60D31" w:rsidRPr="00B11CDC" w:rsidRDefault="00C60D31" w:rsidP="00C60D31">
      <w:pPr>
        <w:ind w:left="-15" w:right="49"/>
        <w:jc w:val="both"/>
        <w:rPr>
          <w:bCs/>
        </w:rPr>
      </w:pPr>
      <w:r w:rsidRPr="00B11CDC">
        <w:rPr>
          <w:b/>
          <w:bCs/>
        </w:rPr>
        <w:t>Punktiga 2</w:t>
      </w:r>
      <w:r w:rsidR="00CD60A5">
        <w:rPr>
          <w:b/>
          <w:bCs/>
        </w:rPr>
        <w:t>4</w:t>
      </w:r>
      <w:r w:rsidRPr="00B11CDC">
        <w:t xml:space="preserve"> </w:t>
      </w:r>
      <w:r w:rsidRPr="00B11CDC">
        <w:rPr>
          <w:bCs/>
        </w:rPr>
        <w:t>asendatakse § 229 pealkirjas ja lõikes 1 tekstiosa „õhusaasteloa omaja, keskkonnakompleksloa omaja või registreerimiskohustusega käitaja</w:t>
      </w:r>
      <w:r w:rsidR="00E47200">
        <w:rPr>
          <w:bCs/>
        </w:rPr>
        <w:t>“</w:t>
      </w:r>
      <w:r w:rsidRPr="00B11CDC">
        <w:rPr>
          <w:bCs/>
        </w:rPr>
        <w:t xml:space="preserve"> sõnadega „keskkonnakaitseloa omaja</w:t>
      </w:r>
      <w:r w:rsidR="00E47200">
        <w:rPr>
          <w:bCs/>
        </w:rPr>
        <w:t>“</w:t>
      </w:r>
      <w:r w:rsidRPr="00B11CDC">
        <w:rPr>
          <w:bCs/>
        </w:rPr>
        <w:t>, et seaduses oleks mõiste kasutus</w:t>
      </w:r>
      <w:r w:rsidR="00E47200">
        <w:rPr>
          <w:bCs/>
        </w:rPr>
        <w:t xml:space="preserve"> ühesugune</w:t>
      </w:r>
      <w:r w:rsidRPr="00B11CDC">
        <w:rPr>
          <w:bCs/>
        </w:rPr>
        <w:t>.</w:t>
      </w:r>
    </w:p>
    <w:p w14:paraId="25A9600B" w14:textId="77777777" w:rsidR="00C60D31" w:rsidRPr="00B11CDC" w:rsidRDefault="00C60D31" w:rsidP="00C60D31">
      <w:pPr>
        <w:ind w:left="-15" w:right="49"/>
        <w:jc w:val="both"/>
      </w:pPr>
    </w:p>
    <w:p w14:paraId="6DD6550B" w14:textId="255F2B55" w:rsidR="00C60D31" w:rsidRDefault="00C60D31" w:rsidP="00C60D31">
      <w:pPr>
        <w:ind w:left="-15" w:right="49"/>
        <w:jc w:val="both"/>
      </w:pPr>
      <w:r w:rsidRPr="00B11CDC">
        <w:rPr>
          <w:b/>
          <w:bCs/>
        </w:rPr>
        <w:t>Punktiga 2</w:t>
      </w:r>
      <w:r w:rsidR="00CD60A5">
        <w:rPr>
          <w:b/>
          <w:bCs/>
        </w:rPr>
        <w:t>5</w:t>
      </w:r>
      <w:r w:rsidRPr="00B11CDC">
        <w:t xml:space="preserve"> täiendatakse § 230 lõiget 1 sõnaga „registreering</w:t>
      </w:r>
      <w:r w:rsidR="00E47200">
        <w:t>“</w:t>
      </w:r>
      <w:r w:rsidRPr="00B11CDC">
        <w:t xml:space="preserve">. Lõikes 1 sätestatakse, et kui õhusaasteloale lisaks ka registreering nõuab saasteainete püüdmist või töötamine </w:t>
      </w:r>
      <w:r w:rsidRPr="00B11CDC">
        <w:lastRenderedPageBreak/>
        <w:t>püüdeseadmega on kavandatud ehitusprojektis</w:t>
      </w:r>
      <w:r w:rsidR="004A0966">
        <w:t>,</w:t>
      </w:r>
      <w:r w:rsidRPr="00B11CDC">
        <w:t xml:space="preserve"> siis töötamine püüdeseadmeta või rikkis püüdeseadmega on karistatav.</w:t>
      </w:r>
    </w:p>
    <w:p w14:paraId="2AAF6166" w14:textId="77777777" w:rsidR="00930562" w:rsidRDefault="00930562" w:rsidP="00C60D31">
      <w:pPr>
        <w:ind w:left="-15" w:right="49"/>
        <w:jc w:val="both"/>
      </w:pPr>
    </w:p>
    <w:p w14:paraId="6D3D4666" w14:textId="69C623D9" w:rsidR="00E143A8" w:rsidRDefault="00A213E7" w:rsidP="00C60D31">
      <w:pPr>
        <w:ind w:left="-15" w:right="49"/>
        <w:jc w:val="both"/>
      </w:pPr>
      <w:r w:rsidRPr="00EA016C">
        <w:rPr>
          <w:b/>
          <w:bCs/>
        </w:rPr>
        <w:t>Punktiga 2</w:t>
      </w:r>
      <w:r w:rsidR="00CD60A5">
        <w:rPr>
          <w:b/>
          <w:bCs/>
        </w:rPr>
        <w:t>6</w:t>
      </w:r>
      <w:r w:rsidR="00EA016C" w:rsidRPr="00EA016C">
        <w:rPr>
          <w:b/>
          <w:bCs/>
        </w:rPr>
        <w:t xml:space="preserve"> </w:t>
      </w:r>
      <w:r w:rsidR="009C4060" w:rsidRPr="009C4060">
        <w:t>täiendatakse</w:t>
      </w:r>
      <w:r w:rsidR="009C4060">
        <w:t xml:space="preserve"> seadust §-ga 252</w:t>
      </w:r>
      <w:r w:rsidR="009C4060" w:rsidRPr="009C4060">
        <w:rPr>
          <w:vertAlign w:val="superscript"/>
        </w:rPr>
        <w:t>1</w:t>
      </w:r>
      <w:r w:rsidR="009C4060">
        <w:t>. Paragrahvis sätestatakse kehtiva keskkonnaloa kehtetuks tunnistamise ja tegevuse registreerimise tähtajad ja kord</w:t>
      </w:r>
      <w:r w:rsidR="00E143A8" w:rsidRPr="00E143A8">
        <w:t>.</w:t>
      </w:r>
    </w:p>
    <w:p w14:paraId="23351790" w14:textId="77777777" w:rsidR="009C4060" w:rsidRDefault="009C4060" w:rsidP="00C60D31">
      <w:pPr>
        <w:ind w:left="-15" w:right="49"/>
        <w:jc w:val="both"/>
      </w:pPr>
    </w:p>
    <w:p w14:paraId="0DFB03BD" w14:textId="06D47506" w:rsidR="009C4060" w:rsidRDefault="009C4060" w:rsidP="00C60D31">
      <w:pPr>
        <w:ind w:left="-15" w:right="49"/>
        <w:jc w:val="both"/>
        <w:rPr>
          <w:color w:val="000000" w:themeColor="text1"/>
        </w:rPr>
      </w:pPr>
      <w:r w:rsidRPr="0002610B">
        <w:rPr>
          <w:color w:val="000000" w:themeColor="text1"/>
        </w:rPr>
        <w:t xml:space="preserve">Lõikes 1 </w:t>
      </w:r>
      <w:r w:rsidR="00124E0D" w:rsidRPr="0002610B">
        <w:rPr>
          <w:color w:val="000000" w:themeColor="text1"/>
        </w:rPr>
        <w:t>sätestatakse</w:t>
      </w:r>
      <w:r w:rsidR="00763E45" w:rsidRPr="0002610B">
        <w:rPr>
          <w:color w:val="000000" w:themeColor="text1"/>
        </w:rPr>
        <w:t xml:space="preserve"> keskkonnaloalt ülemineku kohustus</w:t>
      </w:r>
      <w:r w:rsidR="00AB3C2C">
        <w:rPr>
          <w:color w:val="000000" w:themeColor="text1"/>
        </w:rPr>
        <w:t xml:space="preserve"> neile, </w:t>
      </w:r>
      <w:r w:rsidR="0075023D">
        <w:rPr>
          <w:color w:val="000000" w:themeColor="text1"/>
        </w:rPr>
        <w:t xml:space="preserve">kellel puudub loa omamise kohustus, </w:t>
      </w:r>
      <w:r w:rsidR="00E47200">
        <w:rPr>
          <w:color w:val="000000" w:themeColor="text1"/>
        </w:rPr>
        <w:t>neile</w:t>
      </w:r>
      <w:r w:rsidR="0075023D">
        <w:rPr>
          <w:color w:val="000000" w:themeColor="text1"/>
        </w:rPr>
        <w:t xml:space="preserve"> kehtib registreerimise kohustus</w:t>
      </w:r>
      <w:r w:rsidR="00763E45" w:rsidRPr="0002610B">
        <w:rPr>
          <w:color w:val="000000" w:themeColor="text1"/>
        </w:rPr>
        <w:t xml:space="preserve"> </w:t>
      </w:r>
      <w:r w:rsidR="00E47200">
        <w:rPr>
          <w:color w:val="000000" w:themeColor="text1"/>
        </w:rPr>
        <w:t>kahe</w:t>
      </w:r>
      <w:r w:rsidR="0002610B" w:rsidRPr="0002610B">
        <w:rPr>
          <w:color w:val="000000" w:themeColor="text1"/>
        </w:rPr>
        <w:t xml:space="preserve"> aasta jooksul pärast sätte jõustumist.</w:t>
      </w:r>
    </w:p>
    <w:p w14:paraId="74C8C85C" w14:textId="77777777" w:rsidR="006947B0" w:rsidRDefault="006947B0" w:rsidP="00C60D31">
      <w:pPr>
        <w:ind w:left="-15" w:right="49"/>
        <w:jc w:val="both"/>
        <w:rPr>
          <w:color w:val="000000" w:themeColor="text1"/>
        </w:rPr>
      </w:pPr>
    </w:p>
    <w:p w14:paraId="126A7FCE" w14:textId="2A13012E" w:rsidR="006947B0" w:rsidRDefault="006947B0" w:rsidP="00C60D31">
      <w:pPr>
        <w:ind w:left="-15" w:right="49"/>
        <w:jc w:val="both"/>
        <w:rPr>
          <w:color w:val="000000" w:themeColor="text1"/>
        </w:rPr>
      </w:pPr>
      <w:r>
        <w:rPr>
          <w:color w:val="000000" w:themeColor="text1"/>
        </w:rPr>
        <w:t xml:space="preserve">Lõikes 2 </w:t>
      </w:r>
      <w:r w:rsidR="00911C2D">
        <w:rPr>
          <w:color w:val="000000" w:themeColor="text1"/>
        </w:rPr>
        <w:t>sätestatakse haldus</w:t>
      </w:r>
      <w:r w:rsidR="0069084D">
        <w:rPr>
          <w:color w:val="000000" w:themeColor="text1"/>
        </w:rPr>
        <w:t>asutusele</w:t>
      </w:r>
      <w:r w:rsidR="00911C2D">
        <w:rPr>
          <w:color w:val="000000" w:themeColor="text1"/>
        </w:rPr>
        <w:t xml:space="preserve"> </w:t>
      </w:r>
      <w:r w:rsidR="00CC5508">
        <w:rPr>
          <w:color w:val="000000" w:themeColor="text1"/>
        </w:rPr>
        <w:t>võimalus</w:t>
      </w:r>
      <w:r w:rsidR="00911C2D">
        <w:rPr>
          <w:color w:val="000000" w:themeColor="text1"/>
        </w:rPr>
        <w:t xml:space="preserve"> </w:t>
      </w:r>
      <w:r w:rsidR="002D25CF">
        <w:rPr>
          <w:color w:val="000000" w:themeColor="text1"/>
        </w:rPr>
        <w:t>keskkonnaluba osaliselt või täielikult kehtetuks tunnistada ja tegevus</w:t>
      </w:r>
      <w:r w:rsidR="00480A1C">
        <w:rPr>
          <w:color w:val="000000" w:themeColor="text1"/>
        </w:rPr>
        <w:t xml:space="preserve"> </w:t>
      </w:r>
      <w:r w:rsidR="00911C2D">
        <w:rPr>
          <w:color w:val="000000" w:themeColor="text1"/>
        </w:rPr>
        <w:t>registreeri</w:t>
      </w:r>
      <w:r w:rsidR="002D25CF">
        <w:rPr>
          <w:color w:val="000000" w:themeColor="text1"/>
        </w:rPr>
        <w:t>da</w:t>
      </w:r>
      <w:r w:rsidR="00480A1C">
        <w:rPr>
          <w:color w:val="000000" w:themeColor="text1"/>
        </w:rPr>
        <w:t xml:space="preserve"> (millel puudub loa omamise kohustus, kuid kehtib registreerimise kohustus), </w:t>
      </w:r>
      <w:r w:rsidR="002D25CF">
        <w:rPr>
          <w:color w:val="000000" w:themeColor="text1"/>
        </w:rPr>
        <w:t>kui luba on ajakohastatud ja vastab</w:t>
      </w:r>
      <w:r w:rsidR="00ED2C8C">
        <w:rPr>
          <w:color w:val="000000" w:themeColor="text1"/>
        </w:rPr>
        <w:t xml:space="preserve"> </w:t>
      </w:r>
      <w:proofErr w:type="spellStart"/>
      <w:r w:rsidR="00480A1C">
        <w:rPr>
          <w:color w:val="000000" w:themeColor="text1"/>
        </w:rPr>
        <w:t>AÕKS</w:t>
      </w:r>
      <w:r w:rsidR="00D4637B">
        <w:rPr>
          <w:color w:val="000000" w:themeColor="text1"/>
        </w:rPr>
        <w:t>-</w:t>
      </w:r>
      <w:r w:rsidR="002D25CF">
        <w:rPr>
          <w:color w:val="000000" w:themeColor="text1"/>
        </w:rPr>
        <w:t>i</w:t>
      </w:r>
      <w:proofErr w:type="spellEnd"/>
      <w:r w:rsidR="001C171C">
        <w:rPr>
          <w:color w:val="000000" w:themeColor="text1"/>
        </w:rPr>
        <w:t xml:space="preserve"> nõuetele.</w:t>
      </w:r>
    </w:p>
    <w:p w14:paraId="25D3211A" w14:textId="77777777" w:rsidR="00152308" w:rsidRDefault="00152308" w:rsidP="00C60D31">
      <w:pPr>
        <w:ind w:left="-15" w:right="49"/>
        <w:jc w:val="both"/>
        <w:rPr>
          <w:color w:val="000000" w:themeColor="text1"/>
        </w:rPr>
      </w:pPr>
    </w:p>
    <w:p w14:paraId="1ABDAFD2" w14:textId="562E5A09" w:rsidR="00152308" w:rsidRDefault="00152308" w:rsidP="00C60D31">
      <w:pPr>
        <w:ind w:left="-15" w:right="49"/>
        <w:jc w:val="both"/>
        <w:rPr>
          <w:color w:val="000000" w:themeColor="text1"/>
        </w:rPr>
      </w:pPr>
      <w:r>
        <w:rPr>
          <w:color w:val="000000" w:themeColor="text1"/>
        </w:rPr>
        <w:t xml:space="preserve">Lõikega 3 antakse keskkonnaloa </w:t>
      </w:r>
      <w:r w:rsidR="00BC3693">
        <w:rPr>
          <w:color w:val="000000" w:themeColor="text1"/>
        </w:rPr>
        <w:t>andjale</w:t>
      </w:r>
      <w:r>
        <w:rPr>
          <w:color w:val="000000" w:themeColor="text1"/>
        </w:rPr>
        <w:t xml:space="preserve"> õigus nõuda</w:t>
      </w:r>
      <w:r w:rsidR="00A43861">
        <w:rPr>
          <w:color w:val="000000" w:themeColor="text1"/>
        </w:rPr>
        <w:t xml:space="preserve"> </w:t>
      </w:r>
      <w:r w:rsidR="007F162B">
        <w:rPr>
          <w:color w:val="000000" w:themeColor="text1"/>
        </w:rPr>
        <w:t>loa omajalt (kellel</w:t>
      </w:r>
      <w:r w:rsidR="00A43861">
        <w:rPr>
          <w:color w:val="000000" w:themeColor="text1"/>
        </w:rPr>
        <w:t xml:space="preserve"> puudub loa omamise kohustus, kuid kehtib registreerimiskohustus</w:t>
      </w:r>
      <w:r w:rsidR="007F162B">
        <w:rPr>
          <w:color w:val="000000" w:themeColor="text1"/>
        </w:rPr>
        <w:t>)</w:t>
      </w:r>
      <w:r w:rsidR="00A43861">
        <w:rPr>
          <w:color w:val="000000" w:themeColor="text1"/>
        </w:rPr>
        <w:t xml:space="preserve"> registreeringu</w:t>
      </w:r>
      <w:r w:rsidR="00AB3C2C">
        <w:rPr>
          <w:color w:val="000000" w:themeColor="text1"/>
        </w:rPr>
        <w:t xml:space="preserve"> andmiseks</w:t>
      </w:r>
      <w:r w:rsidR="00F86483">
        <w:rPr>
          <w:color w:val="000000" w:themeColor="text1"/>
        </w:rPr>
        <w:t xml:space="preserve"> vajalikke andmeid taotlusena</w:t>
      </w:r>
      <w:r w:rsidR="00CC2986">
        <w:rPr>
          <w:color w:val="000000" w:themeColor="text1"/>
        </w:rPr>
        <w:t xml:space="preserve"> või muul viisil</w:t>
      </w:r>
      <w:r w:rsidR="00873473">
        <w:rPr>
          <w:color w:val="000000" w:themeColor="text1"/>
        </w:rPr>
        <w:t xml:space="preserve">. Taotlus tuleb registreeringu saamiseks esitada </w:t>
      </w:r>
      <w:r w:rsidR="00517DE5">
        <w:rPr>
          <w:color w:val="000000" w:themeColor="text1"/>
        </w:rPr>
        <w:t xml:space="preserve">nõutud tähtajaks </w:t>
      </w:r>
      <w:r w:rsidR="00873473">
        <w:rPr>
          <w:color w:val="000000" w:themeColor="text1"/>
        </w:rPr>
        <w:t>keskkonnaotsuste infosüsteemi kaudu</w:t>
      </w:r>
      <w:r w:rsidR="00BC3693">
        <w:rPr>
          <w:color w:val="000000" w:themeColor="text1"/>
        </w:rPr>
        <w:t xml:space="preserve"> või muul viisil, kuidas andmeid nõuti</w:t>
      </w:r>
      <w:r w:rsidR="00517DE5">
        <w:rPr>
          <w:color w:val="000000" w:themeColor="text1"/>
        </w:rPr>
        <w:t>.</w:t>
      </w:r>
    </w:p>
    <w:p w14:paraId="1BC53FFC" w14:textId="77777777" w:rsidR="003476AB" w:rsidRDefault="003476AB" w:rsidP="00C60D31">
      <w:pPr>
        <w:ind w:left="-15" w:right="49"/>
        <w:jc w:val="both"/>
        <w:rPr>
          <w:color w:val="000000" w:themeColor="text1"/>
        </w:rPr>
      </w:pPr>
    </w:p>
    <w:p w14:paraId="19AC5462" w14:textId="10CD087A" w:rsidR="00C636C8" w:rsidRDefault="00C636C8" w:rsidP="00C60D31">
      <w:pPr>
        <w:ind w:left="-15" w:right="49"/>
        <w:jc w:val="both"/>
        <w:rPr>
          <w:color w:val="000000" w:themeColor="text1"/>
        </w:rPr>
      </w:pPr>
      <w:r>
        <w:rPr>
          <w:color w:val="000000" w:themeColor="text1"/>
        </w:rPr>
        <w:t>Lõikes 4 sätestatakse, et k</w:t>
      </w:r>
      <w:r w:rsidRPr="00533254">
        <w:rPr>
          <w:color w:val="000000" w:themeColor="text1"/>
        </w:rPr>
        <w:t xml:space="preserve">ui registreering antakse </w:t>
      </w:r>
      <w:r>
        <w:rPr>
          <w:color w:val="000000" w:themeColor="text1"/>
        </w:rPr>
        <w:t>tegevusele, millel on vaid välisõhu osa reguleeriv keskkonnaluba, siis t</w:t>
      </w:r>
      <w:r w:rsidRPr="00533254">
        <w:rPr>
          <w:color w:val="000000" w:themeColor="text1"/>
        </w:rPr>
        <w:t xml:space="preserve">unnistab Keskkonnaamet loa </w:t>
      </w:r>
      <w:r>
        <w:rPr>
          <w:color w:val="000000" w:themeColor="text1"/>
        </w:rPr>
        <w:t xml:space="preserve">tervikuna </w:t>
      </w:r>
      <w:r w:rsidRPr="00533254">
        <w:rPr>
          <w:color w:val="000000" w:themeColor="text1"/>
        </w:rPr>
        <w:t>kehtetuks</w:t>
      </w:r>
      <w:r>
        <w:rPr>
          <w:color w:val="000000" w:themeColor="text1"/>
        </w:rPr>
        <w:t>. Juhul, kui keskkonnaluba reguleerib mitme valdkonna tegevusi (nt vesi, õhk, jäätmed), tunnistab loa andja kehtetuks ainult keskkonnaloa õhuosas.</w:t>
      </w:r>
    </w:p>
    <w:p w14:paraId="15BE73A6" w14:textId="77777777" w:rsidR="00C636C8" w:rsidRDefault="00C636C8" w:rsidP="00C60D31">
      <w:pPr>
        <w:ind w:left="-15" w:right="49"/>
        <w:jc w:val="both"/>
        <w:rPr>
          <w:color w:val="000000" w:themeColor="text1"/>
        </w:rPr>
      </w:pPr>
    </w:p>
    <w:p w14:paraId="6CEF15FD" w14:textId="195D20C6" w:rsidR="003476AB" w:rsidRDefault="003476AB" w:rsidP="00C60D31">
      <w:pPr>
        <w:ind w:left="-15" w:right="49"/>
        <w:jc w:val="both"/>
        <w:rPr>
          <w:color w:val="000000" w:themeColor="text1"/>
        </w:rPr>
      </w:pPr>
      <w:r>
        <w:rPr>
          <w:color w:val="000000" w:themeColor="text1"/>
        </w:rPr>
        <w:t xml:space="preserve">Lõikes </w:t>
      </w:r>
      <w:r w:rsidR="00C636C8">
        <w:rPr>
          <w:color w:val="000000" w:themeColor="text1"/>
        </w:rPr>
        <w:t>5</w:t>
      </w:r>
      <w:r>
        <w:rPr>
          <w:color w:val="000000" w:themeColor="text1"/>
        </w:rPr>
        <w:t xml:space="preserve"> sätestatakse, mis ajaks tuleb ü</w:t>
      </w:r>
      <w:r w:rsidR="00C70E86">
        <w:rPr>
          <w:color w:val="000000" w:themeColor="text1"/>
        </w:rPr>
        <w:t>mber vormistada juba kehtivad paikse heiteallika käitaja registreeringud</w:t>
      </w:r>
      <w:r w:rsidR="00E47200">
        <w:rPr>
          <w:color w:val="000000" w:themeColor="text1"/>
        </w:rPr>
        <w:t>.</w:t>
      </w:r>
      <w:r w:rsidR="00034B21">
        <w:rPr>
          <w:color w:val="000000" w:themeColor="text1"/>
        </w:rPr>
        <w:t xml:space="preserve"> </w:t>
      </w:r>
      <w:r w:rsidR="00E47200">
        <w:rPr>
          <w:color w:val="000000" w:themeColor="text1"/>
        </w:rPr>
        <w:t>See</w:t>
      </w:r>
      <w:r w:rsidR="00034B21">
        <w:rPr>
          <w:color w:val="000000" w:themeColor="text1"/>
        </w:rPr>
        <w:t xml:space="preserve"> tähendab registreeringute muutmist vastavaks nõutud andmekoosseisule.</w:t>
      </w:r>
    </w:p>
    <w:p w14:paraId="6F4FD552" w14:textId="77777777" w:rsidR="006947B0" w:rsidRDefault="006947B0" w:rsidP="00C60D31">
      <w:pPr>
        <w:ind w:left="-15" w:right="49"/>
        <w:jc w:val="both"/>
        <w:rPr>
          <w:color w:val="000000" w:themeColor="text1"/>
        </w:rPr>
      </w:pPr>
    </w:p>
    <w:p w14:paraId="635CFB12" w14:textId="4857323E" w:rsidR="00165C95" w:rsidRDefault="00165C95" w:rsidP="00C60D31">
      <w:pPr>
        <w:ind w:left="-15" w:right="49"/>
        <w:jc w:val="both"/>
        <w:rPr>
          <w:color w:val="000000" w:themeColor="text1"/>
        </w:rPr>
      </w:pPr>
      <w:r>
        <w:rPr>
          <w:color w:val="000000" w:themeColor="text1"/>
        </w:rPr>
        <w:t>Lõike</w:t>
      </w:r>
      <w:r w:rsidR="00E47200">
        <w:rPr>
          <w:color w:val="000000" w:themeColor="text1"/>
        </w:rPr>
        <w:t>s</w:t>
      </w:r>
      <w:r>
        <w:rPr>
          <w:color w:val="000000" w:themeColor="text1"/>
        </w:rPr>
        <w:t xml:space="preserve"> </w:t>
      </w:r>
      <w:r w:rsidR="00C636C8">
        <w:rPr>
          <w:color w:val="000000" w:themeColor="text1"/>
        </w:rPr>
        <w:t>6</w:t>
      </w:r>
      <w:r>
        <w:rPr>
          <w:color w:val="000000" w:themeColor="text1"/>
        </w:rPr>
        <w:t xml:space="preserve"> sätestatakse riigilõivu vabastus </w:t>
      </w:r>
      <w:r w:rsidR="00C636C8">
        <w:rPr>
          <w:color w:val="000000" w:themeColor="text1"/>
        </w:rPr>
        <w:t>kahe</w:t>
      </w:r>
      <w:r w:rsidR="00470D21">
        <w:rPr>
          <w:color w:val="000000" w:themeColor="text1"/>
        </w:rPr>
        <w:t xml:space="preserve"> aasta jooksul </w:t>
      </w:r>
      <w:r w:rsidR="00BA039F">
        <w:rPr>
          <w:color w:val="000000" w:themeColor="text1"/>
        </w:rPr>
        <w:t>keskkonnalubadelt registreeringutele</w:t>
      </w:r>
      <w:r w:rsidR="00470D21" w:rsidRPr="00470D21">
        <w:rPr>
          <w:color w:val="000000" w:themeColor="text1"/>
        </w:rPr>
        <w:t xml:space="preserve"> </w:t>
      </w:r>
      <w:r w:rsidR="00470D21">
        <w:rPr>
          <w:color w:val="000000" w:themeColor="text1"/>
        </w:rPr>
        <w:t>üle tulevatele käitistele</w:t>
      </w:r>
      <w:r w:rsidR="00586712">
        <w:rPr>
          <w:color w:val="000000" w:themeColor="text1"/>
        </w:rPr>
        <w:t>.</w:t>
      </w:r>
      <w:r w:rsidR="00671788" w:rsidRPr="00671788">
        <w:t xml:space="preserve"> </w:t>
      </w:r>
      <w:r w:rsidR="00671788" w:rsidRPr="00671788">
        <w:rPr>
          <w:color w:val="000000" w:themeColor="text1"/>
        </w:rPr>
        <w:t xml:space="preserve">Vabastuse eesmärk on soodustada registreeringule üleminekut, kuna registreering vähendab nii haldus- kui </w:t>
      </w:r>
      <w:r w:rsidR="0069084D">
        <w:rPr>
          <w:color w:val="000000" w:themeColor="text1"/>
        </w:rPr>
        <w:t xml:space="preserve">ka </w:t>
      </w:r>
      <w:r w:rsidR="00671788" w:rsidRPr="00671788">
        <w:rPr>
          <w:color w:val="000000" w:themeColor="text1"/>
        </w:rPr>
        <w:t>töökoormust.</w:t>
      </w:r>
    </w:p>
    <w:p w14:paraId="3EBB2A49" w14:textId="77777777" w:rsidR="00CA39F0" w:rsidRDefault="00CA39F0" w:rsidP="00C60D31">
      <w:pPr>
        <w:ind w:left="-15" w:right="49"/>
        <w:jc w:val="both"/>
        <w:rPr>
          <w:color w:val="000000" w:themeColor="text1"/>
        </w:rPr>
      </w:pPr>
    </w:p>
    <w:p w14:paraId="421CB51D" w14:textId="4EBAC898" w:rsidR="00B01B57" w:rsidRDefault="00B01B57" w:rsidP="00C60D31">
      <w:pPr>
        <w:ind w:left="-15" w:right="49"/>
        <w:jc w:val="both"/>
        <w:rPr>
          <w:color w:val="000000" w:themeColor="text1"/>
        </w:rPr>
      </w:pPr>
      <w:r w:rsidRPr="07D417AE">
        <w:rPr>
          <w:color w:val="000000" w:themeColor="text1"/>
        </w:rPr>
        <w:t>Lõike</w:t>
      </w:r>
      <w:r w:rsidR="00546426" w:rsidRPr="07D417AE">
        <w:rPr>
          <w:color w:val="000000" w:themeColor="text1"/>
        </w:rPr>
        <w:t>s</w:t>
      </w:r>
      <w:r w:rsidRPr="07D417AE">
        <w:rPr>
          <w:color w:val="000000" w:themeColor="text1"/>
        </w:rPr>
        <w:t xml:space="preserve"> </w:t>
      </w:r>
      <w:r w:rsidR="00C636C8" w:rsidRPr="07D417AE">
        <w:rPr>
          <w:color w:val="000000" w:themeColor="text1"/>
        </w:rPr>
        <w:t>7</w:t>
      </w:r>
      <w:r w:rsidRPr="07D417AE">
        <w:rPr>
          <w:color w:val="000000" w:themeColor="text1"/>
        </w:rPr>
        <w:t xml:space="preserve"> sätestatakse</w:t>
      </w:r>
      <w:r w:rsidR="00546426" w:rsidRPr="07D417AE">
        <w:rPr>
          <w:color w:val="000000" w:themeColor="text1"/>
        </w:rPr>
        <w:t xml:space="preserve"> haldus</w:t>
      </w:r>
      <w:r w:rsidR="00674DF3" w:rsidRPr="07D417AE">
        <w:rPr>
          <w:color w:val="000000" w:themeColor="text1"/>
        </w:rPr>
        <w:t>asutusele</w:t>
      </w:r>
      <w:r w:rsidR="00546426" w:rsidRPr="07D417AE">
        <w:rPr>
          <w:color w:val="000000" w:themeColor="text1"/>
        </w:rPr>
        <w:t xml:space="preserve"> õigus keskkonnaluba</w:t>
      </w:r>
      <w:r w:rsidR="001F17DD" w:rsidRPr="07D417AE">
        <w:rPr>
          <w:color w:val="000000" w:themeColor="text1"/>
        </w:rPr>
        <w:t xml:space="preserve"> </w:t>
      </w:r>
      <w:commentRangeStart w:id="79"/>
      <w:r w:rsidR="001F17DD" w:rsidRPr="07D417AE">
        <w:rPr>
          <w:color w:val="000000" w:themeColor="text1"/>
        </w:rPr>
        <w:t>õhuosas</w:t>
      </w:r>
      <w:commentRangeEnd w:id="79"/>
      <w:r>
        <w:commentReference w:id="79"/>
      </w:r>
      <w:r w:rsidR="00546426" w:rsidRPr="07D417AE">
        <w:rPr>
          <w:color w:val="000000" w:themeColor="text1"/>
        </w:rPr>
        <w:t xml:space="preserve"> kehtetuks tunnistada, kui </w:t>
      </w:r>
      <w:r w:rsidR="00EC6FFD" w:rsidRPr="07D417AE">
        <w:rPr>
          <w:color w:val="000000" w:themeColor="text1"/>
        </w:rPr>
        <w:t>käitaja, kellel puudub loa omamise kohustus, kuid kehtib registreerimise kohustus</w:t>
      </w:r>
      <w:r w:rsidR="00E47200" w:rsidRPr="07D417AE">
        <w:rPr>
          <w:color w:val="000000" w:themeColor="text1"/>
        </w:rPr>
        <w:t>,</w:t>
      </w:r>
      <w:r w:rsidR="00EC6FFD" w:rsidRPr="07D417AE">
        <w:rPr>
          <w:color w:val="000000" w:themeColor="text1"/>
        </w:rPr>
        <w:t xml:space="preserve"> ei ole</w:t>
      </w:r>
      <w:r w:rsidR="00BB792F" w:rsidRPr="07D417AE">
        <w:rPr>
          <w:color w:val="000000" w:themeColor="text1"/>
        </w:rPr>
        <w:t xml:space="preserve"> </w:t>
      </w:r>
      <w:r w:rsidR="00707EAD" w:rsidRPr="07D417AE">
        <w:rPr>
          <w:color w:val="000000" w:themeColor="text1"/>
        </w:rPr>
        <w:t xml:space="preserve">kahe aasta möödumisel </w:t>
      </w:r>
      <w:r w:rsidR="00BB792F" w:rsidRPr="07D417AE">
        <w:rPr>
          <w:color w:val="000000" w:themeColor="text1"/>
        </w:rPr>
        <w:t>loa kehtetuks tunnistamist taotlenud ja oma tegevus</w:t>
      </w:r>
      <w:r w:rsidR="008C15F0" w:rsidRPr="07D417AE">
        <w:rPr>
          <w:color w:val="000000" w:themeColor="text1"/>
        </w:rPr>
        <w:t>e registreerimiseks taotlust esitanud</w:t>
      </w:r>
      <w:r w:rsidR="00AE029F" w:rsidRPr="07D417AE">
        <w:rPr>
          <w:color w:val="000000" w:themeColor="text1"/>
        </w:rPr>
        <w:t>.</w:t>
      </w:r>
      <w:r w:rsidR="001C5E2B" w:rsidRPr="07D417AE">
        <w:rPr>
          <w:color w:val="000000" w:themeColor="text1"/>
        </w:rPr>
        <w:t xml:space="preserve"> Sätte eesmärk on survestada käitajaid üle minema loa kohustuse puudumisel registreeringule</w:t>
      </w:r>
      <w:r w:rsidR="00DA1B33" w:rsidRPr="07D417AE">
        <w:rPr>
          <w:color w:val="000000" w:themeColor="text1"/>
        </w:rPr>
        <w:t>, et väheneks nii käitaja</w:t>
      </w:r>
      <w:r w:rsidR="00E67422" w:rsidRPr="07D417AE">
        <w:rPr>
          <w:color w:val="000000" w:themeColor="text1"/>
        </w:rPr>
        <w:t xml:space="preserve"> kui ka</w:t>
      </w:r>
      <w:r w:rsidR="00DA1B33" w:rsidRPr="07D417AE">
        <w:rPr>
          <w:color w:val="000000" w:themeColor="text1"/>
        </w:rPr>
        <w:t xml:space="preserve"> </w:t>
      </w:r>
      <w:r w:rsidR="00E67422" w:rsidRPr="07D417AE">
        <w:rPr>
          <w:color w:val="000000" w:themeColor="text1"/>
        </w:rPr>
        <w:t>haldus</w:t>
      </w:r>
      <w:r w:rsidR="00674DF3" w:rsidRPr="07D417AE">
        <w:rPr>
          <w:color w:val="000000" w:themeColor="text1"/>
        </w:rPr>
        <w:t>asutuse</w:t>
      </w:r>
      <w:r w:rsidR="00E67422" w:rsidRPr="07D417AE">
        <w:rPr>
          <w:color w:val="000000" w:themeColor="text1"/>
        </w:rPr>
        <w:t xml:space="preserve"> </w:t>
      </w:r>
      <w:r w:rsidR="00361421" w:rsidRPr="07D417AE">
        <w:rPr>
          <w:color w:val="000000" w:themeColor="text1"/>
        </w:rPr>
        <w:t>koormus.</w:t>
      </w:r>
      <w:r w:rsidR="008C15F0" w:rsidRPr="07D417AE">
        <w:rPr>
          <w:color w:val="000000" w:themeColor="text1"/>
        </w:rPr>
        <w:t xml:space="preserve"> </w:t>
      </w:r>
      <w:bookmarkStart w:id="80" w:name="_Hlk203035135"/>
      <w:r w:rsidR="008C15F0" w:rsidRPr="07D417AE">
        <w:rPr>
          <w:color w:val="000000" w:themeColor="text1"/>
        </w:rPr>
        <w:t xml:space="preserve">Kui käitajal puudub loa omamise kohustus, kuid kehtib registreerimiskohustus, siis on käitajal kohustus taotleda loa kehtetuks tunnistamist ja tegevuse registreerimist. Kui käitaja ei ole seda näiteks </w:t>
      </w:r>
      <w:r w:rsidR="0017127F" w:rsidRPr="07D417AE">
        <w:rPr>
          <w:color w:val="000000" w:themeColor="text1"/>
        </w:rPr>
        <w:t xml:space="preserve">pooleteise </w:t>
      </w:r>
      <w:r w:rsidR="008C15F0" w:rsidRPr="07D417AE">
        <w:rPr>
          <w:color w:val="000000" w:themeColor="text1"/>
        </w:rPr>
        <w:t xml:space="preserve">aasta jooksul teinud, nõuab Keskkonnaamet tegevuse registreerimiseks andmeid taotlusena. Kui ka siis ei ole käitaja nõutud andmeid esitanud, siis on Keskkonnaametil õigus õhusaasteluba </w:t>
      </w:r>
      <w:r w:rsidR="0074694B" w:rsidRPr="07D417AE">
        <w:rPr>
          <w:color w:val="000000" w:themeColor="text1"/>
        </w:rPr>
        <w:t xml:space="preserve">kahe aasta möödumisel </w:t>
      </w:r>
      <w:r w:rsidR="008C15F0" w:rsidRPr="07D417AE">
        <w:rPr>
          <w:color w:val="000000" w:themeColor="text1"/>
        </w:rPr>
        <w:t>kehtetuks tunnistada. Sellisel juhul ei tohi käitaja tegevus</w:t>
      </w:r>
      <w:r w:rsidR="00D65C0A" w:rsidRPr="07D417AE">
        <w:rPr>
          <w:color w:val="000000" w:themeColor="text1"/>
        </w:rPr>
        <w:t>t</w:t>
      </w:r>
      <w:r w:rsidR="008C15F0" w:rsidRPr="07D417AE">
        <w:rPr>
          <w:color w:val="000000" w:themeColor="text1"/>
        </w:rPr>
        <w:t xml:space="preserve"> jätkata enne, kui ta on taotlenud registreeringu.</w:t>
      </w:r>
    </w:p>
    <w:bookmarkEnd w:id="80"/>
    <w:p w14:paraId="74463728" w14:textId="77777777" w:rsidR="0036192B" w:rsidRPr="00A213E7" w:rsidRDefault="0036192B" w:rsidP="00C60D31">
      <w:pPr>
        <w:ind w:left="10" w:hanging="10"/>
        <w:jc w:val="both"/>
      </w:pPr>
    </w:p>
    <w:p w14:paraId="64245C60" w14:textId="0D0F51F6" w:rsidR="009A00F0" w:rsidRPr="002C740E" w:rsidRDefault="0036192B" w:rsidP="009A00F0">
      <w:pPr>
        <w:spacing w:after="10" w:line="249" w:lineRule="auto"/>
        <w:ind w:left="-5"/>
        <w:jc w:val="both"/>
        <w:rPr>
          <w:b/>
          <w:bCs/>
          <w:color w:val="000000" w:themeColor="text1"/>
        </w:rPr>
      </w:pPr>
      <w:commentRangeStart w:id="81"/>
      <w:commentRangeStart w:id="82"/>
      <w:r w:rsidRPr="07D417AE">
        <w:rPr>
          <w:b/>
          <w:bCs/>
        </w:rPr>
        <w:t>Eelnõu §-ga 2 muudetakse</w:t>
      </w:r>
      <w:r w:rsidR="009A00F0" w:rsidRPr="07D417AE">
        <w:rPr>
          <w:b/>
          <w:bCs/>
          <w:color w:val="000000" w:themeColor="text1"/>
        </w:rPr>
        <w:t xml:space="preserve"> </w:t>
      </w:r>
      <w:r w:rsidR="009A00F0" w:rsidRPr="07D417AE">
        <w:rPr>
          <w:b/>
          <w:bCs/>
        </w:rPr>
        <w:t>keskkonnatasude seadust</w:t>
      </w:r>
      <w:r w:rsidR="009A00F0" w:rsidRPr="07D417AE">
        <w:rPr>
          <w:b/>
          <w:bCs/>
          <w:color w:val="000000" w:themeColor="text1"/>
        </w:rPr>
        <w:t>.</w:t>
      </w:r>
      <w:commentRangeEnd w:id="81"/>
      <w:r>
        <w:commentReference w:id="81"/>
      </w:r>
      <w:commentRangeEnd w:id="82"/>
      <w:r w:rsidR="002D73A7">
        <w:rPr>
          <w:rStyle w:val="Kommentaariviide"/>
        </w:rPr>
        <w:commentReference w:id="82"/>
      </w:r>
      <w:del w:id="83" w:author="Maarja-Liis Lall - JUSTDIGI" w:date="2025-10-15T10:20:00Z">
        <w:r w:rsidRPr="07D417AE" w:rsidDel="009A00F0">
          <w:rPr>
            <w:b/>
            <w:bCs/>
            <w:color w:val="000000" w:themeColor="text1"/>
          </w:rPr>
          <w:delText xml:space="preserve"> Paragrahv </w:delText>
        </w:r>
        <w:r w:rsidRPr="07D417AE" w:rsidDel="002F39D1">
          <w:rPr>
            <w:b/>
            <w:bCs/>
            <w:color w:val="000000" w:themeColor="text1"/>
          </w:rPr>
          <w:delText xml:space="preserve">2 </w:delText>
        </w:r>
        <w:r w:rsidRPr="07D417AE" w:rsidDel="009A00F0">
          <w:rPr>
            <w:b/>
            <w:bCs/>
            <w:color w:val="000000" w:themeColor="text1"/>
          </w:rPr>
          <w:delText xml:space="preserve">koosneb </w:delText>
        </w:r>
        <w:r w:rsidRPr="07D417AE" w:rsidDel="00C6226D">
          <w:rPr>
            <w:b/>
            <w:bCs/>
          </w:rPr>
          <w:delText>kuuest</w:delText>
        </w:r>
        <w:r w:rsidRPr="07D417AE" w:rsidDel="00DA1391">
          <w:rPr>
            <w:b/>
            <w:bCs/>
          </w:rPr>
          <w:delText xml:space="preserve"> </w:delText>
        </w:r>
        <w:r w:rsidRPr="07D417AE" w:rsidDel="009A00F0">
          <w:rPr>
            <w:b/>
            <w:bCs/>
            <w:color w:val="000000" w:themeColor="text1"/>
          </w:rPr>
          <w:delText>punktist.</w:delText>
        </w:r>
      </w:del>
    </w:p>
    <w:p w14:paraId="328B601D" w14:textId="77777777" w:rsidR="00E41BB4" w:rsidRPr="006440C1" w:rsidRDefault="00E41BB4" w:rsidP="009A00F0">
      <w:pPr>
        <w:spacing w:after="10" w:line="249" w:lineRule="auto"/>
        <w:ind w:left="-5"/>
        <w:jc w:val="both"/>
        <w:rPr>
          <w:color w:val="000000" w:themeColor="text1"/>
        </w:rPr>
      </w:pPr>
    </w:p>
    <w:p w14:paraId="6EE8DB1B" w14:textId="64E7AE4E" w:rsidR="009A00F0" w:rsidRDefault="00930562" w:rsidP="009A00F0">
      <w:pPr>
        <w:spacing w:after="10" w:line="249" w:lineRule="auto"/>
        <w:ind w:left="-5"/>
        <w:jc w:val="both"/>
        <w:rPr>
          <w:color w:val="000000" w:themeColor="text1"/>
        </w:rPr>
      </w:pPr>
      <w:r w:rsidRPr="0035669F">
        <w:rPr>
          <w:b/>
          <w:bCs/>
          <w:color w:val="000000" w:themeColor="text1"/>
        </w:rPr>
        <w:t xml:space="preserve">Punktiga </w:t>
      </w:r>
      <w:r w:rsidR="25191564" w:rsidRPr="1AA7864C">
        <w:rPr>
          <w:b/>
          <w:bCs/>
          <w:color w:val="000000" w:themeColor="text1"/>
        </w:rPr>
        <w:t>1</w:t>
      </w:r>
      <w:r>
        <w:rPr>
          <w:color w:val="000000" w:themeColor="text1"/>
        </w:rPr>
        <w:t xml:space="preserve"> </w:t>
      </w:r>
      <w:r w:rsidR="009A00F0">
        <w:rPr>
          <w:color w:val="000000" w:themeColor="text1"/>
        </w:rPr>
        <w:t>täiendatakse § 5 lõi</w:t>
      </w:r>
      <w:r w:rsidR="00795B40">
        <w:rPr>
          <w:color w:val="000000" w:themeColor="text1"/>
        </w:rPr>
        <w:t>get 2 punktiga 12, mille</w:t>
      </w:r>
      <w:r w:rsidR="00707EAD">
        <w:rPr>
          <w:color w:val="000000" w:themeColor="text1"/>
        </w:rPr>
        <w:t>s</w:t>
      </w:r>
      <w:r w:rsidR="00795B40">
        <w:rPr>
          <w:color w:val="000000" w:themeColor="text1"/>
        </w:rPr>
        <w:t xml:space="preserve"> sätestatakse paikse heiteallika käitajale keskkonnatasu maksmise kohustus.</w:t>
      </w:r>
      <w:r w:rsidR="006F26B2">
        <w:rPr>
          <w:color w:val="000000" w:themeColor="text1"/>
        </w:rPr>
        <w:t xml:space="preserve"> </w:t>
      </w:r>
      <w:r w:rsidR="00707EAD">
        <w:rPr>
          <w:color w:val="000000" w:themeColor="text1"/>
        </w:rPr>
        <w:t>Selle</w:t>
      </w:r>
      <w:r w:rsidR="006F26B2">
        <w:rPr>
          <w:color w:val="000000" w:themeColor="text1"/>
        </w:rPr>
        <w:t xml:space="preserve"> täienduse kohaselt peavad hakkama keskkonnatasu maksma registreeringute omajad. </w:t>
      </w:r>
      <w:r w:rsidR="006F26B2" w:rsidRPr="0013304A">
        <w:rPr>
          <w:color w:val="000000" w:themeColor="text1"/>
        </w:rPr>
        <w:t xml:space="preserve">Keskkonnaloa kohaselt on käitajal keskkonnatasu maksmise kohustus. </w:t>
      </w:r>
      <w:r w:rsidR="006F26B2">
        <w:rPr>
          <w:color w:val="000000" w:themeColor="text1"/>
        </w:rPr>
        <w:t>Keskkonnaloalt registreeringule üle minnes jääb selle sätte kohaselt sama kohustus registreeringutele kehtima.</w:t>
      </w:r>
    </w:p>
    <w:p w14:paraId="17B8C8A9" w14:textId="77777777" w:rsidR="00795B40" w:rsidRDefault="00795B40" w:rsidP="009A00F0">
      <w:pPr>
        <w:spacing w:after="10" w:line="249" w:lineRule="auto"/>
        <w:ind w:left="-5"/>
        <w:jc w:val="both"/>
        <w:rPr>
          <w:color w:val="000000" w:themeColor="text1"/>
        </w:rPr>
      </w:pPr>
    </w:p>
    <w:p w14:paraId="0AE5672F" w14:textId="34647D36" w:rsidR="0035669F" w:rsidRDefault="00795B40" w:rsidP="009A00F0">
      <w:pPr>
        <w:spacing w:after="10" w:line="249" w:lineRule="auto"/>
        <w:ind w:left="-5"/>
        <w:jc w:val="both"/>
        <w:rPr>
          <w:color w:val="000000" w:themeColor="text1"/>
        </w:rPr>
      </w:pPr>
      <w:r w:rsidRPr="0035669F">
        <w:rPr>
          <w:b/>
          <w:bCs/>
          <w:color w:val="000000" w:themeColor="text1"/>
        </w:rPr>
        <w:lastRenderedPageBreak/>
        <w:t xml:space="preserve">Punktiga </w:t>
      </w:r>
      <w:r w:rsidR="00707A6C">
        <w:rPr>
          <w:b/>
          <w:bCs/>
          <w:color w:val="000000" w:themeColor="text1"/>
        </w:rPr>
        <w:t>2</w:t>
      </w:r>
      <w:r>
        <w:rPr>
          <w:color w:val="000000" w:themeColor="text1"/>
        </w:rPr>
        <w:t xml:space="preserve"> muudetakse </w:t>
      </w:r>
      <w:r w:rsidR="00707EAD">
        <w:rPr>
          <w:bCs/>
        </w:rPr>
        <w:t>§</w:t>
      </w:r>
      <w:r w:rsidR="00707EAD">
        <w:rPr>
          <w:color w:val="000000" w:themeColor="text1"/>
        </w:rPr>
        <w:t xml:space="preserve"> </w:t>
      </w:r>
      <w:r>
        <w:rPr>
          <w:color w:val="000000" w:themeColor="text1"/>
        </w:rPr>
        <w:t xml:space="preserve">16 </w:t>
      </w:r>
      <w:r w:rsidR="0035669F">
        <w:rPr>
          <w:color w:val="000000" w:themeColor="text1"/>
        </w:rPr>
        <w:t>ning sätestatakse kaks eraldi lõiget. Lõikes 1 sätestatakse juba kehtiv kohustus, et saastetasu rakendatakse punkide 1</w:t>
      </w:r>
      <w:r w:rsidR="006D4182" w:rsidRPr="005D7858">
        <w:t>–</w:t>
      </w:r>
      <w:r w:rsidR="0035669F">
        <w:rPr>
          <w:color w:val="000000" w:themeColor="text1"/>
        </w:rPr>
        <w:t>11 alusel.</w:t>
      </w:r>
    </w:p>
    <w:p w14:paraId="749D3333" w14:textId="77777777" w:rsidR="007226CE" w:rsidRDefault="007226CE" w:rsidP="009A00F0">
      <w:pPr>
        <w:spacing w:after="10" w:line="249" w:lineRule="auto"/>
        <w:ind w:left="-5"/>
        <w:jc w:val="both"/>
        <w:rPr>
          <w:color w:val="000000" w:themeColor="text1"/>
        </w:rPr>
      </w:pPr>
    </w:p>
    <w:p w14:paraId="228E44B3" w14:textId="5A1351C7" w:rsidR="0035669F" w:rsidRDefault="007226CE" w:rsidP="009A00F0">
      <w:pPr>
        <w:spacing w:after="10" w:line="249" w:lineRule="auto"/>
        <w:ind w:left="-5"/>
        <w:jc w:val="both"/>
        <w:rPr>
          <w:color w:val="000000" w:themeColor="text1"/>
        </w:rPr>
      </w:pPr>
      <w:r w:rsidRPr="07D417AE">
        <w:rPr>
          <w:color w:val="000000" w:themeColor="text1"/>
        </w:rPr>
        <w:t>Paragrahvi täiendatakse lõikega 2, mis sätestab saastetasu</w:t>
      </w:r>
      <w:r w:rsidR="006F26B2" w:rsidRPr="07D417AE">
        <w:rPr>
          <w:color w:val="000000" w:themeColor="text1"/>
        </w:rPr>
        <w:t xml:space="preserve"> </w:t>
      </w:r>
      <w:r w:rsidRPr="07D417AE">
        <w:rPr>
          <w:color w:val="000000" w:themeColor="text1"/>
        </w:rPr>
        <w:t>maksmise er</w:t>
      </w:r>
      <w:r w:rsidR="00742150" w:rsidRPr="07D417AE">
        <w:rPr>
          <w:color w:val="000000" w:themeColor="text1"/>
        </w:rPr>
        <w:t>andi</w:t>
      </w:r>
      <w:r w:rsidRPr="07D417AE">
        <w:rPr>
          <w:color w:val="000000" w:themeColor="text1"/>
        </w:rPr>
        <w:t xml:space="preserve">. Saastetasu ei nõuta registreeringu omajalt, kui </w:t>
      </w:r>
      <w:r w:rsidR="002C1437" w:rsidRPr="07D417AE">
        <w:rPr>
          <w:color w:val="000000" w:themeColor="text1"/>
        </w:rPr>
        <w:t xml:space="preserve">talle on väljastatud registreering </w:t>
      </w:r>
      <w:r w:rsidR="2550E675" w:rsidRPr="07D417AE">
        <w:rPr>
          <w:color w:val="000000" w:themeColor="text1"/>
        </w:rPr>
        <w:t>ainult</w:t>
      </w:r>
      <w:r w:rsidR="030BC953" w:rsidRPr="07D417AE">
        <w:rPr>
          <w:color w:val="000000" w:themeColor="text1"/>
        </w:rPr>
        <w:t xml:space="preserve"> </w:t>
      </w:r>
      <w:r w:rsidR="002C1437" w:rsidRPr="07D417AE">
        <w:rPr>
          <w:color w:val="000000" w:themeColor="text1"/>
        </w:rPr>
        <w:t xml:space="preserve">töötunni </w:t>
      </w:r>
      <w:r w:rsidR="00250FC9" w:rsidRPr="07D417AE">
        <w:rPr>
          <w:color w:val="000000" w:themeColor="text1"/>
        </w:rPr>
        <w:t>erandi</w:t>
      </w:r>
      <w:r w:rsidR="002C1437" w:rsidRPr="07D417AE">
        <w:rPr>
          <w:color w:val="000000" w:themeColor="text1"/>
        </w:rPr>
        <w:t xml:space="preserve"> alusel</w:t>
      </w:r>
      <w:r w:rsidRPr="07D417AE">
        <w:rPr>
          <w:color w:val="000000" w:themeColor="text1"/>
        </w:rPr>
        <w:t>.</w:t>
      </w:r>
      <w:r w:rsidR="002C1437" w:rsidRPr="07D417AE">
        <w:rPr>
          <w:color w:val="000000" w:themeColor="text1"/>
        </w:rPr>
        <w:t xml:space="preserve"> </w:t>
      </w:r>
      <w:commentRangeStart w:id="84"/>
      <w:r w:rsidR="002C1437" w:rsidRPr="07D417AE">
        <w:rPr>
          <w:color w:val="000000" w:themeColor="text1"/>
        </w:rPr>
        <w:t xml:space="preserve">Töötunni </w:t>
      </w:r>
      <w:r w:rsidR="00250FC9" w:rsidRPr="07D417AE">
        <w:rPr>
          <w:color w:val="000000" w:themeColor="text1"/>
        </w:rPr>
        <w:t>erandi</w:t>
      </w:r>
      <w:r w:rsidR="002C1437" w:rsidRPr="07D417AE">
        <w:rPr>
          <w:color w:val="000000" w:themeColor="text1"/>
        </w:rPr>
        <w:t xml:space="preserve"> </w:t>
      </w:r>
      <w:commentRangeEnd w:id="84"/>
      <w:r>
        <w:commentReference w:id="84"/>
      </w:r>
      <w:r w:rsidR="002C1437" w:rsidRPr="07D417AE">
        <w:rPr>
          <w:color w:val="000000" w:themeColor="text1"/>
        </w:rPr>
        <w:t>alusel töötavate p</w:t>
      </w:r>
      <w:r w:rsidR="002C1437">
        <w:t>aikse</w:t>
      </w:r>
      <w:r w:rsidR="00CB6598">
        <w:t>te</w:t>
      </w:r>
      <w:r w:rsidR="002C1437">
        <w:t xml:space="preserve"> heit</w:t>
      </w:r>
      <w:r w:rsidR="00083080">
        <w:t>e</w:t>
      </w:r>
      <w:r w:rsidR="002C1437">
        <w:t>allika</w:t>
      </w:r>
      <w:r w:rsidR="00CB6598">
        <w:t>te</w:t>
      </w:r>
      <w:r w:rsidR="002C1437">
        <w:t xml:space="preserve"> </w:t>
      </w:r>
      <w:r w:rsidR="002C1437" w:rsidRPr="07D417AE">
        <w:rPr>
          <w:color w:val="000000" w:themeColor="text1"/>
        </w:rPr>
        <w:t>heit</w:t>
      </w:r>
      <w:r w:rsidR="00CF589B" w:rsidRPr="07D417AE">
        <w:rPr>
          <w:color w:val="000000" w:themeColor="text1"/>
        </w:rPr>
        <w:t>kogused</w:t>
      </w:r>
      <w:r w:rsidR="002C1437" w:rsidRPr="07D417AE">
        <w:rPr>
          <w:color w:val="000000" w:themeColor="text1"/>
        </w:rPr>
        <w:t xml:space="preserve"> välisõhku on piiratud töötundide tõttu marginaalsed</w:t>
      </w:r>
      <w:r w:rsidR="006F26B2" w:rsidRPr="07D417AE">
        <w:rPr>
          <w:color w:val="000000" w:themeColor="text1"/>
        </w:rPr>
        <w:t>,</w:t>
      </w:r>
      <w:r w:rsidR="002C1437" w:rsidRPr="07D417AE">
        <w:rPr>
          <w:color w:val="000000" w:themeColor="text1"/>
        </w:rPr>
        <w:t xml:space="preserve"> mistõttu </w:t>
      </w:r>
      <w:r w:rsidR="00B90927" w:rsidRPr="07D417AE">
        <w:rPr>
          <w:color w:val="000000" w:themeColor="text1"/>
        </w:rPr>
        <w:t xml:space="preserve">nende </w:t>
      </w:r>
      <w:r w:rsidR="002C1437" w:rsidRPr="07D417AE">
        <w:rPr>
          <w:color w:val="000000" w:themeColor="text1"/>
        </w:rPr>
        <w:t xml:space="preserve">keskkonnamõju on </w:t>
      </w:r>
      <w:r w:rsidR="006F26B2" w:rsidRPr="07D417AE">
        <w:rPr>
          <w:color w:val="000000" w:themeColor="text1"/>
        </w:rPr>
        <w:t xml:space="preserve">väike. </w:t>
      </w:r>
      <w:r w:rsidR="00707EAD" w:rsidRPr="07D417AE">
        <w:rPr>
          <w:color w:val="000000" w:themeColor="text1"/>
        </w:rPr>
        <w:t>Lõige 2</w:t>
      </w:r>
      <w:r w:rsidR="006F26B2" w:rsidRPr="07D417AE">
        <w:rPr>
          <w:color w:val="000000" w:themeColor="text1"/>
        </w:rPr>
        <w:t xml:space="preserve"> puudutab </w:t>
      </w:r>
      <w:r w:rsidR="005A25C1" w:rsidRPr="07D417AE">
        <w:rPr>
          <w:color w:val="000000" w:themeColor="text1"/>
        </w:rPr>
        <w:t>27</w:t>
      </w:r>
      <w:r w:rsidR="006F26B2" w:rsidRPr="07D417AE">
        <w:rPr>
          <w:color w:val="000000" w:themeColor="text1"/>
        </w:rPr>
        <w:t xml:space="preserve"> registreeringut</w:t>
      </w:r>
      <w:r w:rsidR="005F3265" w:rsidRPr="07D417AE">
        <w:rPr>
          <w:color w:val="000000" w:themeColor="text1"/>
        </w:rPr>
        <w:t xml:space="preserve">, mis </w:t>
      </w:r>
      <w:r w:rsidR="006F26B2" w:rsidRPr="07D417AE">
        <w:rPr>
          <w:color w:val="000000" w:themeColor="text1"/>
        </w:rPr>
        <w:t xml:space="preserve">on </w:t>
      </w:r>
      <w:r w:rsidR="005F3265" w:rsidRPr="07D417AE">
        <w:rPr>
          <w:color w:val="000000" w:themeColor="text1"/>
        </w:rPr>
        <w:t xml:space="preserve">ka praegu </w:t>
      </w:r>
      <w:r w:rsidR="006F26B2" w:rsidRPr="07D417AE">
        <w:rPr>
          <w:color w:val="000000" w:themeColor="text1"/>
        </w:rPr>
        <w:t>keskkonnatasu maksmise kohustusest</w:t>
      </w:r>
      <w:r w:rsidR="005F3265" w:rsidRPr="07D417AE">
        <w:rPr>
          <w:color w:val="000000" w:themeColor="text1"/>
        </w:rPr>
        <w:t xml:space="preserve"> vabastatud</w:t>
      </w:r>
      <w:r w:rsidR="00115F0A" w:rsidRPr="07D417AE">
        <w:rPr>
          <w:color w:val="000000" w:themeColor="text1"/>
        </w:rPr>
        <w:t>.</w:t>
      </w:r>
      <w:r w:rsidR="006F26B2" w:rsidRPr="07D417AE">
        <w:rPr>
          <w:color w:val="000000" w:themeColor="text1"/>
        </w:rPr>
        <w:t xml:space="preserve"> </w:t>
      </w:r>
      <w:r w:rsidR="00BA5E36" w:rsidRPr="07D417AE">
        <w:rPr>
          <w:color w:val="000000" w:themeColor="text1"/>
        </w:rPr>
        <w:t>Lisatava er</w:t>
      </w:r>
      <w:r w:rsidR="00742150" w:rsidRPr="07D417AE">
        <w:rPr>
          <w:color w:val="000000" w:themeColor="text1"/>
        </w:rPr>
        <w:t>andiga</w:t>
      </w:r>
      <w:r w:rsidR="00BA5E36" w:rsidRPr="07D417AE">
        <w:rPr>
          <w:color w:val="000000" w:themeColor="text1"/>
        </w:rPr>
        <w:t xml:space="preserve"> </w:t>
      </w:r>
      <w:r w:rsidR="00D274B6" w:rsidRPr="07D417AE">
        <w:rPr>
          <w:color w:val="000000" w:themeColor="text1"/>
        </w:rPr>
        <w:t>täpsustatakse</w:t>
      </w:r>
      <w:r w:rsidR="006137A7" w:rsidRPr="07D417AE">
        <w:rPr>
          <w:color w:val="000000" w:themeColor="text1"/>
        </w:rPr>
        <w:t>, milliste</w:t>
      </w:r>
      <w:r w:rsidR="00D274B6" w:rsidRPr="07D417AE">
        <w:rPr>
          <w:color w:val="000000" w:themeColor="text1"/>
        </w:rPr>
        <w:t xml:space="preserve"> </w:t>
      </w:r>
      <w:r w:rsidR="006F26B2" w:rsidRPr="07D417AE">
        <w:rPr>
          <w:color w:val="000000" w:themeColor="text1"/>
        </w:rPr>
        <w:t>registreeringute</w:t>
      </w:r>
      <w:r w:rsidR="006137A7" w:rsidRPr="07D417AE">
        <w:rPr>
          <w:color w:val="000000" w:themeColor="text1"/>
        </w:rPr>
        <w:t>ga</w:t>
      </w:r>
      <w:r w:rsidR="006F26B2" w:rsidRPr="07D417AE">
        <w:rPr>
          <w:color w:val="000000" w:themeColor="text1"/>
        </w:rPr>
        <w:t xml:space="preserve"> </w:t>
      </w:r>
      <w:r w:rsidR="006137A7" w:rsidRPr="07D417AE">
        <w:rPr>
          <w:color w:val="000000" w:themeColor="text1"/>
        </w:rPr>
        <w:t xml:space="preserve">ei kaasne </w:t>
      </w:r>
      <w:r w:rsidR="006F26B2" w:rsidRPr="07D417AE">
        <w:rPr>
          <w:color w:val="000000" w:themeColor="text1"/>
        </w:rPr>
        <w:t>keskkonnatasu maksmise kohustus</w:t>
      </w:r>
      <w:r w:rsidR="006137A7" w:rsidRPr="07D417AE">
        <w:rPr>
          <w:color w:val="000000" w:themeColor="text1"/>
        </w:rPr>
        <w:t>t</w:t>
      </w:r>
      <w:r w:rsidR="006F26B2" w:rsidRPr="07D417AE">
        <w:rPr>
          <w:color w:val="000000" w:themeColor="text1"/>
        </w:rPr>
        <w:t>.</w:t>
      </w:r>
    </w:p>
    <w:p w14:paraId="6AFE3F42" w14:textId="77777777" w:rsidR="00195132" w:rsidRDefault="00195132" w:rsidP="00195132">
      <w:pPr>
        <w:spacing w:after="10" w:line="249" w:lineRule="auto"/>
        <w:jc w:val="both"/>
        <w:rPr>
          <w:color w:val="000000" w:themeColor="text1"/>
        </w:rPr>
      </w:pPr>
    </w:p>
    <w:p w14:paraId="18056D15" w14:textId="26D8E0AC" w:rsidR="00662443" w:rsidRDefault="006F26B2" w:rsidP="00930562">
      <w:pPr>
        <w:spacing w:line="259" w:lineRule="auto"/>
        <w:jc w:val="both"/>
        <w:rPr>
          <w:bCs/>
        </w:rPr>
      </w:pPr>
      <w:r w:rsidRPr="009E75D1">
        <w:rPr>
          <w:b/>
          <w:bCs/>
          <w:color w:val="000000" w:themeColor="text1"/>
        </w:rPr>
        <w:t xml:space="preserve">Punktiga </w:t>
      </w:r>
      <w:r w:rsidR="00C6226D">
        <w:rPr>
          <w:b/>
          <w:bCs/>
          <w:color w:val="000000" w:themeColor="text1"/>
        </w:rPr>
        <w:t>3</w:t>
      </w:r>
      <w:r>
        <w:rPr>
          <w:color w:val="000000" w:themeColor="text1"/>
        </w:rPr>
        <w:t xml:space="preserve"> täiendatakse § 31 lõi</w:t>
      </w:r>
      <w:r w:rsidR="00930562">
        <w:rPr>
          <w:color w:val="000000" w:themeColor="text1"/>
        </w:rPr>
        <w:t>ke 4 sõnastust</w:t>
      </w:r>
      <w:r w:rsidR="009E75D1" w:rsidRPr="00930562">
        <w:rPr>
          <w:color w:val="000000" w:themeColor="text1"/>
        </w:rPr>
        <w:t xml:space="preserve">. </w:t>
      </w:r>
      <w:r w:rsidR="00930562" w:rsidRPr="00930562">
        <w:rPr>
          <w:lang w:eastAsia="et-EE"/>
        </w:rPr>
        <w:t xml:space="preserve">Säte määrab perioodi, mille kohta keskkonnatasu arvutatakse. Kehtiv arvutusperiood on kvartal. Muudatusega täiendatakse sätet tekstiosaga „või käesolevas seaduses </w:t>
      </w:r>
      <w:r w:rsidR="00930562" w:rsidRPr="005A25C1">
        <w:rPr>
          <w:color w:val="000000" w:themeColor="text1"/>
          <w:lang w:eastAsia="et-EE"/>
        </w:rPr>
        <w:t>sätestatud juhul kalendriaasta</w:t>
      </w:r>
      <w:r w:rsidR="00C6226D">
        <w:rPr>
          <w:color w:val="000000" w:themeColor="text1"/>
          <w:lang w:eastAsia="et-EE"/>
        </w:rPr>
        <w:t xml:space="preserve"> (edaspidi </w:t>
      </w:r>
      <w:r w:rsidR="00C6226D" w:rsidRPr="00C6226D">
        <w:rPr>
          <w:i/>
          <w:iCs/>
          <w:color w:val="000000" w:themeColor="text1"/>
          <w:lang w:eastAsia="et-EE"/>
        </w:rPr>
        <w:t>aruandeaasta</w:t>
      </w:r>
      <w:r w:rsidR="00C6226D">
        <w:rPr>
          <w:color w:val="000000" w:themeColor="text1"/>
          <w:lang w:eastAsia="et-EE"/>
        </w:rPr>
        <w:t>)</w:t>
      </w:r>
      <w:r w:rsidR="00707EAD">
        <w:rPr>
          <w:color w:val="000000" w:themeColor="text1"/>
          <w:lang w:eastAsia="et-EE"/>
        </w:rPr>
        <w:t>“</w:t>
      </w:r>
      <w:r w:rsidR="00930562" w:rsidRPr="005A25C1">
        <w:rPr>
          <w:color w:val="000000" w:themeColor="text1"/>
          <w:lang w:eastAsia="et-EE"/>
        </w:rPr>
        <w:t xml:space="preserve">, </w:t>
      </w:r>
      <w:r w:rsidR="00930562" w:rsidRPr="00930562">
        <w:rPr>
          <w:lang w:eastAsia="et-EE"/>
        </w:rPr>
        <w:t>et võimaldada edaspidi keskkonnatasu arvuta</w:t>
      </w:r>
      <w:r w:rsidR="00707EAD">
        <w:rPr>
          <w:lang w:eastAsia="et-EE"/>
        </w:rPr>
        <w:t>da</w:t>
      </w:r>
      <w:r w:rsidR="00930562" w:rsidRPr="00930562">
        <w:rPr>
          <w:lang w:eastAsia="et-EE"/>
        </w:rPr>
        <w:t xml:space="preserve"> lisaks kvartalile</w:t>
      </w:r>
      <w:r w:rsidR="00707EAD">
        <w:rPr>
          <w:lang w:eastAsia="et-EE"/>
        </w:rPr>
        <w:t xml:space="preserve"> ka</w:t>
      </w:r>
      <w:r w:rsidR="00930562" w:rsidRPr="00930562">
        <w:rPr>
          <w:lang w:eastAsia="et-EE"/>
        </w:rPr>
        <w:t xml:space="preserve"> aasta kohta.</w:t>
      </w:r>
      <w:r w:rsidR="00930562">
        <w:rPr>
          <w:lang w:eastAsia="et-EE"/>
        </w:rPr>
        <w:t xml:space="preserve"> </w:t>
      </w:r>
      <w:r w:rsidR="00707EAD">
        <w:rPr>
          <w:bCs/>
        </w:rPr>
        <w:t>M</w:t>
      </w:r>
      <w:r w:rsidR="009E75D1" w:rsidRPr="00183193">
        <w:rPr>
          <w:bCs/>
        </w:rPr>
        <w:t>uu</w:t>
      </w:r>
      <w:r w:rsidR="00707EAD">
        <w:rPr>
          <w:bCs/>
        </w:rPr>
        <w:t>da</w:t>
      </w:r>
      <w:r w:rsidR="009E75D1" w:rsidRPr="00183193">
        <w:rPr>
          <w:bCs/>
        </w:rPr>
        <w:t xml:space="preserve">tus </w:t>
      </w:r>
      <w:r w:rsidR="00DC20B2">
        <w:rPr>
          <w:bCs/>
        </w:rPr>
        <w:t xml:space="preserve">on lihtsasti lahendatav ka </w:t>
      </w:r>
      <w:r w:rsidR="00601BC3">
        <w:rPr>
          <w:bCs/>
        </w:rPr>
        <w:t>keskkonnaotsuste infosüsteemis</w:t>
      </w:r>
      <w:r w:rsidR="00DC20B2">
        <w:rPr>
          <w:bCs/>
        </w:rPr>
        <w:t xml:space="preserve">. Registreeringutele sätestatakse </w:t>
      </w:r>
      <w:r w:rsidR="00C6226D">
        <w:rPr>
          <w:bCs/>
        </w:rPr>
        <w:t xml:space="preserve">deklaratsiooni esitamise </w:t>
      </w:r>
      <w:r w:rsidR="00DC20B2">
        <w:rPr>
          <w:bCs/>
        </w:rPr>
        <w:t>kohustus üks kord aastas</w:t>
      </w:r>
      <w:r w:rsidR="00C6226D">
        <w:rPr>
          <w:bCs/>
        </w:rPr>
        <w:t>.</w:t>
      </w:r>
    </w:p>
    <w:p w14:paraId="11BE7379" w14:textId="77777777" w:rsidR="00C15798" w:rsidRDefault="00C15798" w:rsidP="00930562">
      <w:pPr>
        <w:spacing w:line="259" w:lineRule="auto"/>
        <w:jc w:val="both"/>
        <w:rPr>
          <w:bCs/>
        </w:rPr>
      </w:pPr>
    </w:p>
    <w:p w14:paraId="62178D8B" w14:textId="45BF65D9" w:rsidR="00C6226D" w:rsidRDefault="00C15798" w:rsidP="00930562">
      <w:pPr>
        <w:spacing w:line="259" w:lineRule="auto"/>
        <w:jc w:val="both"/>
      </w:pPr>
      <w:r w:rsidRPr="009E7E0B">
        <w:rPr>
          <w:b/>
        </w:rPr>
        <w:t xml:space="preserve">Punktiga </w:t>
      </w:r>
      <w:r w:rsidR="00C6226D">
        <w:rPr>
          <w:b/>
        </w:rPr>
        <w:t>4</w:t>
      </w:r>
      <w:r>
        <w:rPr>
          <w:bCs/>
        </w:rPr>
        <w:t xml:space="preserve"> </w:t>
      </w:r>
      <w:r w:rsidR="00FA4F63">
        <w:rPr>
          <w:bCs/>
        </w:rPr>
        <w:t xml:space="preserve">täiendatakse </w:t>
      </w:r>
      <w:r w:rsidR="00262F11">
        <w:t xml:space="preserve">§ </w:t>
      </w:r>
      <w:r w:rsidR="00985397" w:rsidRPr="00FB54F6">
        <w:t>33</w:t>
      </w:r>
      <w:r w:rsidR="00985397" w:rsidRPr="00FB54F6">
        <w:rPr>
          <w:vertAlign w:val="superscript"/>
        </w:rPr>
        <w:t>4</w:t>
      </w:r>
      <w:r w:rsidR="00985397" w:rsidRPr="00FB54F6">
        <w:t xml:space="preserve"> </w:t>
      </w:r>
      <w:r w:rsidR="00985397">
        <w:t>lõi</w:t>
      </w:r>
      <w:r w:rsidR="00262F11">
        <w:t>ke</w:t>
      </w:r>
      <w:r w:rsidR="00985397">
        <w:t xml:space="preserve"> </w:t>
      </w:r>
      <w:r w:rsidR="003206B7">
        <w:t>1</w:t>
      </w:r>
      <w:r w:rsidR="00262F11">
        <w:t xml:space="preserve"> sõnastust</w:t>
      </w:r>
      <w:r w:rsidR="003206B7">
        <w:t xml:space="preserve">. </w:t>
      </w:r>
      <w:r w:rsidR="00707EAD">
        <w:t>S</w:t>
      </w:r>
      <w:r w:rsidR="00E3261D">
        <w:t xml:space="preserve">ättesse </w:t>
      </w:r>
      <w:r w:rsidR="00707EAD">
        <w:t xml:space="preserve">lisatakse </w:t>
      </w:r>
      <w:r w:rsidR="00E3261D">
        <w:t xml:space="preserve">täiendus, mille </w:t>
      </w:r>
      <w:r w:rsidR="00F15963">
        <w:t xml:space="preserve">kohaselt </w:t>
      </w:r>
      <w:r w:rsidR="004B24B6">
        <w:t>esitatakse edaspidi keskkonnatasu deklaratsioo</w:t>
      </w:r>
      <w:r w:rsidR="00E23C7B">
        <w:t>ne</w:t>
      </w:r>
      <w:r w:rsidR="00F15963">
        <w:t xml:space="preserve"> lisaks aruandekvartalile ka aruandeaasta kohta. </w:t>
      </w:r>
      <w:r w:rsidR="00C6226D" w:rsidRPr="00930562">
        <w:t xml:space="preserve">Kui kehtiva </w:t>
      </w:r>
      <w:r w:rsidR="00707EAD">
        <w:t>korra</w:t>
      </w:r>
      <w:r w:rsidR="00C6226D" w:rsidRPr="00930562">
        <w:t xml:space="preserve"> kohaselt esitatakse keskkonnatasu deklaratsioone alati neli korda aastas, st kord kvartalis, siis paikse heiteallika registreeringu puhul esitatakse deklaratsioon </w:t>
      </w:r>
      <w:r w:rsidR="00C6226D">
        <w:t xml:space="preserve">edaspidi </w:t>
      </w:r>
      <w:r w:rsidR="00C6226D" w:rsidRPr="00930562">
        <w:t xml:space="preserve">üks kord aastas. Deklareerimiskohustuse vähendamine neljalt korralt aastas ühele korrale aitab vähendada ettevõtete halduskoormust ning ei too kaasa muutusi aasta jooksul kokku laekuvas keskkonnatasu summas. </w:t>
      </w:r>
      <w:r w:rsidR="00C6226D">
        <w:t>K</w:t>
      </w:r>
      <w:r w:rsidR="00C6226D" w:rsidRPr="00930562">
        <w:t>alendriaasta kohta</w:t>
      </w:r>
      <w:r w:rsidR="00C6226D">
        <w:t xml:space="preserve"> esitatakse deklaratsioon</w:t>
      </w:r>
      <w:r w:rsidR="00C6226D" w:rsidRPr="00930562">
        <w:t xml:space="preserve"> </w:t>
      </w:r>
      <w:r w:rsidR="00C6226D">
        <w:t>järgneva aasta</w:t>
      </w:r>
      <w:r w:rsidR="00C6226D" w:rsidRPr="00930562">
        <w:t xml:space="preserve"> 17. jaanuar</w:t>
      </w:r>
      <w:r w:rsidR="00C6226D">
        <w:t>iks</w:t>
      </w:r>
      <w:r w:rsidR="00C6226D" w:rsidRPr="00930562">
        <w:t xml:space="preserve"> (sama</w:t>
      </w:r>
      <w:r w:rsidR="00C6226D">
        <w:t>moodi</w:t>
      </w:r>
      <w:r w:rsidR="00C6226D" w:rsidRPr="00930562">
        <w:t xml:space="preserve"> nagu </w:t>
      </w:r>
      <w:r w:rsidR="00C6226D">
        <w:t>neljanda</w:t>
      </w:r>
      <w:r w:rsidR="00C6226D" w:rsidRPr="00930562">
        <w:t xml:space="preserve"> kvartali deklaratsioon).</w:t>
      </w:r>
    </w:p>
    <w:p w14:paraId="7F02D697" w14:textId="77777777" w:rsidR="00662443" w:rsidRDefault="00662443" w:rsidP="009E75D1">
      <w:pPr>
        <w:jc w:val="both"/>
        <w:rPr>
          <w:bCs/>
        </w:rPr>
      </w:pPr>
    </w:p>
    <w:p w14:paraId="65775244" w14:textId="50C26715" w:rsidR="00F80988" w:rsidRDefault="00F80988" w:rsidP="00930562">
      <w:pPr>
        <w:jc w:val="both"/>
      </w:pPr>
      <w:r w:rsidRPr="009E7E0B">
        <w:rPr>
          <w:b/>
          <w:bCs/>
        </w:rPr>
        <w:t xml:space="preserve">Punktiga </w:t>
      </w:r>
      <w:r w:rsidR="00C6226D">
        <w:rPr>
          <w:b/>
          <w:bCs/>
        </w:rPr>
        <w:t>5</w:t>
      </w:r>
      <w:r>
        <w:t xml:space="preserve"> </w:t>
      </w:r>
      <w:r w:rsidR="009973AC">
        <w:t xml:space="preserve">täiendatakse </w:t>
      </w:r>
      <w:proofErr w:type="spellStart"/>
      <w:r w:rsidR="00172FD2">
        <w:t>KeTS</w:t>
      </w:r>
      <w:r w:rsidR="00707EAD">
        <w:t>-i</w:t>
      </w:r>
      <w:proofErr w:type="spellEnd"/>
      <w:r w:rsidR="00172FD2">
        <w:t xml:space="preserve"> </w:t>
      </w:r>
      <w:r w:rsidR="009973AC">
        <w:t xml:space="preserve">§ </w:t>
      </w:r>
      <w:r w:rsidR="009973AC" w:rsidRPr="00FB54F6">
        <w:t>33</w:t>
      </w:r>
      <w:r w:rsidR="009973AC" w:rsidRPr="00FB54F6">
        <w:rPr>
          <w:vertAlign w:val="superscript"/>
        </w:rPr>
        <w:t>4</w:t>
      </w:r>
      <w:r w:rsidR="009973AC" w:rsidRPr="00FB54F6">
        <w:t xml:space="preserve"> </w:t>
      </w:r>
      <w:r w:rsidR="009973AC">
        <w:t xml:space="preserve">lõike 3 sõnastust. Sättega reguleeritakse </w:t>
      </w:r>
      <w:r w:rsidR="00403457">
        <w:t>keskkonnatasu deklaratsiooni esitamise nõude</w:t>
      </w:r>
      <w:r w:rsidR="00460481">
        <w:t>i</w:t>
      </w:r>
      <w:r w:rsidR="00403457">
        <w:t xml:space="preserve">d </w:t>
      </w:r>
      <w:r w:rsidR="009973AC">
        <w:t>k</w:t>
      </w:r>
      <w:r w:rsidR="009973AC" w:rsidRPr="009973AC">
        <w:t>eskkonnatasu maksja pankroti väljakuulutamise korral</w:t>
      </w:r>
      <w:r w:rsidR="00403457">
        <w:t xml:space="preserve">. </w:t>
      </w:r>
      <w:r w:rsidR="00B67C0C">
        <w:t>Eelnõukohase muudatusega täiendatakse sõnastust viisil, mi</w:t>
      </w:r>
      <w:r w:rsidR="00265759">
        <w:t xml:space="preserve">s laiendab </w:t>
      </w:r>
      <w:r w:rsidR="00707EAD">
        <w:t>nõudeid</w:t>
      </w:r>
      <w:r w:rsidR="00460481">
        <w:t xml:space="preserve"> lisaks aruandekvartalile</w:t>
      </w:r>
      <w:r w:rsidR="00265759">
        <w:t xml:space="preserve"> ka aruandeaasta kohta esitatavatele deklaratsioonidele.</w:t>
      </w:r>
    </w:p>
    <w:p w14:paraId="700167D2" w14:textId="77777777" w:rsidR="006A3B39" w:rsidRDefault="006A3B39" w:rsidP="00930562">
      <w:pPr>
        <w:jc w:val="both"/>
      </w:pPr>
    </w:p>
    <w:p w14:paraId="61EE8D17" w14:textId="77777777" w:rsidR="00830B05" w:rsidRDefault="00830B05" w:rsidP="00830B05">
      <w:pPr>
        <w:jc w:val="both"/>
      </w:pPr>
      <w:r w:rsidRPr="009E4FBD">
        <w:rPr>
          <w:b/>
          <w:bCs/>
        </w:rPr>
        <w:t xml:space="preserve">Punktiga 6 </w:t>
      </w:r>
      <w:r w:rsidRPr="009E4FBD">
        <w:t xml:space="preserve">täiendatakse </w:t>
      </w:r>
      <w:proofErr w:type="spellStart"/>
      <w:r w:rsidRPr="009E4FBD">
        <w:t>KeTS-i</w:t>
      </w:r>
      <w:proofErr w:type="spellEnd"/>
      <w:r w:rsidRPr="009E4FBD">
        <w:t xml:space="preserve"> § 52 lõikega 6</w:t>
      </w:r>
      <w:r>
        <w:t>, mille kohaselt</w:t>
      </w:r>
      <w:r w:rsidRPr="009E4FBD">
        <w:t xml:space="preserve"> kohaldatakse registreeringu</w:t>
      </w:r>
      <w:r>
        <w:t xml:space="preserve"> puhul </w:t>
      </w:r>
      <w:r w:rsidRPr="009E4FBD">
        <w:t>saastetasu asendamis</w:t>
      </w:r>
      <w:r>
        <w:t>t üks kord</w:t>
      </w:r>
      <w:r w:rsidRPr="009E4FBD">
        <w:t xml:space="preserve"> aasta</w:t>
      </w:r>
      <w:r>
        <w:t>s</w:t>
      </w:r>
      <w:r w:rsidRPr="009E4FBD">
        <w:t xml:space="preserve">. </w:t>
      </w:r>
      <w:r>
        <w:t xml:space="preserve">Registreeringu omajal tuleb saastetasu asendamisel keskkonnakaitsemeetmete rakendamise aruanne esitada kvartalite kaupa, kuid saastetasu asendatakse Keskkonnaameti kinnitatud keskkonnakaitsemeetmete rakendamise kvartaliaruannete alusel üks kord aastas. </w:t>
      </w:r>
    </w:p>
    <w:p w14:paraId="2EF99F4A" w14:textId="77777777" w:rsidR="00C6226D" w:rsidRDefault="00C6226D" w:rsidP="00930562">
      <w:pPr>
        <w:jc w:val="both"/>
      </w:pPr>
    </w:p>
    <w:p w14:paraId="1100FA4B" w14:textId="6630AE30" w:rsidR="0098565F" w:rsidRPr="00412EF0" w:rsidRDefault="73861746" w:rsidP="00412EF0">
      <w:pPr>
        <w:rPr>
          <w:b/>
          <w:bCs/>
        </w:rPr>
      </w:pPr>
      <w:r w:rsidRPr="07D417AE">
        <w:rPr>
          <w:b/>
          <w:bCs/>
        </w:rPr>
        <w:t>Eelnõu §</w:t>
      </w:r>
      <w:r w:rsidR="00A213E7" w:rsidRPr="07D417AE">
        <w:rPr>
          <w:b/>
          <w:bCs/>
        </w:rPr>
        <w:t>-ga</w:t>
      </w:r>
      <w:r w:rsidR="00AD0E72" w:rsidRPr="07D417AE">
        <w:rPr>
          <w:b/>
          <w:bCs/>
        </w:rPr>
        <w:t xml:space="preserve"> </w:t>
      </w:r>
      <w:r w:rsidR="0036192B" w:rsidRPr="07D417AE">
        <w:rPr>
          <w:b/>
          <w:bCs/>
        </w:rPr>
        <w:t>3</w:t>
      </w:r>
      <w:r w:rsidR="00AD0E72" w:rsidRPr="07D417AE">
        <w:rPr>
          <w:b/>
          <w:bCs/>
        </w:rPr>
        <w:t xml:space="preserve"> </w:t>
      </w:r>
      <w:r w:rsidR="00A213E7" w:rsidRPr="07D417AE">
        <w:rPr>
          <w:b/>
          <w:bCs/>
        </w:rPr>
        <w:t>muudetakse riigilõivuseadust</w:t>
      </w:r>
      <w:del w:id="85" w:author="Maarja-Liis Lall - JUSTDIGI" w:date="2025-10-15T11:01:00Z">
        <w:r w:rsidRPr="07D417AE" w:rsidDel="00A213E7">
          <w:rPr>
            <w:b/>
            <w:bCs/>
          </w:rPr>
          <w:delText xml:space="preserve">. </w:delText>
        </w:r>
        <w:bookmarkEnd w:id="35"/>
        <w:r w:rsidRPr="07D417AE" w:rsidDel="0098565F">
          <w:rPr>
            <w:b/>
            <w:bCs/>
          </w:rPr>
          <w:delText>Paragrahv</w:delText>
        </w:r>
        <w:r w:rsidRPr="07D417AE" w:rsidDel="002F39D1">
          <w:rPr>
            <w:b/>
            <w:bCs/>
          </w:rPr>
          <w:delText xml:space="preserve"> 3</w:delText>
        </w:r>
        <w:r w:rsidRPr="07D417AE" w:rsidDel="0098565F">
          <w:rPr>
            <w:b/>
            <w:bCs/>
          </w:rPr>
          <w:delText xml:space="preserve"> koosneb </w:delText>
        </w:r>
        <w:r w:rsidRPr="07D417AE" w:rsidDel="00366930">
          <w:rPr>
            <w:b/>
            <w:bCs/>
          </w:rPr>
          <w:delText>kahest</w:delText>
        </w:r>
        <w:r w:rsidRPr="07D417AE" w:rsidDel="003652A3">
          <w:rPr>
            <w:b/>
            <w:bCs/>
          </w:rPr>
          <w:delText xml:space="preserve"> </w:delText>
        </w:r>
        <w:r w:rsidRPr="07D417AE" w:rsidDel="0098565F">
          <w:rPr>
            <w:b/>
            <w:bCs/>
          </w:rPr>
          <w:delText>punktist.</w:delText>
        </w:r>
      </w:del>
    </w:p>
    <w:p w14:paraId="35452397" w14:textId="77777777" w:rsidR="0098565F" w:rsidRDefault="0098565F" w:rsidP="006A7359">
      <w:pPr>
        <w:jc w:val="both"/>
        <w:rPr>
          <w:color w:val="000000" w:themeColor="text1"/>
        </w:rPr>
      </w:pPr>
    </w:p>
    <w:p w14:paraId="1FA4F883" w14:textId="2401501A" w:rsidR="0098565F" w:rsidRPr="00183193" w:rsidRDefault="0098565F" w:rsidP="006A7359">
      <w:pPr>
        <w:jc w:val="both"/>
        <w:rPr>
          <w:color w:val="000000" w:themeColor="text1"/>
        </w:rPr>
      </w:pPr>
      <w:r w:rsidRPr="00795B40">
        <w:rPr>
          <w:b/>
          <w:bCs/>
          <w:color w:val="000000" w:themeColor="text1"/>
        </w:rPr>
        <w:t>Punktiga 1</w:t>
      </w:r>
      <w:r w:rsidR="00183193">
        <w:rPr>
          <w:b/>
          <w:bCs/>
          <w:color w:val="000000" w:themeColor="text1"/>
        </w:rPr>
        <w:t xml:space="preserve"> </w:t>
      </w:r>
      <w:r w:rsidR="008F049C" w:rsidRPr="008F049C">
        <w:rPr>
          <w:color w:val="000000" w:themeColor="text1"/>
        </w:rPr>
        <w:t>sätestatakse</w:t>
      </w:r>
      <w:r w:rsidR="008F049C">
        <w:rPr>
          <w:color w:val="000000" w:themeColor="text1"/>
        </w:rPr>
        <w:t xml:space="preserve"> riigilõivu vabastus registreeringu muutmise</w:t>
      </w:r>
      <w:r w:rsidR="003652A3">
        <w:rPr>
          <w:color w:val="000000" w:themeColor="text1"/>
        </w:rPr>
        <w:t xml:space="preserve"> taotluse läbivaatamisel</w:t>
      </w:r>
      <w:r w:rsidR="008F049C">
        <w:rPr>
          <w:color w:val="000000" w:themeColor="text1"/>
        </w:rPr>
        <w:t>e. Keskkonnaamet on leidnud, et registreeringu muutmine</w:t>
      </w:r>
      <w:r w:rsidR="00707EAD">
        <w:rPr>
          <w:color w:val="000000" w:themeColor="text1"/>
        </w:rPr>
        <w:t>,</w:t>
      </w:r>
      <w:r w:rsidR="00601BC3">
        <w:rPr>
          <w:color w:val="000000" w:themeColor="text1"/>
        </w:rPr>
        <w:t xml:space="preserve"> sh vanalt registreeringu vormilt uuele üleminek</w:t>
      </w:r>
      <w:r w:rsidR="00742150">
        <w:rPr>
          <w:color w:val="000000" w:themeColor="text1"/>
        </w:rPr>
        <w:t>,</w:t>
      </w:r>
      <w:r w:rsidR="008F049C">
        <w:rPr>
          <w:color w:val="000000" w:themeColor="text1"/>
        </w:rPr>
        <w:t xml:space="preserve"> on väiksema koormusega tegevus, mistõttu pole</w:t>
      </w:r>
      <w:r w:rsidR="002500B2">
        <w:rPr>
          <w:color w:val="000000" w:themeColor="text1"/>
        </w:rPr>
        <w:t xml:space="preserve"> vaja sellele tegevusele riigilõivu sätestada.</w:t>
      </w:r>
    </w:p>
    <w:p w14:paraId="73252958" w14:textId="77777777" w:rsidR="00183193" w:rsidRDefault="00183193" w:rsidP="006A7359">
      <w:pPr>
        <w:jc w:val="both"/>
        <w:rPr>
          <w:b/>
          <w:bCs/>
          <w:color w:val="000000" w:themeColor="text1"/>
        </w:rPr>
      </w:pPr>
    </w:p>
    <w:p w14:paraId="6D1C72AC" w14:textId="00A497CB" w:rsidR="00A45302" w:rsidRDefault="00183193" w:rsidP="00941C99">
      <w:pPr>
        <w:autoSpaceDE w:val="0"/>
        <w:autoSpaceDN w:val="0"/>
        <w:adjustRightInd w:val="0"/>
        <w:jc w:val="both"/>
        <w:rPr>
          <w:color w:val="000000" w:themeColor="text1"/>
        </w:rPr>
      </w:pPr>
      <w:r w:rsidRPr="07D417AE">
        <w:rPr>
          <w:b/>
          <w:bCs/>
          <w:color w:val="000000" w:themeColor="text1"/>
        </w:rPr>
        <w:t xml:space="preserve">Punktiga 2 </w:t>
      </w:r>
      <w:r w:rsidRPr="07D417AE">
        <w:rPr>
          <w:color w:val="000000" w:themeColor="text1"/>
        </w:rPr>
        <w:t xml:space="preserve">sätestatakse registreeringu taotluse läbivaatamise eest riigilõiv </w:t>
      </w:r>
      <w:r w:rsidR="00705264" w:rsidRPr="07D417AE">
        <w:rPr>
          <w:color w:val="000000" w:themeColor="text1"/>
        </w:rPr>
        <w:t xml:space="preserve">500 </w:t>
      </w:r>
      <w:r w:rsidRPr="07D417AE">
        <w:rPr>
          <w:color w:val="000000" w:themeColor="text1"/>
        </w:rPr>
        <w:t>eurot.</w:t>
      </w:r>
      <w:r w:rsidRPr="07D417AE">
        <w:rPr>
          <w:b/>
          <w:bCs/>
          <w:color w:val="000000" w:themeColor="text1"/>
        </w:rPr>
        <w:t xml:space="preserve"> </w:t>
      </w:r>
      <w:bookmarkStart w:id="86" w:name="_Hlk198904019"/>
      <w:r w:rsidR="006A7359">
        <w:t xml:space="preserve">Keskkonnaameti registreeringu toimingute riigilõivumäär põhineb </w:t>
      </w:r>
      <w:commentRangeStart w:id="87"/>
      <w:r w:rsidR="006A7359">
        <w:t xml:space="preserve">Keskkonnaameti </w:t>
      </w:r>
      <w:r w:rsidR="00B75667">
        <w:t>20</w:t>
      </w:r>
      <w:r w:rsidR="00B975C9">
        <w:t xml:space="preserve">21. ja 2022. aastal </w:t>
      </w:r>
      <w:r w:rsidR="0007450B">
        <w:t>koostatud</w:t>
      </w:r>
      <w:r w:rsidR="006A7359">
        <w:t xml:space="preserve"> keskkonnakaitselubade menetlusega kaasneva teenuse kulude analüüsil, sh aja- ja ressursikulul.</w:t>
      </w:r>
      <w:commentRangeEnd w:id="87"/>
      <w:r>
        <w:commentReference w:id="87"/>
      </w:r>
      <w:r w:rsidR="006A7359">
        <w:t xml:space="preserve"> Riigilõivumäära kujundamisel on lähtutud eelkõige kulupõhimõttest</w:t>
      </w:r>
      <w:ins w:id="88" w:author="Maarja-Liis Lall - JUSTDIGI" w:date="2025-10-15T11:06:00Z">
        <w:r w:rsidR="40C75EDD">
          <w:t xml:space="preserve"> </w:t>
        </w:r>
        <w:commentRangeStart w:id="89"/>
        <w:r w:rsidR="40C75EDD">
          <w:t>(RLS § 4 lg 1)</w:t>
        </w:r>
      </w:ins>
      <w:commentRangeEnd w:id="89"/>
      <w:r>
        <w:commentReference w:id="89"/>
      </w:r>
      <w:r w:rsidR="006A7359">
        <w:t xml:space="preserve">. Kulupõhimõtte kohaselt peab riigilõivumäär katma vähemalt toimingu </w:t>
      </w:r>
      <w:r w:rsidR="006A7359">
        <w:lastRenderedPageBreak/>
        <w:t>tegemisega seotud otsesed ja teatud ulatuses ka kaudsed kulud, mi</w:t>
      </w:r>
      <w:r w:rsidR="00742150">
        <w:t xml:space="preserve">s kaasnevad </w:t>
      </w:r>
      <w:r w:rsidR="007928FA">
        <w:t>teenuse osutamisega.</w:t>
      </w:r>
      <w:r w:rsidR="006A7359">
        <w:t xml:space="preserve"> </w:t>
      </w:r>
      <w:r w:rsidR="00941C99" w:rsidRPr="07D417AE">
        <w:rPr>
          <w:color w:val="000000" w:themeColor="text1"/>
        </w:rPr>
        <w:t xml:space="preserve">Riigilõivumäära sätestamisel kulupõhimõttel arvestatakse keskkonnakaitseloaga seotud toimingu otsest kulu ehk tööjõukulu, transpordikulu ja konkreetse teenusega seotud tellimust ning kaudset kulu ehk majanduskulud, kinnistukulu, administreerimiskulu, koolituskulu, lähetused ja IT-kulud. Keskkonnakaitselubade teenuse kuludest moodustavad otsesed kulud ligikaudu 85% ja kaudsed kulud 15%. </w:t>
      </w:r>
      <w:r w:rsidR="001A0342" w:rsidRPr="07D417AE">
        <w:rPr>
          <w:color w:val="000000" w:themeColor="text1"/>
        </w:rPr>
        <w:t>K</w:t>
      </w:r>
      <w:r w:rsidR="002C2E05" w:rsidRPr="07D417AE">
        <w:rPr>
          <w:color w:val="000000" w:themeColor="text1"/>
        </w:rPr>
        <w:t>uigi</w:t>
      </w:r>
      <w:r w:rsidR="001A0342" w:rsidRPr="07D417AE">
        <w:rPr>
          <w:color w:val="000000" w:themeColor="text1"/>
        </w:rPr>
        <w:t xml:space="preserve"> </w:t>
      </w:r>
      <w:r w:rsidR="00B84D17" w:rsidRPr="07D417AE">
        <w:rPr>
          <w:color w:val="000000" w:themeColor="text1"/>
        </w:rPr>
        <w:t>keskkonnaotsuse infosüsteemi</w:t>
      </w:r>
      <w:r w:rsidR="00BB1C70" w:rsidRPr="07D417AE">
        <w:rPr>
          <w:color w:val="000000" w:themeColor="text1"/>
        </w:rPr>
        <w:t>s on arendatud esma</w:t>
      </w:r>
      <w:r w:rsidR="007928FA" w:rsidRPr="07D417AE">
        <w:rPr>
          <w:color w:val="000000" w:themeColor="text1"/>
        </w:rPr>
        <w:t>s</w:t>
      </w:r>
      <w:r w:rsidR="00BB1C70" w:rsidRPr="07D417AE">
        <w:rPr>
          <w:color w:val="000000" w:themeColor="text1"/>
        </w:rPr>
        <w:t>e registreeringu teenus</w:t>
      </w:r>
      <w:r w:rsidR="00E85A57" w:rsidRPr="07D417AE">
        <w:rPr>
          <w:color w:val="000000" w:themeColor="text1"/>
        </w:rPr>
        <w:t>, siis</w:t>
      </w:r>
      <w:r w:rsidR="00F0255F" w:rsidRPr="07D417AE">
        <w:rPr>
          <w:color w:val="000000" w:themeColor="text1"/>
        </w:rPr>
        <w:t xml:space="preserve"> uute registreeringu kohuslaste</w:t>
      </w:r>
      <w:r w:rsidR="007928FA" w:rsidRPr="07D417AE">
        <w:rPr>
          <w:color w:val="000000" w:themeColor="text1"/>
        </w:rPr>
        <w:t xml:space="preserve"> tõttu</w:t>
      </w:r>
      <w:r w:rsidR="00F0255F" w:rsidRPr="07D417AE">
        <w:rPr>
          <w:color w:val="000000" w:themeColor="text1"/>
        </w:rPr>
        <w:t xml:space="preserve"> disainitakse infosüsteem ümber</w:t>
      </w:r>
      <w:r w:rsidR="00BE66E5" w:rsidRPr="07D417AE">
        <w:rPr>
          <w:color w:val="000000" w:themeColor="text1"/>
        </w:rPr>
        <w:t xml:space="preserve"> selliselt, et </w:t>
      </w:r>
      <w:r w:rsidR="001B59EE" w:rsidRPr="07D417AE">
        <w:rPr>
          <w:color w:val="000000" w:themeColor="text1"/>
        </w:rPr>
        <w:t>registreeringu teenusele kuluks võimalikult vähe ressur</w:t>
      </w:r>
      <w:r w:rsidR="00DE57DF" w:rsidRPr="07D417AE">
        <w:rPr>
          <w:color w:val="000000" w:themeColor="text1"/>
        </w:rPr>
        <w:t>s</w:t>
      </w:r>
      <w:r w:rsidR="001B59EE" w:rsidRPr="07D417AE">
        <w:rPr>
          <w:color w:val="000000" w:themeColor="text1"/>
        </w:rPr>
        <w:t>s</w:t>
      </w:r>
      <w:r w:rsidR="00BB1C70" w:rsidRPr="07D417AE">
        <w:rPr>
          <w:color w:val="000000" w:themeColor="text1"/>
        </w:rPr>
        <w:t>i</w:t>
      </w:r>
      <w:r w:rsidR="002B7595" w:rsidRPr="07D417AE">
        <w:rPr>
          <w:color w:val="000000" w:themeColor="text1"/>
        </w:rPr>
        <w:t xml:space="preserve">, tagades siiski teatud keskkonnakaitselise taseme </w:t>
      </w:r>
      <w:r w:rsidR="00BB54AE" w:rsidRPr="07D417AE">
        <w:rPr>
          <w:color w:val="000000" w:themeColor="text1"/>
        </w:rPr>
        <w:t>j</w:t>
      </w:r>
      <w:r w:rsidR="002B7595" w:rsidRPr="07D417AE">
        <w:rPr>
          <w:color w:val="000000" w:themeColor="text1"/>
        </w:rPr>
        <w:t>a rahuldades riigi andmevajadus</w:t>
      </w:r>
      <w:r w:rsidR="00707EAD" w:rsidRPr="07D417AE">
        <w:rPr>
          <w:color w:val="000000" w:themeColor="text1"/>
        </w:rPr>
        <w:t>e</w:t>
      </w:r>
      <w:r w:rsidR="006D3D72" w:rsidRPr="07D417AE">
        <w:rPr>
          <w:color w:val="000000" w:themeColor="text1"/>
        </w:rPr>
        <w:t>.</w:t>
      </w:r>
    </w:p>
    <w:p w14:paraId="12C1CFDF" w14:textId="77777777" w:rsidR="00A45302" w:rsidRDefault="00A45302" w:rsidP="00941C99">
      <w:pPr>
        <w:autoSpaceDE w:val="0"/>
        <w:autoSpaceDN w:val="0"/>
        <w:adjustRightInd w:val="0"/>
        <w:jc w:val="both"/>
        <w:rPr>
          <w:color w:val="000000" w:themeColor="text1"/>
        </w:rPr>
      </w:pPr>
    </w:p>
    <w:p w14:paraId="3FFFF794" w14:textId="0C16DD2E" w:rsidR="00941C99" w:rsidRDefault="008E3876" w:rsidP="00941C99">
      <w:pPr>
        <w:autoSpaceDE w:val="0"/>
        <w:autoSpaceDN w:val="0"/>
        <w:adjustRightInd w:val="0"/>
        <w:jc w:val="both"/>
        <w:rPr>
          <w:color w:val="000000" w:themeColor="text1"/>
        </w:rPr>
      </w:pPr>
      <w:r>
        <w:rPr>
          <w:color w:val="000000" w:themeColor="text1"/>
        </w:rPr>
        <w:t>Eelnõu</w:t>
      </w:r>
      <w:r w:rsidR="00707EAD">
        <w:rPr>
          <w:color w:val="000000" w:themeColor="text1"/>
        </w:rPr>
        <w:t>kohast</w:t>
      </w:r>
      <w:r w:rsidR="00F402E6">
        <w:rPr>
          <w:color w:val="000000" w:themeColor="text1"/>
        </w:rPr>
        <w:t xml:space="preserve"> </w:t>
      </w:r>
      <w:r w:rsidR="003A229A">
        <w:rPr>
          <w:color w:val="000000" w:themeColor="text1"/>
        </w:rPr>
        <w:t xml:space="preserve">registreeringut </w:t>
      </w:r>
      <w:r w:rsidR="00EB2A47">
        <w:rPr>
          <w:color w:val="000000" w:themeColor="text1"/>
        </w:rPr>
        <w:t xml:space="preserve">keskkonnaotsuste infosüsteemis </w:t>
      </w:r>
      <w:r w:rsidR="00707EAD">
        <w:rPr>
          <w:color w:val="000000" w:themeColor="text1"/>
        </w:rPr>
        <w:t xml:space="preserve">veel </w:t>
      </w:r>
      <w:r w:rsidR="00EB2A47">
        <w:rPr>
          <w:color w:val="000000" w:themeColor="text1"/>
        </w:rPr>
        <w:t>ei ole, mistõttu sellele kuluvat ressurssi Keskkonnaamet otseselt mõõta ei saa</w:t>
      </w:r>
      <w:r w:rsidR="002B3178">
        <w:rPr>
          <w:color w:val="000000" w:themeColor="text1"/>
        </w:rPr>
        <w:t>. K</w:t>
      </w:r>
      <w:r w:rsidR="009450A1">
        <w:rPr>
          <w:color w:val="000000" w:themeColor="text1"/>
        </w:rPr>
        <w:t>üll aga hinnati registreeringu visioonist lähtu</w:t>
      </w:r>
      <w:r w:rsidR="00707EAD">
        <w:rPr>
          <w:color w:val="000000" w:themeColor="text1"/>
        </w:rPr>
        <w:t>des</w:t>
      </w:r>
      <w:r w:rsidR="006013EC">
        <w:rPr>
          <w:color w:val="000000" w:themeColor="text1"/>
        </w:rPr>
        <w:t xml:space="preserve"> eeldatavat kulu</w:t>
      </w:r>
      <w:r w:rsidR="00707EAD">
        <w:rPr>
          <w:color w:val="000000" w:themeColor="text1"/>
        </w:rPr>
        <w:t>,</w:t>
      </w:r>
      <w:r w:rsidR="006013EC">
        <w:rPr>
          <w:color w:val="000000" w:themeColor="text1"/>
        </w:rPr>
        <w:t xml:space="preserve"> võttes </w:t>
      </w:r>
      <w:r w:rsidR="00340B21">
        <w:rPr>
          <w:color w:val="000000" w:themeColor="text1"/>
        </w:rPr>
        <w:t xml:space="preserve">aluseks õhusaastelubade taotluse </w:t>
      </w:r>
      <w:r w:rsidR="00042E65">
        <w:rPr>
          <w:color w:val="000000" w:themeColor="text1"/>
        </w:rPr>
        <w:t>teenusele</w:t>
      </w:r>
      <w:r w:rsidR="00340B21">
        <w:rPr>
          <w:color w:val="000000" w:themeColor="text1"/>
        </w:rPr>
        <w:t xml:space="preserve"> kulu</w:t>
      </w:r>
      <w:r w:rsidR="002B3178">
        <w:rPr>
          <w:color w:val="000000" w:themeColor="text1"/>
        </w:rPr>
        <w:t xml:space="preserve">vaid otseseid ja kaudseid </w:t>
      </w:r>
      <w:r w:rsidR="00042E65">
        <w:rPr>
          <w:color w:val="000000" w:themeColor="text1"/>
        </w:rPr>
        <w:t>kulusid</w:t>
      </w:r>
      <w:r w:rsidR="002B3178">
        <w:rPr>
          <w:color w:val="000000" w:themeColor="text1"/>
        </w:rPr>
        <w:t xml:space="preserve">. </w:t>
      </w:r>
      <w:r w:rsidR="00042E65">
        <w:rPr>
          <w:color w:val="000000" w:themeColor="text1"/>
        </w:rPr>
        <w:t>Keskkonnaameti andmetel kulub</w:t>
      </w:r>
      <w:r w:rsidR="00A54EB8">
        <w:rPr>
          <w:color w:val="000000" w:themeColor="text1"/>
        </w:rPr>
        <w:t xml:space="preserve"> registreeringu</w:t>
      </w:r>
      <w:r w:rsidR="00042E65">
        <w:rPr>
          <w:color w:val="000000" w:themeColor="text1"/>
        </w:rPr>
        <w:t xml:space="preserve"> </w:t>
      </w:r>
      <w:r w:rsidR="002B10C3">
        <w:rPr>
          <w:color w:val="000000" w:themeColor="text1"/>
        </w:rPr>
        <w:t xml:space="preserve">taotluse läbivaatamisele </w:t>
      </w:r>
      <w:r w:rsidR="000F5465">
        <w:rPr>
          <w:color w:val="000000" w:themeColor="text1"/>
        </w:rPr>
        <w:t xml:space="preserve">ligikaudu 50% </w:t>
      </w:r>
      <w:r w:rsidR="00A54EB8">
        <w:rPr>
          <w:color w:val="000000" w:themeColor="text1"/>
        </w:rPr>
        <w:t xml:space="preserve">vähem </w:t>
      </w:r>
      <w:r w:rsidR="000F5465">
        <w:rPr>
          <w:color w:val="000000" w:themeColor="text1"/>
        </w:rPr>
        <w:t>ressurssi, kuna taotluse andmemaht võrreldes keskkon</w:t>
      </w:r>
      <w:r w:rsidR="00FE3418">
        <w:rPr>
          <w:color w:val="000000" w:themeColor="text1"/>
        </w:rPr>
        <w:t>n</w:t>
      </w:r>
      <w:r w:rsidR="000F5465">
        <w:rPr>
          <w:color w:val="000000" w:themeColor="text1"/>
        </w:rPr>
        <w:t>aloaga</w:t>
      </w:r>
      <w:r w:rsidR="00FE3418">
        <w:rPr>
          <w:color w:val="000000" w:themeColor="text1"/>
        </w:rPr>
        <w:t xml:space="preserve"> </w:t>
      </w:r>
      <w:r w:rsidR="00A45302">
        <w:rPr>
          <w:color w:val="000000" w:themeColor="text1"/>
        </w:rPr>
        <w:t>on</w:t>
      </w:r>
      <w:r w:rsidR="00FE3418">
        <w:rPr>
          <w:color w:val="000000" w:themeColor="text1"/>
        </w:rPr>
        <w:t xml:space="preserve"> väiksem</w:t>
      </w:r>
      <w:r w:rsidR="00AE0FC0">
        <w:rPr>
          <w:color w:val="000000" w:themeColor="text1"/>
        </w:rPr>
        <w:t xml:space="preserve">. </w:t>
      </w:r>
      <w:r w:rsidR="00941C99" w:rsidRPr="00BB54AE">
        <w:rPr>
          <w:color w:val="000000" w:themeColor="text1"/>
        </w:rPr>
        <w:t>Kuigi registreeringu andmisel ei rakendata üldjuhul avatud menetlust ja menetlusse kaasatud isikute ring on väiksem</w:t>
      </w:r>
      <w:r w:rsidR="00184B9D">
        <w:rPr>
          <w:color w:val="000000" w:themeColor="text1"/>
        </w:rPr>
        <w:t xml:space="preserve"> (</w:t>
      </w:r>
      <w:r w:rsidR="00F12BEE">
        <w:rPr>
          <w:color w:val="000000" w:themeColor="text1"/>
        </w:rPr>
        <w:t xml:space="preserve">veel </w:t>
      </w:r>
      <w:r w:rsidR="00184B9D">
        <w:rPr>
          <w:color w:val="000000" w:themeColor="text1"/>
        </w:rPr>
        <w:t>25% vähem ressurssi võrreldes keskkonnaloaga)</w:t>
      </w:r>
      <w:r w:rsidR="00941C99" w:rsidRPr="00BB54AE">
        <w:rPr>
          <w:color w:val="000000" w:themeColor="text1"/>
        </w:rPr>
        <w:t>, tuleb Keskkonnaametil registreeringu taotlus põhjalikult läbi vaadata ning koguda otsuse tegemiseks teavet, mistõttu on põhjendatud kehtestada riigilõiv registreeringu taotluse ülevaatamisel.</w:t>
      </w:r>
    </w:p>
    <w:p w14:paraId="3A60F657" w14:textId="77777777" w:rsidR="00D57DAD" w:rsidRPr="00941C99" w:rsidRDefault="00D57DAD" w:rsidP="00941C99">
      <w:pPr>
        <w:autoSpaceDE w:val="0"/>
        <w:autoSpaceDN w:val="0"/>
        <w:adjustRightInd w:val="0"/>
        <w:jc w:val="both"/>
        <w:rPr>
          <w:bCs/>
          <w:color w:val="000000" w:themeColor="text1"/>
        </w:rPr>
      </w:pPr>
    </w:p>
    <w:bookmarkEnd w:id="86"/>
    <w:p w14:paraId="01D51EE5" w14:textId="52833CE9" w:rsidR="00D57DAD" w:rsidRPr="00412EF0" w:rsidRDefault="00D57DAD" w:rsidP="00412EF0">
      <w:pPr>
        <w:rPr>
          <w:b/>
          <w:bCs/>
        </w:rPr>
      </w:pPr>
      <w:r w:rsidRPr="00412EF0">
        <w:rPr>
          <w:b/>
          <w:bCs/>
        </w:rPr>
        <w:t>Eelnõu § 4 sätestab seaduse jõustumisaja.</w:t>
      </w:r>
    </w:p>
    <w:p w14:paraId="680EF8FA" w14:textId="77777777" w:rsidR="00D57DAD" w:rsidRPr="008F3CAD" w:rsidRDefault="00D57DAD" w:rsidP="00D57DAD">
      <w:pPr>
        <w:jc w:val="both"/>
      </w:pPr>
    </w:p>
    <w:p w14:paraId="0C523516" w14:textId="74C44B7C" w:rsidR="009A4B36" w:rsidRPr="00DA2C02" w:rsidRDefault="00D57DAD" w:rsidP="009A4B36">
      <w:pPr>
        <w:pStyle w:val="Paragrahvisisuliigendamata"/>
        <w:rPr>
          <w:color w:val="000000" w:themeColor="text1"/>
        </w:rPr>
      </w:pPr>
      <w:r w:rsidRPr="796FD488">
        <w:t xml:space="preserve">Seadus on kavandatud jõustuma </w:t>
      </w:r>
      <w:r w:rsidRPr="003865AA">
        <w:t>202</w:t>
      </w:r>
      <w:r w:rsidR="00B63D0C">
        <w:t>7</w:t>
      </w:r>
      <w:r w:rsidRPr="003865AA">
        <w:t xml:space="preserve">. aasta 1. </w:t>
      </w:r>
      <w:r w:rsidR="00B63D0C">
        <w:t>jaanuari</w:t>
      </w:r>
      <w:r w:rsidR="00A45302">
        <w:t>l</w:t>
      </w:r>
      <w:r>
        <w:t>.</w:t>
      </w:r>
      <w:r w:rsidR="009A4B36">
        <w:t xml:space="preserve"> </w:t>
      </w:r>
      <w:r w:rsidR="009A4B36" w:rsidRPr="002A6A51">
        <w:t xml:space="preserve">Jõustumistähtaja seadmine võimaldab rakendusakte menetleda selliselt, et need jõustuksid seadusmuudatusega üheaegselt. </w:t>
      </w:r>
      <w:r w:rsidR="009A4B36" w:rsidRPr="005A25C1">
        <w:rPr>
          <w:rFonts w:cs="Times New Roman"/>
          <w:color w:val="000000" w:themeColor="text1"/>
        </w:rPr>
        <w:t>Selleks ajaks uuendat</w:t>
      </w:r>
      <w:r w:rsidR="009A4B36">
        <w:rPr>
          <w:rFonts w:cs="Times New Roman"/>
          <w:color w:val="000000" w:themeColor="text1"/>
        </w:rPr>
        <w:t>akse</w:t>
      </w:r>
      <w:r w:rsidR="009A4B36" w:rsidRPr="005A25C1">
        <w:rPr>
          <w:rFonts w:cs="Times New Roman"/>
          <w:color w:val="000000" w:themeColor="text1"/>
        </w:rPr>
        <w:t xml:space="preserve"> registreerimist võimaldav</w:t>
      </w:r>
      <w:r w:rsidR="000327B2">
        <w:rPr>
          <w:rFonts w:cs="Times New Roman"/>
          <w:color w:val="000000" w:themeColor="text1"/>
        </w:rPr>
        <w:t xml:space="preserve"> </w:t>
      </w:r>
      <w:r w:rsidR="009A4B36" w:rsidRPr="005A25C1">
        <w:rPr>
          <w:rFonts w:cs="Times New Roman"/>
          <w:color w:val="000000" w:themeColor="text1"/>
        </w:rPr>
        <w:t>infosüsteem.</w:t>
      </w:r>
    </w:p>
    <w:p w14:paraId="17A61255" w14:textId="77777777" w:rsidR="0098565F" w:rsidRPr="0098565F" w:rsidRDefault="0098565F" w:rsidP="00F2584E">
      <w:pPr>
        <w:jc w:val="both"/>
        <w:rPr>
          <w:color w:val="000000" w:themeColor="text1"/>
        </w:rPr>
      </w:pPr>
    </w:p>
    <w:p w14:paraId="29CC4545" w14:textId="594E24A2" w:rsidR="00C313E4" w:rsidRPr="00412EF0" w:rsidRDefault="00AD0E72" w:rsidP="00412EF0">
      <w:pPr>
        <w:rPr>
          <w:b/>
          <w:bCs/>
        </w:rPr>
      </w:pPr>
      <w:bookmarkStart w:id="90" w:name="_Toc176346691"/>
      <w:r w:rsidRPr="00412EF0">
        <w:rPr>
          <w:b/>
          <w:bCs/>
        </w:rPr>
        <w:t>4. Eelnõu terminoloogia</w:t>
      </w:r>
      <w:bookmarkEnd w:id="90"/>
    </w:p>
    <w:p w14:paraId="0A6E363F" w14:textId="77777777" w:rsidR="00CD5448" w:rsidRPr="00B55399" w:rsidRDefault="00CD5448" w:rsidP="007B369E">
      <w:pPr>
        <w:spacing w:after="31"/>
        <w:ind w:right="6"/>
        <w:contextualSpacing/>
        <w:jc w:val="both"/>
        <w:rPr>
          <w:color w:val="000000" w:themeColor="text1"/>
        </w:rPr>
      </w:pPr>
    </w:p>
    <w:p w14:paraId="559B4B00" w14:textId="66044BE2" w:rsidR="00B55399" w:rsidRDefault="00B55399" w:rsidP="006D7BBF">
      <w:pPr>
        <w:jc w:val="both"/>
        <w:rPr>
          <w:color w:val="000000" w:themeColor="text1"/>
        </w:rPr>
      </w:pPr>
      <w:r>
        <w:rPr>
          <w:bCs/>
        </w:rPr>
        <w:t>Eelnõukohase seadusega võetakse kasutusele uusi mõisteid</w:t>
      </w:r>
      <w:r w:rsidRPr="00E37B84">
        <w:rPr>
          <w:bCs/>
        </w:rPr>
        <w:t>.</w:t>
      </w:r>
      <w:r>
        <w:rPr>
          <w:bCs/>
        </w:rPr>
        <w:t xml:space="preserve"> Seaduses </w:t>
      </w:r>
      <w:r w:rsidR="00A45302">
        <w:rPr>
          <w:bCs/>
        </w:rPr>
        <w:t>määratletakse</w:t>
      </w:r>
      <w:r>
        <w:rPr>
          <w:bCs/>
        </w:rPr>
        <w:t xml:space="preserve"> </w:t>
      </w:r>
      <w:r w:rsidR="009E7CFF">
        <w:rPr>
          <w:bCs/>
        </w:rPr>
        <w:t>„</w:t>
      </w:r>
      <w:r>
        <w:rPr>
          <w:bCs/>
        </w:rPr>
        <w:t>keskkonnakaitseloa</w:t>
      </w:r>
      <w:r w:rsidR="00A45302">
        <w:rPr>
          <w:bCs/>
        </w:rPr>
        <w:t>“</w:t>
      </w:r>
      <w:r>
        <w:rPr>
          <w:bCs/>
        </w:rPr>
        <w:t xml:space="preserve"> mõiste </w:t>
      </w:r>
      <w:proofErr w:type="spellStart"/>
      <w:r w:rsidR="00245067">
        <w:rPr>
          <w:bCs/>
        </w:rPr>
        <w:t>AÕKS</w:t>
      </w:r>
      <w:r w:rsidR="00A45302">
        <w:rPr>
          <w:bCs/>
        </w:rPr>
        <w:t>-i</w:t>
      </w:r>
      <w:proofErr w:type="spellEnd"/>
      <w:r>
        <w:rPr>
          <w:bCs/>
        </w:rPr>
        <w:t xml:space="preserve"> tähenduses, mis on kasutusel </w:t>
      </w:r>
      <w:r w:rsidR="00245067">
        <w:rPr>
          <w:bCs/>
        </w:rPr>
        <w:t>seaduses</w:t>
      </w:r>
      <w:r>
        <w:rPr>
          <w:bCs/>
        </w:rPr>
        <w:t xml:space="preserve"> ja selle alusel kehtestatud määrustes, samuti </w:t>
      </w:r>
      <w:proofErr w:type="spellStart"/>
      <w:r w:rsidR="00245067">
        <w:rPr>
          <w:bCs/>
        </w:rPr>
        <w:t>KeÜS</w:t>
      </w:r>
      <w:r w:rsidR="00D4637B">
        <w:rPr>
          <w:bCs/>
        </w:rPr>
        <w:t>-</w:t>
      </w:r>
      <w:r w:rsidR="00245067">
        <w:rPr>
          <w:bCs/>
        </w:rPr>
        <w:t>is</w:t>
      </w:r>
      <w:proofErr w:type="spellEnd"/>
      <w:r>
        <w:rPr>
          <w:bCs/>
        </w:rPr>
        <w:t xml:space="preserve">, kuid seda ei ole </w:t>
      </w:r>
      <w:proofErr w:type="spellStart"/>
      <w:r w:rsidR="00245067">
        <w:rPr>
          <w:bCs/>
        </w:rPr>
        <w:t>AÕKS</w:t>
      </w:r>
      <w:r w:rsidR="00D4637B">
        <w:rPr>
          <w:bCs/>
        </w:rPr>
        <w:t>-</w:t>
      </w:r>
      <w:r w:rsidR="00245067">
        <w:rPr>
          <w:bCs/>
        </w:rPr>
        <w:t>i</w:t>
      </w:r>
      <w:proofErr w:type="spellEnd"/>
      <w:r w:rsidR="00245067">
        <w:rPr>
          <w:bCs/>
        </w:rPr>
        <w:t xml:space="preserve"> kontekstis</w:t>
      </w:r>
      <w:r>
        <w:rPr>
          <w:bCs/>
        </w:rPr>
        <w:t xml:space="preserve"> määratletud. Praktikas on ilmnenud vajadus termini üheseks määratlemiseks, samuti aitab mõiste </w:t>
      </w:r>
      <w:r w:rsidR="00272E9C">
        <w:rPr>
          <w:bCs/>
        </w:rPr>
        <w:t xml:space="preserve">muuta seaduse sätete sõnastust lühemaks ja selgemaks. </w:t>
      </w:r>
      <w:r w:rsidR="00A45302">
        <w:rPr>
          <w:color w:val="000000" w:themeColor="text1"/>
        </w:rPr>
        <w:t>S</w:t>
      </w:r>
      <w:r w:rsidRPr="00D22AC8">
        <w:rPr>
          <w:color w:val="000000" w:themeColor="text1"/>
        </w:rPr>
        <w:t>eaduse tähenduses</w:t>
      </w:r>
      <w:r>
        <w:rPr>
          <w:color w:val="000000" w:themeColor="text1"/>
        </w:rPr>
        <w:t xml:space="preserve"> hõlmab keskkonnakaitsel</w:t>
      </w:r>
      <w:r w:rsidR="007928FA">
        <w:rPr>
          <w:color w:val="000000" w:themeColor="text1"/>
        </w:rPr>
        <w:t>uba</w:t>
      </w:r>
      <w:r>
        <w:rPr>
          <w:color w:val="000000" w:themeColor="text1"/>
        </w:rPr>
        <w:t xml:space="preserve"> </w:t>
      </w:r>
      <w:r w:rsidRPr="000A69C6">
        <w:t>õhusaasteluba, keskkonnakompleksluba ja paikse heit</w:t>
      </w:r>
      <w:r w:rsidR="007D6137">
        <w:t>e</w:t>
      </w:r>
      <w:r w:rsidRPr="000A69C6">
        <w:t>allika käitaja registreering</w:t>
      </w:r>
      <w:r>
        <w:t>ut</w:t>
      </w:r>
      <w:r w:rsidRPr="00D22AC8">
        <w:rPr>
          <w:color w:val="000000" w:themeColor="text1"/>
        </w:rPr>
        <w:t>.</w:t>
      </w:r>
      <w:r>
        <w:rPr>
          <w:color w:val="000000" w:themeColor="text1"/>
        </w:rPr>
        <w:t xml:space="preserve"> </w:t>
      </w:r>
      <w:r w:rsidRPr="00893C2C">
        <w:rPr>
          <w:color w:val="000000" w:themeColor="text1"/>
        </w:rPr>
        <w:t xml:space="preserve">Tegevuste puhul, kus </w:t>
      </w:r>
      <w:r>
        <w:rPr>
          <w:color w:val="000000" w:themeColor="text1"/>
        </w:rPr>
        <w:t>saasteainete väljutamine paiksest heiteallikast välisõhku</w:t>
      </w:r>
      <w:r w:rsidRPr="00893C2C">
        <w:rPr>
          <w:color w:val="000000" w:themeColor="text1"/>
        </w:rPr>
        <w:t xml:space="preserve"> saab toimuda keskkonnakompleksloa, </w:t>
      </w:r>
      <w:r>
        <w:rPr>
          <w:color w:val="000000" w:themeColor="text1"/>
        </w:rPr>
        <w:t>õhusaasteloa</w:t>
      </w:r>
      <w:r w:rsidRPr="00893C2C">
        <w:rPr>
          <w:color w:val="000000" w:themeColor="text1"/>
        </w:rPr>
        <w:t xml:space="preserve"> </w:t>
      </w:r>
      <w:r>
        <w:rPr>
          <w:color w:val="000000" w:themeColor="text1"/>
        </w:rPr>
        <w:t xml:space="preserve">või </w:t>
      </w:r>
      <w:r w:rsidRPr="00893C2C">
        <w:rPr>
          <w:color w:val="000000" w:themeColor="text1"/>
        </w:rPr>
        <w:t>registreeringu alusel, kasutatakse eelnõukohases seaduses ühist mõistet „keskkonnakaitseluba</w:t>
      </w:r>
      <w:r w:rsidR="00A45302">
        <w:rPr>
          <w:color w:val="000000" w:themeColor="text1"/>
        </w:rPr>
        <w:t>“</w:t>
      </w:r>
      <w:r w:rsidRPr="00893C2C">
        <w:rPr>
          <w:color w:val="000000" w:themeColor="text1"/>
        </w:rPr>
        <w:t>.</w:t>
      </w:r>
    </w:p>
    <w:p w14:paraId="385E22B9" w14:textId="77777777" w:rsidR="00272E9C" w:rsidRDefault="00272E9C" w:rsidP="006D7BBF">
      <w:pPr>
        <w:jc w:val="both"/>
        <w:rPr>
          <w:color w:val="000000" w:themeColor="text1"/>
        </w:rPr>
      </w:pPr>
    </w:p>
    <w:p w14:paraId="1A4D4C45" w14:textId="4EDAA8B3" w:rsidR="00272E9C" w:rsidRDefault="00272E9C" w:rsidP="006D7BBF">
      <w:pPr>
        <w:jc w:val="both"/>
        <w:rPr>
          <w:color w:val="000000" w:themeColor="text1"/>
        </w:rPr>
      </w:pPr>
      <w:r>
        <w:rPr>
          <w:bCs/>
        </w:rPr>
        <w:t>Lisaks võetakse kasutusele termin „ajutine katlamaja</w:t>
      </w:r>
      <w:r w:rsidR="00A45302">
        <w:rPr>
          <w:bCs/>
        </w:rPr>
        <w:t>“</w:t>
      </w:r>
      <w:r>
        <w:rPr>
          <w:bCs/>
        </w:rPr>
        <w:t xml:space="preserve">. </w:t>
      </w:r>
      <w:r w:rsidR="004B41E4">
        <w:rPr>
          <w:bCs/>
        </w:rPr>
        <w:t>A</w:t>
      </w:r>
      <w:r w:rsidR="004B41E4" w:rsidRPr="0078451A">
        <w:rPr>
          <w:color w:val="000000" w:themeColor="text1"/>
        </w:rPr>
        <w:t xml:space="preserve">jutine katlamaja on </w:t>
      </w:r>
      <w:r w:rsidR="004B41E4">
        <w:rPr>
          <w:color w:val="000000" w:themeColor="text1"/>
        </w:rPr>
        <w:t>teisaldatav</w:t>
      </w:r>
      <w:r w:rsidR="004B41E4" w:rsidRPr="0078451A">
        <w:rPr>
          <w:color w:val="000000" w:themeColor="text1"/>
        </w:rPr>
        <w:t xml:space="preserve"> katlamaja, mida kasutatakse ajutise lahendusena energiavajaduse </w:t>
      </w:r>
      <w:r w:rsidR="0017127F" w:rsidRPr="0078451A">
        <w:rPr>
          <w:color w:val="000000" w:themeColor="text1"/>
        </w:rPr>
        <w:t xml:space="preserve">perioodiliseks </w:t>
      </w:r>
      <w:r w:rsidR="004B41E4" w:rsidRPr="0078451A">
        <w:rPr>
          <w:color w:val="000000" w:themeColor="text1"/>
        </w:rPr>
        <w:t>katmiseks näiteks remonttööde ajaks või hooldustöödeks</w:t>
      </w:r>
      <w:r w:rsidR="004B41E4">
        <w:rPr>
          <w:color w:val="000000" w:themeColor="text1"/>
        </w:rPr>
        <w:t xml:space="preserve">. </w:t>
      </w:r>
      <w:r>
        <w:rPr>
          <w:bCs/>
        </w:rPr>
        <w:t xml:space="preserve">Termini sätestamine aitab kiirelt ilma keskkonnaluba </w:t>
      </w:r>
      <w:r w:rsidR="00292078">
        <w:rPr>
          <w:bCs/>
        </w:rPr>
        <w:t xml:space="preserve">või keskkonnakompleksluba </w:t>
      </w:r>
      <w:r>
        <w:rPr>
          <w:bCs/>
        </w:rPr>
        <w:t>muutmata anda ajutise lahendusena, maksimaalselt kuni üheks aastaks remont- ja hooldustööde</w:t>
      </w:r>
      <w:r w:rsidR="007928FA">
        <w:rPr>
          <w:bCs/>
        </w:rPr>
        <w:t>ks</w:t>
      </w:r>
      <w:r>
        <w:rPr>
          <w:bCs/>
        </w:rPr>
        <w:t xml:space="preserve"> paikse heiteallika käitaja registreering</w:t>
      </w:r>
      <w:r w:rsidR="007928FA">
        <w:rPr>
          <w:bCs/>
        </w:rPr>
        <w:t>u</w:t>
      </w:r>
      <w:r>
        <w:rPr>
          <w:bCs/>
        </w:rPr>
        <w:t xml:space="preserve"> keskkonnaloa </w:t>
      </w:r>
      <w:r w:rsidR="00292078">
        <w:rPr>
          <w:bCs/>
        </w:rPr>
        <w:t>või keskkonnakompleksl</w:t>
      </w:r>
      <w:r w:rsidR="00010060">
        <w:rPr>
          <w:bCs/>
        </w:rPr>
        <w:t>o</w:t>
      </w:r>
      <w:r w:rsidR="00292078">
        <w:rPr>
          <w:bCs/>
        </w:rPr>
        <w:t xml:space="preserve">a </w:t>
      </w:r>
      <w:r>
        <w:rPr>
          <w:bCs/>
        </w:rPr>
        <w:t xml:space="preserve">kõrvale. </w:t>
      </w:r>
      <w:r w:rsidR="00A45302">
        <w:rPr>
          <w:bCs/>
        </w:rPr>
        <w:t>Sellise</w:t>
      </w:r>
      <w:r>
        <w:rPr>
          <w:bCs/>
        </w:rPr>
        <w:t xml:space="preserve"> võimaluse sätestamine aitab vähendada käitajate halduskoormust</w:t>
      </w:r>
      <w:r w:rsidR="001811A2">
        <w:rPr>
          <w:bCs/>
        </w:rPr>
        <w:t xml:space="preserve"> ja leida kiire lahendus näiteks esmatähtsa teenuse pakkujatele</w:t>
      </w:r>
      <w:r>
        <w:rPr>
          <w:bCs/>
        </w:rPr>
        <w:t>, kuna keskkonnaloa</w:t>
      </w:r>
      <w:r w:rsidR="00292078">
        <w:rPr>
          <w:bCs/>
        </w:rPr>
        <w:t xml:space="preserve"> või keskkonnakompleksloa</w:t>
      </w:r>
      <w:r>
        <w:rPr>
          <w:bCs/>
        </w:rPr>
        <w:t xml:space="preserve"> muutmise taotluse esitami</w:t>
      </w:r>
      <w:r w:rsidR="004B41E4">
        <w:rPr>
          <w:bCs/>
        </w:rPr>
        <w:t>ne</w:t>
      </w:r>
      <w:r>
        <w:rPr>
          <w:bCs/>
        </w:rPr>
        <w:t xml:space="preserve">, </w:t>
      </w:r>
      <w:r w:rsidR="00253A46">
        <w:rPr>
          <w:bCs/>
        </w:rPr>
        <w:t>lubatud heitkoguste projekt</w:t>
      </w:r>
      <w:r w:rsidR="00032A70">
        <w:rPr>
          <w:bCs/>
        </w:rPr>
        <w:t>i</w:t>
      </w:r>
      <w:r>
        <w:rPr>
          <w:bCs/>
        </w:rPr>
        <w:t xml:space="preserve"> koostami</w:t>
      </w:r>
      <w:r w:rsidR="004B41E4">
        <w:rPr>
          <w:bCs/>
        </w:rPr>
        <w:t>ne</w:t>
      </w:r>
      <w:r>
        <w:rPr>
          <w:bCs/>
        </w:rPr>
        <w:t xml:space="preserve"> ja avalik menetlus</w:t>
      </w:r>
      <w:r w:rsidR="004B41E4">
        <w:rPr>
          <w:bCs/>
        </w:rPr>
        <w:t xml:space="preserve"> on</w:t>
      </w:r>
      <w:r>
        <w:rPr>
          <w:bCs/>
        </w:rPr>
        <w:t xml:space="preserve"> võimalik </w:t>
      </w:r>
      <w:r w:rsidR="004B41E4">
        <w:rPr>
          <w:bCs/>
        </w:rPr>
        <w:t>asendada</w:t>
      </w:r>
      <w:r>
        <w:rPr>
          <w:bCs/>
        </w:rPr>
        <w:t xml:space="preserve"> </w:t>
      </w:r>
      <w:r w:rsidR="004B41E4">
        <w:rPr>
          <w:color w:val="000000" w:themeColor="text1"/>
        </w:rPr>
        <w:t>lihtsama ja kiirema registreeringu menetlusega.</w:t>
      </w:r>
    </w:p>
    <w:p w14:paraId="01E579AB" w14:textId="77777777" w:rsidR="008B4C22" w:rsidRDefault="008B4C22" w:rsidP="006D7BBF">
      <w:pPr>
        <w:jc w:val="both"/>
        <w:rPr>
          <w:color w:val="000000" w:themeColor="text1"/>
        </w:rPr>
      </w:pPr>
    </w:p>
    <w:p w14:paraId="68D86807" w14:textId="671F134B" w:rsidR="008B4C22" w:rsidRDefault="008B4C22" w:rsidP="006D7BBF">
      <w:pPr>
        <w:jc w:val="both"/>
        <w:rPr>
          <w:bCs/>
        </w:rPr>
      </w:pPr>
      <w:r>
        <w:rPr>
          <w:color w:val="000000" w:themeColor="text1"/>
        </w:rPr>
        <w:t>Keskkonnatasude seaduses võetakse kasutusele uus termin „</w:t>
      </w:r>
      <w:r w:rsidRPr="6D282158">
        <w:rPr>
          <w:color w:val="000000" w:themeColor="text1"/>
        </w:rPr>
        <w:t>aruande</w:t>
      </w:r>
      <w:r w:rsidR="7311415E" w:rsidRPr="6D282158">
        <w:rPr>
          <w:color w:val="000000" w:themeColor="text1"/>
        </w:rPr>
        <w:t>aasta</w:t>
      </w:r>
      <w:r w:rsidR="007928FA">
        <w:rPr>
          <w:color w:val="000000" w:themeColor="text1"/>
        </w:rPr>
        <w:t>“</w:t>
      </w:r>
      <w:r w:rsidR="0028423C">
        <w:rPr>
          <w:color w:val="000000" w:themeColor="text1"/>
        </w:rPr>
        <w:t xml:space="preserve">. </w:t>
      </w:r>
      <w:r w:rsidR="008F3371">
        <w:rPr>
          <w:color w:val="000000" w:themeColor="text1"/>
        </w:rPr>
        <w:t>Kui</w:t>
      </w:r>
      <w:r w:rsidR="004C64FC">
        <w:rPr>
          <w:color w:val="000000" w:themeColor="text1"/>
        </w:rPr>
        <w:t xml:space="preserve"> var</w:t>
      </w:r>
      <w:r w:rsidR="00A45302">
        <w:rPr>
          <w:color w:val="000000" w:themeColor="text1"/>
        </w:rPr>
        <w:t>em</w:t>
      </w:r>
      <w:r w:rsidR="004C64FC">
        <w:rPr>
          <w:color w:val="000000" w:themeColor="text1"/>
        </w:rPr>
        <w:t xml:space="preserve"> on keskkonnatasu arvutatud ja tasu makstud keskkonnakasutuse toimumise kvartali kohta, siis </w:t>
      </w:r>
      <w:r w:rsidR="00994D90">
        <w:rPr>
          <w:color w:val="000000" w:themeColor="text1"/>
        </w:rPr>
        <w:lastRenderedPageBreak/>
        <w:t>m</w:t>
      </w:r>
      <w:r w:rsidR="00A7784A">
        <w:rPr>
          <w:color w:val="000000" w:themeColor="text1"/>
        </w:rPr>
        <w:t xml:space="preserve">õiste kasutusele võtmisega võimaldatakse keskkonnakasutuse arvutamise ja keskkonnatasu </w:t>
      </w:r>
      <w:r w:rsidR="001B5066">
        <w:rPr>
          <w:color w:val="000000" w:themeColor="text1"/>
        </w:rPr>
        <w:t>tasumise</w:t>
      </w:r>
      <w:r w:rsidR="00A7784A">
        <w:rPr>
          <w:color w:val="000000" w:themeColor="text1"/>
        </w:rPr>
        <w:t xml:space="preserve"> perioodi</w:t>
      </w:r>
      <w:r w:rsidR="00A45302">
        <w:rPr>
          <w:color w:val="000000" w:themeColor="text1"/>
        </w:rPr>
        <w:t>na</w:t>
      </w:r>
      <w:r w:rsidR="00A7784A">
        <w:rPr>
          <w:color w:val="000000" w:themeColor="text1"/>
        </w:rPr>
        <w:t xml:space="preserve"> käsit</w:t>
      </w:r>
      <w:r w:rsidR="00A45302">
        <w:rPr>
          <w:color w:val="000000" w:themeColor="text1"/>
        </w:rPr>
        <w:t>a</w:t>
      </w:r>
      <w:r w:rsidR="00A7784A">
        <w:rPr>
          <w:color w:val="000000" w:themeColor="text1"/>
        </w:rPr>
        <w:t xml:space="preserve">da ka </w:t>
      </w:r>
      <w:r w:rsidR="00552612">
        <w:rPr>
          <w:color w:val="000000" w:themeColor="text1"/>
        </w:rPr>
        <w:t>kalendri</w:t>
      </w:r>
      <w:r w:rsidR="00A7784A">
        <w:rPr>
          <w:color w:val="000000" w:themeColor="text1"/>
        </w:rPr>
        <w:t>aastat.</w:t>
      </w:r>
    </w:p>
    <w:p w14:paraId="188528F7" w14:textId="77777777" w:rsidR="00B55399" w:rsidRDefault="00B55399" w:rsidP="006D7BBF">
      <w:pPr>
        <w:jc w:val="both"/>
        <w:rPr>
          <w:bCs/>
        </w:rPr>
      </w:pPr>
    </w:p>
    <w:p w14:paraId="75391BE5" w14:textId="4CD27BBA" w:rsidR="00C313E4" w:rsidRPr="00412EF0" w:rsidRDefault="00AD0E72" w:rsidP="00412EF0">
      <w:pPr>
        <w:rPr>
          <w:b/>
          <w:bCs/>
        </w:rPr>
      </w:pPr>
      <w:bookmarkStart w:id="91" w:name="_Toc176346692"/>
      <w:commentRangeStart w:id="92"/>
      <w:r w:rsidRPr="07D417AE">
        <w:rPr>
          <w:b/>
          <w:bCs/>
        </w:rPr>
        <w:t>5. Eelnõu vastavus Euroopa Liidu õigusele</w:t>
      </w:r>
      <w:bookmarkEnd w:id="91"/>
      <w:commentRangeEnd w:id="92"/>
      <w:r>
        <w:commentReference w:id="92"/>
      </w:r>
    </w:p>
    <w:p w14:paraId="2AF01F6C" w14:textId="380A7635" w:rsidR="00C313E4" w:rsidRPr="004B41E4" w:rsidRDefault="00C313E4" w:rsidP="003D24B9">
      <w:pPr>
        <w:jc w:val="both"/>
        <w:rPr>
          <w:color w:val="000000" w:themeColor="text1"/>
        </w:rPr>
      </w:pPr>
    </w:p>
    <w:p w14:paraId="281F61D0" w14:textId="763CB0E7" w:rsidR="004878B2" w:rsidRPr="004878B2" w:rsidRDefault="004B41E4" w:rsidP="004878B2">
      <w:pPr>
        <w:jc w:val="both"/>
        <w:rPr>
          <w:color w:val="000000" w:themeColor="text1"/>
        </w:rPr>
      </w:pPr>
      <w:r w:rsidRPr="004B41E4">
        <w:rPr>
          <w:color w:val="000000" w:themeColor="text1"/>
        </w:rPr>
        <w:t xml:space="preserve">Eelnõuga </w:t>
      </w:r>
      <w:r w:rsidR="00067C00" w:rsidRPr="00872ECD">
        <w:rPr>
          <w:rStyle w:val="normaltextrun"/>
          <w:rFonts w:eastAsiaTheme="majorEastAsia"/>
        </w:rPr>
        <w:t xml:space="preserve">kõrvaldatakse Euroopa Komisjoni </w:t>
      </w:r>
      <w:r w:rsidR="00391B51">
        <w:rPr>
          <w:rStyle w:val="normaltextrun"/>
          <w:rFonts w:eastAsiaTheme="majorEastAsia"/>
        </w:rPr>
        <w:t>rikkumismenetluses</w:t>
      </w:r>
      <w:r w:rsidR="00067C00" w:rsidRPr="00872ECD">
        <w:rPr>
          <w:rStyle w:val="normaltextrun"/>
          <w:rFonts w:eastAsiaTheme="majorEastAsia"/>
        </w:rPr>
        <w:t xml:space="preserve"> nr 2024/2278</w:t>
      </w:r>
      <w:r w:rsidR="00067C00">
        <w:rPr>
          <w:rStyle w:val="normaltextrun"/>
          <w:rFonts w:eastAsiaTheme="majorEastAsia"/>
        </w:rPr>
        <w:t xml:space="preserve"> välja toodud puudused ja</w:t>
      </w:r>
      <w:r w:rsidR="00067C00">
        <w:rPr>
          <w:color w:val="000000" w:themeColor="text1"/>
        </w:rPr>
        <w:t xml:space="preserve"> </w:t>
      </w:r>
      <w:r w:rsidR="00054786">
        <w:rPr>
          <w:color w:val="000000" w:themeColor="text1"/>
        </w:rPr>
        <w:t>viiakse seadus täielikult vastavusse k</w:t>
      </w:r>
      <w:r w:rsidR="00054786" w:rsidRPr="00054786">
        <w:rPr>
          <w:color w:val="000000" w:themeColor="text1"/>
        </w:rPr>
        <w:t>eskmise võimsusega põletusseadmete direktiivi</w:t>
      </w:r>
      <w:r w:rsidR="00054786">
        <w:rPr>
          <w:color w:val="000000" w:themeColor="text1"/>
        </w:rPr>
        <w:t>ga</w:t>
      </w:r>
      <w:r w:rsidR="00054786" w:rsidRPr="00054786">
        <w:rPr>
          <w:color w:val="000000" w:themeColor="text1"/>
        </w:rPr>
        <w:t xml:space="preserve"> (EL) 2015/2193</w:t>
      </w:r>
      <w:r w:rsidR="00054786">
        <w:rPr>
          <w:color w:val="000000" w:themeColor="text1"/>
        </w:rPr>
        <w:t xml:space="preserve">. </w:t>
      </w:r>
      <w:r w:rsidR="007928FA">
        <w:rPr>
          <w:color w:val="000000" w:themeColor="text1"/>
        </w:rPr>
        <w:t>V</w:t>
      </w:r>
      <w:r w:rsidR="00C316A2">
        <w:rPr>
          <w:color w:val="000000" w:themeColor="text1"/>
        </w:rPr>
        <w:t>astavustabel on esitatud seletuskirja lisas</w:t>
      </w:r>
      <w:r w:rsidR="00483485">
        <w:rPr>
          <w:color w:val="000000" w:themeColor="text1"/>
        </w:rPr>
        <w:t xml:space="preserve"> 2</w:t>
      </w:r>
      <w:r w:rsidR="00C316A2">
        <w:rPr>
          <w:color w:val="000000" w:themeColor="text1"/>
        </w:rPr>
        <w:t>.</w:t>
      </w:r>
    </w:p>
    <w:p w14:paraId="3105AB79" w14:textId="77777777" w:rsidR="004B41E4" w:rsidRPr="004B41E4" w:rsidRDefault="004B41E4" w:rsidP="003D24B9">
      <w:pPr>
        <w:jc w:val="both"/>
        <w:rPr>
          <w:color w:val="000000" w:themeColor="text1"/>
        </w:rPr>
      </w:pPr>
    </w:p>
    <w:p w14:paraId="671886B7" w14:textId="4E3BF2A1" w:rsidR="00C313E4" w:rsidRPr="00412EF0" w:rsidRDefault="3E9ED226" w:rsidP="00412EF0">
      <w:pPr>
        <w:rPr>
          <w:b/>
          <w:bCs/>
        </w:rPr>
      </w:pPr>
      <w:bookmarkStart w:id="93" w:name="_Toc176346693"/>
      <w:commentRangeStart w:id="94"/>
      <w:r w:rsidRPr="2E26AF0E">
        <w:rPr>
          <w:b/>
          <w:bCs/>
        </w:rPr>
        <w:t>6. Seaduse mõju</w:t>
      </w:r>
      <w:bookmarkEnd w:id="93"/>
      <w:r w:rsidR="0F9213DC" w:rsidRPr="2E26AF0E">
        <w:rPr>
          <w:b/>
          <w:bCs/>
        </w:rPr>
        <w:t>d</w:t>
      </w:r>
      <w:commentRangeEnd w:id="94"/>
      <w:r w:rsidR="00AD0E72">
        <w:commentReference w:id="94"/>
      </w:r>
    </w:p>
    <w:p w14:paraId="1116D81B" w14:textId="77777777" w:rsidR="004B41E4" w:rsidRDefault="004B41E4" w:rsidP="003D24B9">
      <w:pPr>
        <w:jc w:val="both"/>
        <w:rPr>
          <w:color w:val="000000" w:themeColor="text1"/>
        </w:rPr>
      </w:pPr>
    </w:p>
    <w:p w14:paraId="08C070D8" w14:textId="1C205C4B" w:rsidR="004B41E4" w:rsidRDefault="004B41E4" w:rsidP="003D24B9">
      <w:pPr>
        <w:jc w:val="both"/>
        <w:rPr>
          <w:color w:val="000000" w:themeColor="text1"/>
        </w:rPr>
      </w:pPr>
      <w:r>
        <w:t>Eelnõu keskendub peamiselt haldusprotsesside tõhustamise</w:t>
      </w:r>
      <w:r w:rsidR="0019271D">
        <w:t>le ja</w:t>
      </w:r>
      <w:r>
        <w:t xml:space="preserve"> vähendamisele. </w:t>
      </w:r>
      <w:r w:rsidRPr="00CD5448">
        <w:rPr>
          <w:color w:val="000000" w:themeColor="text1"/>
        </w:rPr>
        <w:t>Seaduse rakendamine ei too kaasa sellise</w:t>
      </w:r>
      <w:r w:rsidR="00FB618F">
        <w:rPr>
          <w:color w:val="000000" w:themeColor="text1"/>
        </w:rPr>
        <w:t>i</w:t>
      </w:r>
      <w:r w:rsidRPr="00CD5448">
        <w:rPr>
          <w:color w:val="000000" w:themeColor="text1"/>
        </w:rPr>
        <w:t>d olulise mõjuga muudatusi õiguskorras, mis tingiks HÕNTE § 46 lõike 2 nõuetele vastavat põhjalikku mõjuanalüüsi.</w:t>
      </w:r>
    </w:p>
    <w:p w14:paraId="2134B103" w14:textId="77777777" w:rsidR="00D5067B" w:rsidRDefault="00D5067B" w:rsidP="003D24B9">
      <w:pPr>
        <w:jc w:val="both"/>
      </w:pPr>
    </w:p>
    <w:p w14:paraId="783DA61D" w14:textId="27CF916D" w:rsidR="00A02950" w:rsidRPr="000978D1" w:rsidRDefault="00571E3E" w:rsidP="00571E3E">
      <w:pPr>
        <w:jc w:val="both"/>
      </w:pPr>
      <w:r>
        <w:t>Muudatustel ei ole sotsiaalset, sealhulgas demograafilist mõju ega mõju riigi</w:t>
      </w:r>
      <w:r w:rsidR="00A45302">
        <w:t xml:space="preserve"> </w:t>
      </w:r>
      <w:r>
        <w:t xml:space="preserve">julgeolekule ja välissuhetele. </w:t>
      </w:r>
      <w:r w:rsidR="00A02950" w:rsidRPr="000978D1">
        <w:t>Seaduse rakendamine ei too kaasa</w:t>
      </w:r>
      <w:r>
        <w:t xml:space="preserve"> mõju </w:t>
      </w:r>
      <w:r w:rsidRPr="000978D1">
        <w:t>regionaalarengule</w:t>
      </w:r>
      <w:r>
        <w:t>.</w:t>
      </w:r>
    </w:p>
    <w:p w14:paraId="74A53F9E" w14:textId="77777777" w:rsidR="00A02950" w:rsidRPr="00FB618F" w:rsidRDefault="00A02950" w:rsidP="00A02950">
      <w:pPr>
        <w:rPr>
          <w:rStyle w:val="Kommentaariviide"/>
          <w:rFonts w:eastAsiaTheme="majorEastAsia"/>
          <w:sz w:val="24"/>
          <w:szCs w:val="24"/>
        </w:rPr>
      </w:pPr>
    </w:p>
    <w:p w14:paraId="02868178" w14:textId="4CE2B75F" w:rsidR="00A02950" w:rsidRDefault="00A02950" w:rsidP="00571E3E">
      <w:pPr>
        <w:jc w:val="both"/>
        <w:rPr>
          <w:bCs/>
        </w:rPr>
      </w:pPr>
      <w:r w:rsidRPr="000978D1">
        <w:rPr>
          <w:bCs/>
        </w:rPr>
        <w:t>Muudatusega kaasneb mõju kõige enam majandusele</w:t>
      </w:r>
      <w:r w:rsidR="00571E3E">
        <w:rPr>
          <w:bCs/>
        </w:rPr>
        <w:t xml:space="preserve">, </w:t>
      </w:r>
      <w:r w:rsidR="00571E3E">
        <w:t xml:space="preserve">vähendades eelkõige </w:t>
      </w:r>
      <w:r w:rsidR="00481BEC">
        <w:t xml:space="preserve">pikemas perspektiivis </w:t>
      </w:r>
      <w:r w:rsidR="00571E3E">
        <w:t>normiadressaatide halduskoormust.</w:t>
      </w:r>
      <w:r w:rsidRPr="000978D1">
        <w:rPr>
          <w:bCs/>
        </w:rPr>
        <w:t xml:space="preserve"> </w:t>
      </w:r>
      <w:r w:rsidR="00571E3E">
        <w:t xml:space="preserve">Mõju avaldub ametnike töökoormusele ja ülesannete hulgale ja avalike teenuste kättesaadavusele ning </w:t>
      </w:r>
      <w:r w:rsidR="008C40DB">
        <w:t xml:space="preserve">kaudselt ka </w:t>
      </w:r>
      <w:r w:rsidR="00571E3E">
        <w:t>välisõhu kvaliteedile</w:t>
      </w:r>
      <w:r w:rsidRPr="000978D1">
        <w:rPr>
          <w:bCs/>
        </w:rPr>
        <w:t>.</w:t>
      </w:r>
    </w:p>
    <w:p w14:paraId="43F3EDC1" w14:textId="77777777" w:rsidR="00761F47" w:rsidRDefault="00761F47" w:rsidP="00571E3E">
      <w:pPr>
        <w:jc w:val="both"/>
        <w:rPr>
          <w:bCs/>
        </w:rPr>
      </w:pPr>
    </w:p>
    <w:p w14:paraId="4AA7B3AA" w14:textId="1700EDA0" w:rsidR="005708AC" w:rsidRDefault="7A4F8DC7" w:rsidP="005708AC">
      <w:pPr>
        <w:jc w:val="both"/>
      </w:pPr>
      <w:r w:rsidRPr="6A465EE7">
        <w:rPr>
          <w:color w:val="000000" w:themeColor="text1"/>
        </w:rPr>
        <w:t>Eelnõu olulisim eesmärk on vähendada ettevõtjate</w:t>
      </w:r>
      <w:r w:rsidR="5399B7BE" w:rsidRPr="6A465EE7">
        <w:rPr>
          <w:color w:val="000000" w:themeColor="text1"/>
        </w:rPr>
        <w:t xml:space="preserve"> halduskoormust</w:t>
      </w:r>
      <w:r w:rsidRPr="6A465EE7">
        <w:rPr>
          <w:color w:val="000000" w:themeColor="text1"/>
        </w:rPr>
        <w:t xml:space="preserve"> ja Keskkonnaameti </w:t>
      </w:r>
      <w:r w:rsidR="5399B7BE" w:rsidRPr="6A465EE7">
        <w:rPr>
          <w:color w:val="000000" w:themeColor="text1"/>
        </w:rPr>
        <w:t>töö</w:t>
      </w:r>
      <w:r w:rsidRPr="6A465EE7">
        <w:rPr>
          <w:color w:val="000000" w:themeColor="text1"/>
        </w:rPr>
        <w:t xml:space="preserve">koormust välisõhu valdkonnas ning vähendada keskkonnakaitselubade teenustega seotud koormust haldusprotsessides. Lisaks aitab eelnõu kiirendada menetlusi ja tagada </w:t>
      </w:r>
      <w:r w:rsidR="31F6EC8F" w:rsidRPr="6A465EE7">
        <w:rPr>
          <w:color w:val="000000" w:themeColor="text1"/>
        </w:rPr>
        <w:t xml:space="preserve">seeläbi </w:t>
      </w:r>
      <w:r>
        <w:t xml:space="preserve">välisõhu parema kaitse. </w:t>
      </w:r>
      <w:r w:rsidR="6004C78C">
        <w:t>Muudatustest on enim mõjutatud väiksema keskkonnamõjuga käitiste käitajad</w:t>
      </w:r>
      <w:bookmarkStart w:id="95" w:name="_Hlk203139429"/>
      <w:r w:rsidR="6004C78C">
        <w:t>, kelle loa omamise kohustus muutub proportsionaalsemaks tegevusest tuleneva võimaliku keskkonnariskiga.</w:t>
      </w:r>
      <w:bookmarkEnd w:id="95"/>
      <w:r w:rsidR="6004C78C">
        <w:t xml:space="preserve"> </w:t>
      </w:r>
      <w:r>
        <w:t>Lisaks on mõjutatud Keskkonnaamet, kelle töökoormus keskkonnaloalt registreeringule üle</w:t>
      </w:r>
      <w:r w:rsidR="5318CDCA">
        <w:t>viimisel</w:t>
      </w:r>
      <w:r>
        <w:t xml:space="preserve"> küll </w:t>
      </w:r>
      <w:r w:rsidR="0580C892">
        <w:t xml:space="preserve">ajutiselt </w:t>
      </w:r>
      <w:r>
        <w:t xml:space="preserve">hüppeliselt suureneb, kuid </w:t>
      </w:r>
      <w:r w:rsidR="3EFBF0EB">
        <w:t>edaspidi</w:t>
      </w:r>
      <w:r>
        <w:t xml:space="preserve"> väheneb, võimaldades neil oma piiratud ressursse paremini juhtida</w:t>
      </w:r>
      <w:r w:rsidR="3EFBF0EB">
        <w:t>,</w:t>
      </w:r>
      <w:r>
        <w:t xml:space="preserve"> näiteks tegeleda suurema mõjuga käitiste</w:t>
      </w:r>
      <w:r w:rsidR="1FEEF3D6">
        <w:t xml:space="preserve">, </w:t>
      </w:r>
      <w:r w:rsidR="5A2EEA80">
        <w:t>seirekohustuste kontrollimise</w:t>
      </w:r>
      <w:r>
        <w:t xml:space="preserve"> ja kaebustega. </w:t>
      </w:r>
      <w:r w:rsidR="50F01C23">
        <w:t>Prioriteetsete (olulise mõjuga) tegevuste praegusest parem täitmine on võimalik ainult vähemtähtsate ülesannete arvelt, et suunata ressurssi olulisemate ülesannete peale, võimaldades kvaliteetsemalt l</w:t>
      </w:r>
      <w:r w:rsidR="3EFBF0EB">
        <w:t xml:space="preserve">ube </w:t>
      </w:r>
      <w:r w:rsidR="50F01C23">
        <w:t>menetl</w:t>
      </w:r>
      <w:r w:rsidR="3EFBF0EB">
        <w:t>eda</w:t>
      </w:r>
      <w:r w:rsidR="50F01C23">
        <w:t>.</w:t>
      </w:r>
    </w:p>
    <w:p w14:paraId="63304339" w14:textId="77777777" w:rsidR="005708AC" w:rsidRDefault="005708AC" w:rsidP="005708AC">
      <w:pPr>
        <w:jc w:val="both"/>
      </w:pPr>
    </w:p>
    <w:p w14:paraId="430778DD" w14:textId="24935217" w:rsidR="005708AC" w:rsidRDefault="005708AC" w:rsidP="00571E3E">
      <w:pPr>
        <w:jc w:val="both"/>
      </w:pPr>
      <w:r>
        <w:t xml:space="preserve">Üleminekuperioodil ei eraldata Keskkonnaametile lisaressursse ja töökoormuse hüppeline kasv tuleb katta sisemiste ressursside arvelt. </w:t>
      </w:r>
      <w:r w:rsidR="004C4C31">
        <w:t>See</w:t>
      </w:r>
      <w:r>
        <w:t xml:space="preserve"> võib aga tähendada, et teiste</w:t>
      </w:r>
      <w:r w:rsidR="004C4C31">
        <w:t>,</w:t>
      </w:r>
      <w:r>
        <w:t xml:space="preserve"> vähemprioriteetsete ülesannete täitmine võib üleminekuperioodil võtta kauem aega ning seetõttu on vaja otsida paralleelselt muid töökoormuse vähendamise võimalusi. </w:t>
      </w:r>
      <w:r w:rsidR="00B36BC7">
        <w:t>2030. aasta 1. jaanuari</w:t>
      </w:r>
      <w:r w:rsidR="00901619">
        <w:t>l</w:t>
      </w:r>
      <w:r w:rsidR="00B36BC7">
        <w:t xml:space="preserve"> jõustuvad olemasolevatele 1</w:t>
      </w:r>
      <w:r w:rsidR="00CB7334" w:rsidRPr="00A85E78">
        <w:t>–</w:t>
      </w:r>
      <w:r w:rsidR="00B36BC7">
        <w:t xml:space="preserve">5 </w:t>
      </w:r>
      <w:proofErr w:type="spellStart"/>
      <w:r w:rsidR="00B36BC7">
        <w:t>MW</w:t>
      </w:r>
      <w:r w:rsidR="00B36BC7" w:rsidRPr="0034418D">
        <w:rPr>
          <w:vertAlign w:val="subscript"/>
        </w:rPr>
        <w:t>th</w:t>
      </w:r>
      <w:proofErr w:type="spellEnd"/>
      <w:r w:rsidR="00B36BC7">
        <w:t xml:space="preserve"> nimisoojusvõimsusega põletusseadmetele rangemad heite piirväärtused</w:t>
      </w:r>
      <w:r w:rsidR="0034418D">
        <w:t>. See</w:t>
      </w:r>
      <w:r w:rsidR="00B36BC7">
        <w:t xml:space="preserve"> toob kaasa nii Keskkonnaameti töökoormuse kui ka käitajate halduskoormuse </w:t>
      </w:r>
      <w:r w:rsidR="004C4C31">
        <w:t>suurenemise</w:t>
      </w:r>
      <w:r w:rsidR="00B36BC7">
        <w:t>. Käitajad peavad hakkama saasteainete kontsentratsioone mõõtma</w:t>
      </w:r>
      <w:r w:rsidR="0034418D">
        <w:t xml:space="preserve"> ja sisestama keskkonnaotsuste infosüsteemi</w:t>
      </w:r>
      <w:r w:rsidR="00B36BC7">
        <w:t xml:space="preserve"> perioodiliselt</w:t>
      </w:r>
      <w:r w:rsidR="004C4C31">
        <w:t xml:space="preserve"> ning</w:t>
      </w:r>
      <w:r w:rsidR="00B36BC7">
        <w:t xml:space="preserve"> </w:t>
      </w:r>
      <w:r w:rsidR="0034418D">
        <w:t>Keskkonnaamet peab hakkama heite piirväärtuste täitmist kontrollima. Seetõttu on väiksema keskkonnamõjuga käitistele tingimuste loomine tegevuse registreerimiseks hädavajalik.</w:t>
      </w:r>
    </w:p>
    <w:p w14:paraId="7054738C" w14:textId="77777777" w:rsidR="006A131D" w:rsidRPr="00FA5FDC" w:rsidRDefault="006A131D" w:rsidP="006D7BBF">
      <w:pPr>
        <w:jc w:val="both"/>
        <w:rPr>
          <w:color w:val="000000" w:themeColor="text1"/>
        </w:rPr>
      </w:pPr>
    </w:p>
    <w:p w14:paraId="3D7171FA" w14:textId="79214BE3" w:rsidR="002F76B7" w:rsidRPr="00412EF0" w:rsidRDefault="00A11235" w:rsidP="00412EF0">
      <w:pPr>
        <w:rPr>
          <w:b/>
          <w:bCs/>
        </w:rPr>
      </w:pPr>
      <w:r w:rsidRPr="00412EF0">
        <w:rPr>
          <w:b/>
          <w:bCs/>
        </w:rPr>
        <w:t>6.</w:t>
      </w:r>
      <w:r w:rsidR="001637E6" w:rsidRPr="00412EF0">
        <w:rPr>
          <w:b/>
          <w:bCs/>
        </w:rPr>
        <w:t>1</w:t>
      </w:r>
      <w:r w:rsidR="00B81A97" w:rsidRPr="00412EF0">
        <w:rPr>
          <w:b/>
          <w:bCs/>
        </w:rPr>
        <w:t>.</w:t>
      </w:r>
      <w:r w:rsidRPr="00412EF0">
        <w:rPr>
          <w:b/>
          <w:bCs/>
        </w:rPr>
        <w:t xml:space="preserve"> </w:t>
      </w:r>
      <w:r w:rsidR="00C5177D" w:rsidRPr="00412EF0">
        <w:rPr>
          <w:b/>
          <w:bCs/>
        </w:rPr>
        <w:t>Kavandatav</w:t>
      </w:r>
      <w:r w:rsidR="00A70451" w:rsidRPr="00412EF0">
        <w:rPr>
          <w:b/>
          <w:bCs/>
        </w:rPr>
        <w:t xml:space="preserve"> muudatus</w:t>
      </w:r>
    </w:p>
    <w:p w14:paraId="154F7F1E" w14:textId="1429CAFD" w:rsidR="00B9508A" w:rsidRPr="004F4893" w:rsidRDefault="00B247F9" w:rsidP="00B9508A">
      <w:pPr>
        <w:jc w:val="both"/>
        <w:rPr>
          <w:bCs/>
          <w:color w:val="000000" w:themeColor="text1"/>
          <w:lang w:eastAsia="et-EE"/>
        </w:rPr>
      </w:pPr>
      <w:r>
        <w:rPr>
          <w:bCs/>
          <w:color w:val="000000" w:themeColor="text1"/>
          <w:lang w:eastAsia="et-EE"/>
        </w:rPr>
        <w:t>K</w:t>
      </w:r>
      <w:r w:rsidR="00B9508A" w:rsidRPr="007B6D55">
        <w:rPr>
          <w:bCs/>
          <w:color w:val="000000" w:themeColor="text1"/>
          <w:lang w:eastAsia="et-EE"/>
        </w:rPr>
        <w:t>o</w:t>
      </w:r>
      <w:r w:rsidR="00044586">
        <w:rPr>
          <w:bCs/>
          <w:color w:val="000000" w:themeColor="text1"/>
          <w:lang w:eastAsia="et-EE"/>
        </w:rPr>
        <w:t>rrigeeritakse ja muudetakse 4. peatüki 1. jaotist ehk</w:t>
      </w:r>
      <w:r w:rsidR="00B9508A" w:rsidRPr="007B6D55">
        <w:rPr>
          <w:bCs/>
          <w:color w:val="000000" w:themeColor="text1"/>
          <w:lang w:eastAsia="et-EE"/>
        </w:rPr>
        <w:t xml:space="preserve"> </w:t>
      </w:r>
      <w:r w:rsidR="00B9508A">
        <w:rPr>
          <w:bCs/>
          <w:color w:val="000000" w:themeColor="text1"/>
          <w:lang w:eastAsia="et-EE"/>
        </w:rPr>
        <w:t>paikse heiteallika käitaja registreerimisega seotud toiminguid</w:t>
      </w:r>
      <w:r w:rsidR="00B9508A" w:rsidRPr="007B6D55">
        <w:rPr>
          <w:bCs/>
          <w:color w:val="000000" w:themeColor="text1"/>
          <w:lang w:eastAsia="et-EE"/>
        </w:rPr>
        <w:t>, sh täiendatakse registreeringu üleandmis</w:t>
      </w:r>
      <w:r w:rsidR="00901619">
        <w:rPr>
          <w:bCs/>
          <w:color w:val="000000" w:themeColor="text1"/>
          <w:lang w:eastAsia="et-EE"/>
        </w:rPr>
        <w:t>t</w:t>
      </w:r>
      <w:r w:rsidR="00B9508A" w:rsidRPr="007B6D55">
        <w:rPr>
          <w:bCs/>
          <w:color w:val="000000" w:themeColor="text1"/>
          <w:lang w:eastAsia="et-EE"/>
        </w:rPr>
        <w:t xml:space="preserve"> ja kehtivuse peatamis</w:t>
      </w:r>
      <w:r w:rsidR="00901619">
        <w:rPr>
          <w:bCs/>
          <w:color w:val="000000" w:themeColor="text1"/>
          <w:lang w:eastAsia="et-EE"/>
        </w:rPr>
        <w:t>t.</w:t>
      </w:r>
    </w:p>
    <w:p w14:paraId="25CC6064" w14:textId="77777777" w:rsidR="00B9508A" w:rsidRPr="004F4893" w:rsidRDefault="00B9508A" w:rsidP="00B9508A">
      <w:pPr>
        <w:jc w:val="both"/>
        <w:rPr>
          <w:bCs/>
          <w:color w:val="000000" w:themeColor="text1"/>
          <w:lang w:eastAsia="et-EE"/>
        </w:rPr>
      </w:pPr>
    </w:p>
    <w:p w14:paraId="2C9AA28A" w14:textId="77777777" w:rsidR="00B9508A" w:rsidRPr="004F4893" w:rsidRDefault="00B9508A" w:rsidP="00B9508A">
      <w:pPr>
        <w:ind w:left="-5"/>
        <w:jc w:val="both"/>
        <w:rPr>
          <w:color w:val="000000" w:themeColor="text1"/>
          <w:u w:val="single"/>
        </w:rPr>
      </w:pPr>
      <w:commentRangeStart w:id="96"/>
      <w:r w:rsidRPr="3BBD615D">
        <w:rPr>
          <w:color w:val="000000" w:themeColor="text1"/>
          <w:u w:val="single"/>
        </w:rPr>
        <w:t>Sihtrühm</w:t>
      </w:r>
      <w:commentRangeEnd w:id="96"/>
      <w:r>
        <w:commentReference w:id="96"/>
      </w:r>
    </w:p>
    <w:p w14:paraId="435A432D" w14:textId="7F22CB75" w:rsidR="00B9508A" w:rsidRPr="00691895" w:rsidRDefault="195DCEE4" w:rsidP="6A465EE7">
      <w:pPr>
        <w:ind w:left="-15"/>
        <w:jc w:val="both"/>
        <w:rPr>
          <w:color w:val="000000" w:themeColor="text1"/>
          <w:lang w:eastAsia="et-EE"/>
        </w:rPr>
      </w:pPr>
      <w:r w:rsidRPr="00691895">
        <w:rPr>
          <w:color w:val="000000" w:themeColor="text1"/>
        </w:rPr>
        <w:lastRenderedPageBreak/>
        <w:t xml:space="preserve">1) </w:t>
      </w:r>
      <w:r w:rsidR="5318CDCA">
        <w:rPr>
          <w:color w:val="000000" w:themeColor="text1"/>
        </w:rPr>
        <w:t xml:space="preserve">uued </w:t>
      </w:r>
      <w:r w:rsidR="4A2E9B64" w:rsidRPr="00691895">
        <w:rPr>
          <w:color w:val="000000" w:themeColor="text1"/>
        </w:rPr>
        <w:t xml:space="preserve">registreeringu </w:t>
      </w:r>
      <w:commentRangeStart w:id="97"/>
      <w:r w:rsidR="4A2E9B64" w:rsidRPr="00691895">
        <w:rPr>
          <w:color w:val="000000" w:themeColor="text1"/>
        </w:rPr>
        <w:t>taotleja</w:t>
      </w:r>
      <w:r w:rsidR="12D36DFD">
        <w:rPr>
          <w:color w:val="000000" w:themeColor="text1"/>
        </w:rPr>
        <w:t>d</w:t>
      </w:r>
      <w:commentRangeEnd w:id="97"/>
      <w:r w:rsidR="00691895">
        <w:commentReference w:id="97"/>
      </w:r>
      <w:r w:rsidR="25F77D66">
        <w:rPr>
          <w:color w:val="000000" w:themeColor="text1"/>
        </w:rPr>
        <w:t>,</w:t>
      </w:r>
      <w:r w:rsidR="427B6D59">
        <w:rPr>
          <w:color w:val="000000" w:themeColor="text1"/>
        </w:rPr>
        <w:t xml:space="preserve"> </w:t>
      </w:r>
      <w:r w:rsidR="3A192DAE">
        <w:rPr>
          <w:color w:val="000000" w:themeColor="text1"/>
        </w:rPr>
        <w:t>sh</w:t>
      </w:r>
      <w:r w:rsidR="427B6D59">
        <w:rPr>
          <w:color w:val="000000" w:themeColor="text1"/>
        </w:rPr>
        <w:t xml:space="preserve"> </w:t>
      </w:r>
      <w:r w:rsidR="3A192DAE">
        <w:rPr>
          <w:color w:val="000000" w:themeColor="text1"/>
        </w:rPr>
        <w:t xml:space="preserve">väikese keskkonnamõjuga </w:t>
      </w:r>
      <w:r w:rsidR="25F77D66">
        <w:rPr>
          <w:color w:val="000000" w:themeColor="text1"/>
        </w:rPr>
        <w:t xml:space="preserve">käitiste käitamise </w:t>
      </w:r>
      <w:r w:rsidR="3A192DAE">
        <w:rPr>
          <w:color w:val="000000" w:themeColor="text1"/>
        </w:rPr>
        <w:t>loa omajad</w:t>
      </w:r>
      <w:r w:rsidR="427B6D59">
        <w:rPr>
          <w:color w:val="000000" w:themeColor="text1"/>
        </w:rPr>
        <w:t xml:space="preserve"> (</w:t>
      </w:r>
      <w:r w:rsidR="427B6D59" w:rsidRPr="6A465EE7">
        <w:rPr>
          <w:rStyle w:val="normaltextrun"/>
          <w:rFonts w:eastAsiaTheme="majorEastAsia"/>
          <w:color w:val="000000" w:themeColor="text1"/>
          <w:shd w:val="clear" w:color="auto" w:fill="FFFFFF"/>
        </w:rPr>
        <w:t>21.07.2025 seisuga</w:t>
      </w:r>
      <w:r w:rsidR="427B6D59">
        <w:rPr>
          <w:color w:val="000000" w:themeColor="text1"/>
        </w:rPr>
        <w:t xml:space="preserve"> 246 </w:t>
      </w:r>
      <w:r w:rsidR="5318CDCA">
        <w:rPr>
          <w:color w:val="000000" w:themeColor="text1"/>
        </w:rPr>
        <w:t>õhusaaste</w:t>
      </w:r>
      <w:r w:rsidR="427B6D59">
        <w:rPr>
          <w:color w:val="000000" w:themeColor="text1"/>
        </w:rPr>
        <w:t>luba</w:t>
      </w:r>
      <w:r w:rsidR="3A192DAE">
        <w:rPr>
          <w:color w:val="000000" w:themeColor="text1"/>
        </w:rPr>
        <w:t xml:space="preserve">, mis reguleerivad </w:t>
      </w:r>
      <w:r w:rsidR="3116C44D">
        <w:rPr>
          <w:color w:val="000000" w:themeColor="text1"/>
        </w:rPr>
        <w:t xml:space="preserve">ainult </w:t>
      </w:r>
      <w:r w:rsidR="3A192DAE">
        <w:rPr>
          <w:color w:val="000000" w:themeColor="text1"/>
        </w:rPr>
        <w:t>1</w:t>
      </w:r>
      <w:r w:rsidR="7AAD1C75" w:rsidRPr="005D7858">
        <w:t>–</w:t>
      </w:r>
      <w:r w:rsidR="3A192DAE">
        <w:rPr>
          <w:color w:val="000000" w:themeColor="text1"/>
        </w:rPr>
        <w:t xml:space="preserve">5 </w:t>
      </w:r>
      <w:proofErr w:type="spellStart"/>
      <w:r w:rsidR="3A192DAE">
        <w:rPr>
          <w:color w:val="000000" w:themeColor="text1"/>
        </w:rPr>
        <w:t>MW</w:t>
      </w:r>
      <w:r w:rsidR="3A192DAE" w:rsidRPr="009259D9">
        <w:rPr>
          <w:color w:val="000000" w:themeColor="text1"/>
          <w:vertAlign w:val="subscript"/>
        </w:rPr>
        <w:t>th</w:t>
      </w:r>
      <w:proofErr w:type="spellEnd"/>
      <w:r w:rsidR="3A192DAE">
        <w:rPr>
          <w:color w:val="000000" w:themeColor="text1"/>
        </w:rPr>
        <w:t xml:space="preserve"> põletusseadmeid</w:t>
      </w:r>
      <w:r w:rsidR="427B6D59">
        <w:rPr>
          <w:color w:val="000000" w:themeColor="text1"/>
        </w:rPr>
        <w:t>)</w:t>
      </w:r>
      <w:r w:rsidR="12D36DFD">
        <w:rPr>
          <w:color w:val="000000" w:themeColor="text1"/>
        </w:rPr>
        <w:t>;</w:t>
      </w:r>
    </w:p>
    <w:p w14:paraId="78CFF447" w14:textId="4752AF33" w:rsidR="00B9508A" w:rsidRPr="00691895" w:rsidRDefault="00691895" w:rsidP="00691895">
      <w:pPr>
        <w:ind w:left="-15"/>
        <w:jc w:val="both"/>
        <w:rPr>
          <w:bCs/>
          <w:color w:val="000000" w:themeColor="text1"/>
          <w:lang w:eastAsia="et-EE"/>
        </w:rPr>
      </w:pPr>
      <w:r w:rsidRPr="00691895">
        <w:rPr>
          <w:color w:val="000000" w:themeColor="text1"/>
        </w:rPr>
        <w:t xml:space="preserve">2) </w:t>
      </w:r>
      <w:r w:rsidR="00B9508A" w:rsidRPr="00691895">
        <w:rPr>
          <w:color w:val="000000" w:themeColor="text1"/>
        </w:rPr>
        <w:t>registreeringu omajad (30.05.202</w:t>
      </w:r>
      <w:r w:rsidR="00B247F9">
        <w:rPr>
          <w:color w:val="000000" w:themeColor="text1"/>
        </w:rPr>
        <w:t>4</w:t>
      </w:r>
      <w:r w:rsidR="00B9508A" w:rsidRPr="00691895">
        <w:rPr>
          <w:color w:val="000000" w:themeColor="text1"/>
        </w:rPr>
        <w:t xml:space="preserve"> </w:t>
      </w:r>
      <w:r w:rsidR="0081692B">
        <w:rPr>
          <w:color w:val="000000" w:themeColor="text1"/>
        </w:rPr>
        <w:t>seisuga</w:t>
      </w:r>
      <w:r w:rsidR="00B9508A" w:rsidRPr="00691895">
        <w:rPr>
          <w:color w:val="000000" w:themeColor="text1"/>
        </w:rPr>
        <w:t xml:space="preserve"> 11 </w:t>
      </w:r>
      <w:r w:rsidR="00AC3353">
        <w:rPr>
          <w:color w:val="000000" w:themeColor="text1"/>
        </w:rPr>
        <w:t xml:space="preserve">töötunni erandiga </w:t>
      </w:r>
      <w:r w:rsidR="00B9508A" w:rsidRPr="00691895">
        <w:rPr>
          <w:color w:val="000000" w:themeColor="text1"/>
        </w:rPr>
        <w:t>registreeringu omajat, kokku 27 registreeringut)</w:t>
      </w:r>
      <w:r w:rsidR="00B9508A" w:rsidRPr="00691895">
        <w:rPr>
          <w:bCs/>
          <w:color w:val="000000" w:themeColor="text1"/>
          <w:lang w:eastAsia="et-EE"/>
        </w:rPr>
        <w:t>;</w:t>
      </w:r>
    </w:p>
    <w:p w14:paraId="5CDB4D50" w14:textId="1CAB6121" w:rsidR="00B9508A" w:rsidRPr="00691895" w:rsidRDefault="00691895" w:rsidP="00691895">
      <w:pPr>
        <w:ind w:left="-15"/>
        <w:jc w:val="both"/>
        <w:rPr>
          <w:bCs/>
          <w:color w:val="000000" w:themeColor="text1"/>
          <w:lang w:eastAsia="et-EE"/>
        </w:rPr>
      </w:pPr>
      <w:r w:rsidRPr="00691895">
        <w:rPr>
          <w:bCs/>
          <w:color w:val="000000" w:themeColor="text1"/>
          <w:lang w:eastAsia="et-EE"/>
        </w:rPr>
        <w:t xml:space="preserve">3) </w:t>
      </w:r>
      <w:r w:rsidR="00B9508A" w:rsidRPr="00691895">
        <w:rPr>
          <w:bCs/>
          <w:color w:val="000000" w:themeColor="text1"/>
          <w:lang w:eastAsia="et-EE"/>
        </w:rPr>
        <w:t xml:space="preserve">Keskkonnaameti </w:t>
      </w:r>
      <w:r w:rsidR="00B9508A" w:rsidRPr="00044586">
        <w:rPr>
          <w:bCs/>
          <w:color w:val="000000" w:themeColor="text1"/>
          <w:lang w:eastAsia="et-EE"/>
        </w:rPr>
        <w:t>registreeringu andmisega</w:t>
      </w:r>
      <w:r w:rsidR="00B9508A" w:rsidRPr="00691895">
        <w:rPr>
          <w:bCs/>
          <w:color w:val="000000" w:themeColor="text1"/>
          <w:lang w:eastAsia="et-EE"/>
        </w:rPr>
        <w:t xml:space="preserve"> seotud ametnikud (</w:t>
      </w:r>
      <w:r w:rsidR="00246544" w:rsidRPr="00691895">
        <w:rPr>
          <w:bCs/>
          <w:color w:val="000000" w:themeColor="text1"/>
          <w:lang w:eastAsia="et-EE"/>
        </w:rPr>
        <w:t xml:space="preserve">05.06.2025 seisuga </w:t>
      </w:r>
      <w:r w:rsidR="00B9508A" w:rsidRPr="00691895">
        <w:rPr>
          <w:bCs/>
          <w:color w:val="000000" w:themeColor="text1"/>
          <w:lang w:eastAsia="et-EE"/>
        </w:rPr>
        <w:t>12</w:t>
      </w:r>
      <w:r w:rsidR="00004FF2">
        <w:rPr>
          <w:bCs/>
          <w:color w:val="000000" w:themeColor="text1"/>
          <w:lang w:eastAsia="et-EE"/>
        </w:rPr>
        <w:t> </w:t>
      </w:r>
      <w:r w:rsidR="00B9508A" w:rsidRPr="00691895">
        <w:rPr>
          <w:bCs/>
          <w:color w:val="000000" w:themeColor="text1"/>
          <w:lang w:eastAsia="et-EE"/>
        </w:rPr>
        <w:t>ametikohta</w:t>
      </w:r>
      <w:r w:rsidR="004C4C31">
        <w:rPr>
          <w:bCs/>
          <w:color w:val="000000" w:themeColor="text1"/>
          <w:lang w:eastAsia="et-EE"/>
        </w:rPr>
        <w:t>)</w:t>
      </w:r>
      <w:r w:rsidR="00B9508A" w:rsidRPr="00691895">
        <w:rPr>
          <w:bCs/>
          <w:color w:val="000000" w:themeColor="text1"/>
          <w:lang w:eastAsia="et-EE"/>
        </w:rPr>
        <w:t>.</w:t>
      </w:r>
    </w:p>
    <w:p w14:paraId="6431EA46" w14:textId="77777777" w:rsidR="00B9508A" w:rsidRPr="00AE5403" w:rsidRDefault="00B9508A" w:rsidP="00B9508A">
      <w:pPr>
        <w:jc w:val="both"/>
        <w:rPr>
          <w:bCs/>
          <w:color w:val="000000" w:themeColor="text1"/>
          <w:lang w:eastAsia="et-EE"/>
        </w:rPr>
      </w:pPr>
    </w:p>
    <w:p w14:paraId="69F57511" w14:textId="77777777" w:rsidR="00B9508A" w:rsidRPr="00575346" w:rsidRDefault="00B9508A" w:rsidP="00B9508A">
      <w:pPr>
        <w:jc w:val="both"/>
        <w:rPr>
          <w:bCs/>
          <w:color w:val="000000" w:themeColor="text1"/>
          <w:u w:val="single"/>
          <w:lang w:eastAsia="et-EE"/>
        </w:rPr>
      </w:pPr>
      <w:r w:rsidRPr="00575346">
        <w:rPr>
          <w:bCs/>
          <w:color w:val="000000" w:themeColor="text1"/>
          <w:u w:val="single"/>
          <w:lang w:eastAsia="et-EE"/>
        </w:rPr>
        <w:t>Kaasnev mõju</w:t>
      </w:r>
    </w:p>
    <w:p w14:paraId="2BFC1E7A" w14:textId="75B9EB4D" w:rsidR="00402AD9" w:rsidRDefault="00B9508A" w:rsidP="00B9508A">
      <w:pPr>
        <w:jc w:val="both"/>
      </w:pPr>
      <w:r>
        <w:t xml:space="preserve">Muudatustel on eelkõige positiivne mõju haldusprotsesside tõhustamisele. Registreeringu osade täpsustamine ja täiendamine parandab arusaamist </w:t>
      </w:r>
      <w:r w:rsidR="004C4C31">
        <w:t xml:space="preserve">reeglitest </w:t>
      </w:r>
      <w:r>
        <w:t xml:space="preserve">ja toob õigusselgust, vähendades riigi ja ettevõtjate vaidlusi andmete esitamisel. Muudatused muudavad haldusprotsessid </w:t>
      </w:r>
      <w:r w:rsidRPr="001F6EA0">
        <w:t>selgemaks, kiiremaks ja tõhusamaks. Muudatus</w:t>
      </w:r>
      <w:r w:rsidR="004C4C31">
        <w:t>t</w:t>
      </w:r>
      <w:r w:rsidRPr="001F6EA0">
        <w:t xml:space="preserve">ega ühtlustatakse </w:t>
      </w:r>
      <w:proofErr w:type="spellStart"/>
      <w:r w:rsidRPr="001F6EA0">
        <w:t>menetluslikke</w:t>
      </w:r>
      <w:proofErr w:type="spellEnd"/>
      <w:r w:rsidRPr="001F6EA0">
        <w:t xml:space="preserve"> termineid AÕKS</w:t>
      </w:r>
      <w:r>
        <w:t>-</w:t>
      </w:r>
      <w:proofErr w:type="spellStart"/>
      <w:r w:rsidRPr="001F6EA0">
        <w:t>is</w:t>
      </w:r>
      <w:proofErr w:type="spellEnd"/>
      <w:r w:rsidR="004C4C31">
        <w:t>.</w:t>
      </w:r>
      <w:r w:rsidR="00511E89">
        <w:t xml:space="preserve"> Keskkonnaotsuste infosüsteemis </w:t>
      </w:r>
      <w:r w:rsidR="00A85E78">
        <w:t>on</w:t>
      </w:r>
      <w:r w:rsidR="00511E89">
        <w:t xml:space="preserve"> </w:t>
      </w:r>
      <w:r w:rsidR="00A85E78">
        <w:t xml:space="preserve">10.06.2025 seisuga 371 registreeringut, millest 27 on väljastatud töötunni erandiga käitistele. Alates 2025. aasta </w:t>
      </w:r>
      <w:r w:rsidR="00004FF2">
        <w:br/>
      </w:r>
      <w:r w:rsidR="00A85E78">
        <w:t>1. jaanuarist jõustus muudatus</w:t>
      </w:r>
      <w:r w:rsidR="00A85E78">
        <w:rPr>
          <w:rStyle w:val="Allmrkuseviide"/>
          <w:rFonts w:eastAsiaTheme="majorEastAsia"/>
        </w:rPr>
        <w:footnoteReference w:id="5"/>
      </w:r>
      <w:r w:rsidR="00A85E78">
        <w:t xml:space="preserve">, millega vabastati </w:t>
      </w:r>
      <w:r w:rsidR="00A85E78" w:rsidRPr="00A85E78">
        <w:t>paikse heiteallika käitaja</w:t>
      </w:r>
      <w:r w:rsidR="00A85E78">
        <w:t>te</w:t>
      </w:r>
      <w:r w:rsidR="00A85E78" w:rsidRPr="00A85E78">
        <w:t xml:space="preserve"> tegevus</w:t>
      </w:r>
      <w:r w:rsidR="00A85E78">
        <w:t xml:space="preserve"> registreerimiskohustusest</w:t>
      </w:r>
      <w:r w:rsidR="00A85E78" w:rsidRPr="00A85E78">
        <w:t xml:space="preserve">, kui tegemist on 0,3–1 </w:t>
      </w:r>
      <w:proofErr w:type="spellStart"/>
      <w:r w:rsidR="00A85E78" w:rsidRPr="00A85E78">
        <w:t>MW</w:t>
      </w:r>
      <w:r w:rsidR="00A85E78" w:rsidRPr="00A85E78">
        <w:rPr>
          <w:vertAlign w:val="subscript"/>
        </w:rPr>
        <w:t>th</w:t>
      </w:r>
      <w:proofErr w:type="spellEnd"/>
      <w:r w:rsidR="00A85E78" w:rsidRPr="00A85E78">
        <w:t xml:space="preserve"> põletusseadmega, ning tanklas ja väikeses terminalis kütuste laadimisega, kui se</w:t>
      </w:r>
      <w:r w:rsidR="009F16C1">
        <w:t>da</w:t>
      </w:r>
      <w:r w:rsidR="00A85E78" w:rsidRPr="00A85E78">
        <w:t xml:space="preserve"> on vähem kui 10 000 m</w:t>
      </w:r>
      <w:r w:rsidR="00A85E78" w:rsidRPr="00A85E78">
        <w:rPr>
          <w:vertAlign w:val="superscript"/>
        </w:rPr>
        <w:t>3</w:t>
      </w:r>
      <w:r w:rsidR="00A85E78" w:rsidRPr="00A85E78">
        <w:t xml:space="preserve"> aastas.</w:t>
      </w:r>
      <w:r w:rsidR="00A85E78">
        <w:t xml:space="preserve"> </w:t>
      </w:r>
      <w:r w:rsidR="00D86609">
        <w:t>Määruses sätestati, et kui käitaja</w:t>
      </w:r>
      <w:r w:rsidR="004C4C31">
        <w:t>,</w:t>
      </w:r>
      <w:r w:rsidR="00D86609">
        <w:t xml:space="preserve"> kes on vabastatud registreerimiskohustusest</w:t>
      </w:r>
      <w:r w:rsidR="004C4C31">
        <w:t>,</w:t>
      </w:r>
      <w:r w:rsidR="00D86609">
        <w:t xml:space="preserve"> ei ole taotlust esitanud, tunnistab Keskkonnaamet registreeringu ühe aasta jooksul pärast muudatuse jõustumist kehtetuks. </w:t>
      </w:r>
      <w:r w:rsidR="004C4C31">
        <w:t>Seetõttu</w:t>
      </w:r>
      <w:r w:rsidR="00D86609">
        <w:t xml:space="preserve"> ei arvestata registreeringute omaja</w:t>
      </w:r>
      <w:r w:rsidR="00402AD9">
        <w:t>te</w:t>
      </w:r>
      <w:r w:rsidR="00D86609">
        <w:t xml:space="preserve"> sihtrühma registreeringuid, mis tunnistatakse hiljemalt 2026. aasta 1. jaanuariks kehtetuks, kuna eelnõu</w:t>
      </w:r>
      <w:r w:rsidR="004C4C31">
        <w:t>kohane seadus</w:t>
      </w:r>
      <w:r w:rsidR="00D86609">
        <w:t xml:space="preserve"> ei mõjuta nende registreeringutega seotud menetlustoiminguid.</w:t>
      </w:r>
    </w:p>
    <w:p w14:paraId="6DE60A7C" w14:textId="77777777" w:rsidR="00B9508A" w:rsidRPr="00377290" w:rsidRDefault="00B9508A" w:rsidP="00B9508A">
      <w:pPr>
        <w:ind w:left="-5" w:hanging="10"/>
        <w:jc w:val="both"/>
        <w:rPr>
          <w:color w:val="000000" w:themeColor="text1"/>
        </w:rPr>
      </w:pPr>
    </w:p>
    <w:p w14:paraId="2D2D1D2D" w14:textId="77777777" w:rsidR="00B9508A" w:rsidRPr="0009529D" w:rsidRDefault="00B9508A" w:rsidP="00B9508A">
      <w:pPr>
        <w:ind w:left="-5" w:hanging="10"/>
        <w:jc w:val="both"/>
        <w:rPr>
          <w:b/>
          <w:bCs/>
          <w:color w:val="000000" w:themeColor="text1"/>
          <w:u w:val="single"/>
        </w:rPr>
      </w:pPr>
      <w:r w:rsidRPr="0009529D">
        <w:rPr>
          <w:b/>
          <w:bCs/>
          <w:color w:val="000000" w:themeColor="text1"/>
          <w:u w:val="single"/>
        </w:rPr>
        <w:t>Majanduslikud mõjud: mõju ettevõtlusele, halduskoormus</w:t>
      </w:r>
    </w:p>
    <w:p w14:paraId="36C51101" w14:textId="3B85F3AB" w:rsidR="00B9508A" w:rsidRDefault="4A2E9B64" w:rsidP="00B9508A">
      <w:pPr>
        <w:ind w:left="-5" w:hanging="10"/>
        <w:jc w:val="both"/>
      </w:pPr>
      <w:r w:rsidRPr="6A465EE7">
        <w:rPr>
          <w:color w:val="000000" w:themeColor="text1"/>
        </w:rPr>
        <w:t>Registreerimisega seotud toimingute täpsustused ja parandused registreeringu taotlejatele</w:t>
      </w:r>
      <w:r w:rsidR="427B6D59" w:rsidRPr="6A465EE7">
        <w:rPr>
          <w:color w:val="000000" w:themeColor="text1"/>
        </w:rPr>
        <w:t xml:space="preserve"> </w:t>
      </w:r>
      <w:r w:rsidRPr="6A465EE7">
        <w:rPr>
          <w:color w:val="000000" w:themeColor="text1"/>
        </w:rPr>
        <w:t>suuri muutusi kaasa ei too, kuna enam</w:t>
      </w:r>
      <w:r w:rsidR="25F77D66" w:rsidRPr="6A465EE7">
        <w:rPr>
          <w:color w:val="000000" w:themeColor="text1"/>
        </w:rPr>
        <w:t>ik</w:t>
      </w:r>
      <w:r w:rsidRPr="6A465EE7">
        <w:rPr>
          <w:color w:val="000000" w:themeColor="text1"/>
        </w:rPr>
        <w:t xml:space="preserve"> toiminguid on ühtlustatud õhusaasteloa toimingute</w:t>
      </w:r>
      <w:r w:rsidR="25F77D66" w:rsidRPr="6A465EE7">
        <w:rPr>
          <w:color w:val="000000" w:themeColor="text1"/>
        </w:rPr>
        <w:t>ga</w:t>
      </w:r>
      <w:r w:rsidRPr="6A465EE7">
        <w:rPr>
          <w:color w:val="000000" w:themeColor="text1"/>
        </w:rPr>
        <w:t xml:space="preserve">. </w:t>
      </w:r>
      <w:r w:rsidR="3A192DAE" w:rsidRPr="6A465EE7">
        <w:rPr>
          <w:color w:val="000000" w:themeColor="text1"/>
        </w:rPr>
        <w:t>Käitajal, ke</w:t>
      </w:r>
      <w:r w:rsidR="7AAD1C75" w:rsidRPr="6A465EE7">
        <w:rPr>
          <w:color w:val="000000" w:themeColor="text1"/>
        </w:rPr>
        <w:t>l</w:t>
      </w:r>
      <w:r w:rsidR="3A192DAE" w:rsidRPr="6A465EE7">
        <w:rPr>
          <w:color w:val="000000" w:themeColor="text1"/>
        </w:rPr>
        <w:t xml:space="preserve"> oma tegevuseks õhusaasteluba enam vaja pole, tuleb oma tegevus registreerida. Registreeringu taotlus on lihtsam, kuna taotlusega ei tule esitada </w:t>
      </w:r>
      <w:r w:rsidR="0C9EC10B" w:rsidRPr="6A465EE7">
        <w:rPr>
          <w:color w:val="000000" w:themeColor="text1"/>
        </w:rPr>
        <w:t xml:space="preserve">lubatud heitkoguste projekti (edaspidi </w:t>
      </w:r>
      <w:r w:rsidR="0C9EC10B" w:rsidRPr="6A465EE7">
        <w:rPr>
          <w:i/>
          <w:iCs/>
          <w:color w:val="000000" w:themeColor="text1"/>
        </w:rPr>
        <w:t>LHK projekt</w:t>
      </w:r>
      <w:r w:rsidR="0C9EC10B" w:rsidRPr="6A465EE7">
        <w:rPr>
          <w:color w:val="000000" w:themeColor="text1"/>
        </w:rPr>
        <w:t>)</w:t>
      </w:r>
      <w:r w:rsidR="13784610" w:rsidRPr="6A465EE7">
        <w:rPr>
          <w:color w:val="000000" w:themeColor="text1"/>
        </w:rPr>
        <w:t xml:space="preserve">, </w:t>
      </w:r>
      <w:r w:rsidR="3A192DAE" w:rsidRPr="6A465EE7">
        <w:rPr>
          <w:color w:val="000000" w:themeColor="text1"/>
        </w:rPr>
        <w:t>hajumisarvutusi</w:t>
      </w:r>
      <w:r w:rsidR="13784610" w:rsidRPr="6A465EE7">
        <w:rPr>
          <w:color w:val="000000" w:themeColor="text1"/>
        </w:rPr>
        <w:t xml:space="preserve"> ja andmekoosseis on väiksem kui loal</w:t>
      </w:r>
      <w:r w:rsidR="3A192DAE" w:rsidRPr="6A465EE7">
        <w:rPr>
          <w:color w:val="000000" w:themeColor="text1"/>
        </w:rPr>
        <w:t xml:space="preserve">. </w:t>
      </w:r>
      <w:r w:rsidR="13784610" w:rsidRPr="6A465EE7">
        <w:rPr>
          <w:color w:val="000000" w:themeColor="text1"/>
        </w:rPr>
        <w:t>Registreeringu m</w:t>
      </w:r>
      <w:r w:rsidR="3A192DAE" w:rsidRPr="6A465EE7">
        <w:rPr>
          <w:color w:val="000000" w:themeColor="text1"/>
        </w:rPr>
        <w:t xml:space="preserve">enetlusele ei kohaldata avatud menetluse sätteid. </w:t>
      </w:r>
      <w:r w:rsidRPr="6A465EE7">
        <w:rPr>
          <w:color w:val="000000" w:themeColor="text1"/>
        </w:rPr>
        <w:t>Enim on mõjutatud menetlus</w:t>
      </w:r>
      <w:r w:rsidR="2B652662" w:rsidRPr="6A465EE7">
        <w:rPr>
          <w:color w:val="000000" w:themeColor="text1"/>
        </w:rPr>
        <w:t>like toimingute</w:t>
      </w:r>
      <w:r w:rsidRPr="6A465EE7">
        <w:rPr>
          <w:color w:val="000000" w:themeColor="text1"/>
        </w:rPr>
        <w:t xml:space="preserve"> täpsustustest ja parandustest </w:t>
      </w:r>
      <w:r w:rsidR="334F00DC" w:rsidRPr="6A465EE7">
        <w:rPr>
          <w:color w:val="000000" w:themeColor="text1"/>
        </w:rPr>
        <w:t xml:space="preserve">töötunni </w:t>
      </w:r>
      <w:r w:rsidR="6EA67ECA" w:rsidRPr="6A465EE7">
        <w:rPr>
          <w:color w:val="000000" w:themeColor="text1"/>
        </w:rPr>
        <w:t>erandi</w:t>
      </w:r>
      <w:r w:rsidR="2B652662" w:rsidRPr="6A465EE7">
        <w:rPr>
          <w:color w:val="000000" w:themeColor="text1"/>
        </w:rPr>
        <w:t>ga</w:t>
      </w:r>
      <w:r w:rsidR="334F00DC" w:rsidRPr="6A465EE7">
        <w:rPr>
          <w:color w:val="000000" w:themeColor="text1"/>
        </w:rPr>
        <w:t xml:space="preserve"> </w:t>
      </w:r>
      <w:r w:rsidRPr="6A465EE7">
        <w:rPr>
          <w:color w:val="000000" w:themeColor="text1"/>
        </w:rPr>
        <w:t>registreeringute omajad, kes peavad registreeringus olevad andmed üle</w:t>
      </w:r>
      <w:r w:rsidR="534BB9D5" w:rsidRPr="6A465EE7">
        <w:rPr>
          <w:color w:val="000000" w:themeColor="text1"/>
        </w:rPr>
        <w:t xml:space="preserve"> </w:t>
      </w:r>
      <w:r w:rsidRPr="6A465EE7">
        <w:rPr>
          <w:color w:val="000000" w:themeColor="text1"/>
        </w:rPr>
        <w:t>vaatama ja ajakohastama kahe aasta jooksul p</w:t>
      </w:r>
      <w:r w:rsidR="25F77D66" w:rsidRPr="6A465EE7">
        <w:rPr>
          <w:color w:val="000000" w:themeColor="text1"/>
        </w:rPr>
        <w:t>ärast</w:t>
      </w:r>
      <w:r w:rsidRPr="6A465EE7">
        <w:rPr>
          <w:color w:val="000000" w:themeColor="text1"/>
        </w:rPr>
        <w:t xml:space="preserve"> muudatuse jõustumist. </w:t>
      </w:r>
      <w:proofErr w:type="spellStart"/>
      <w:r w:rsidRPr="6A465EE7">
        <w:rPr>
          <w:color w:val="000000" w:themeColor="text1"/>
        </w:rPr>
        <w:t>AÕKS-i</w:t>
      </w:r>
      <w:proofErr w:type="spellEnd"/>
      <w:r w:rsidRPr="6A465EE7">
        <w:rPr>
          <w:color w:val="000000" w:themeColor="text1"/>
        </w:rPr>
        <w:t xml:space="preserve"> 4. peatüki 1. jaotise täiendused registreeringu taotlejat ja omajat otseselt ei mõjuta, küll aga registreeringu üleandmise sätestamine võimaldab käitajatel seda selgemalt taotleda. </w:t>
      </w:r>
      <w:commentRangeStart w:id="98"/>
      <w:r w:rsidR="6EA67ECA" w:rsidRPr="6A465EE7">
        <w:rPr>
          <w:color w:val="000000" w:themeColor="text1"/>
        </w:rPr>
        <w:t>Vähesel määral</w:t>
      </w:r>
      <w:r w:rsidRPr="6A465EE7">
        <w:rPr>
          <w:color w:val="000000" w:themeColor="text1"/>
        </w:rPr>
        <w:t xml:space="preserve"> on mõjutatud Keskkonnaamet, kelle töökoormus </w:t>
      </w:r>
      <w:r w:rsidR="3A192DAE" w:rsidRPr="6A465EE7">
        <w:rPr>
          <w:color w:val="000000" w:themeColor="text1"/>
        </w:rPr>
        <w:t xml:space="preserve">olemasolevate </w:t>
      </w:r>
      <w:r w:rsidRPr="6A465EE7">
        <w:rPr>
          <w:color w:val="000000" w:themeColor="text1"/>
        </w:rPr>
        <w:t xml:space="preserve">registreeringute muutmise taotluste läbivaatamise </w:t>
      </w:r>
      <w:r w:rsidR="6EA67ECA" w:rsidRPr="6A465EE7">
        <w:rPr>
          <w:color w:val="000000" w:themeColor="text1"/>
        </w:rPr>
        <w:t>perioodil veidi</w:t>
      </w:r>
      <w:r w:rsidRPr="6A465EE7">
        <w:rPr>
          <w:color w:val="000000" w:themeColor="text1"/>
        </w:rPr>
        <w:t xml:space="preserve"> suureneb, kuid </w:t>
      </w:r>
      <w:r w:rsidR="7AAD1C75" w:rsidRPr="6A465EE7">
        <w:rPr>
          <w:color w:val="000000" w:themeColor="text1"/>
        </w:rPr>
        <w:t>edaspidi</w:t>
      </w:r>
      <w:r>
        <w:t xml:space="preserve"> muudatustega seotud ülesannete arvelt väheneb, kuna registreeringu puhul on tegemist väiksemamahulise menetlusega.</w:t>
      </w:r>
      <w:commentRangeEnd w:id="98"/>
      <w:r w:rsidR="00B9508A">
        <w:commentReference w:id="98"/>
      </w:r>
    </w:p>
    <w:p w14:paraId="1D1239B9" w14:textId="77777777" w:rsidR="00526BA9" w:rsidRDefault="00526BA9" w:rsidP="00B9508A">
      <w:pPr>
        <w:ind w:left="-5" w:hanging="10"/>
        <w:jc w:val="both"/>
      </w:pPr>
    </w:p>
    <w:p w14:paraId="28DD3607" w14:textId="77777777" w:rsidR="00526BA9" w:rsidRPr="00056BF5" w:rsidRDefault="00526BA9" w:rsidP="00526BA9">
      <w:pPr>
        <w:rPr>
          <w:u w:val="single"/>
        </w:rPr>
      </w:pPr>
      <w:r w:rsidRPr="00056BF5">
        <w:rPr>
          <w:b/>
          <w:bCs/>
          <w:u w:val="single"/>
        </w:rPr>
        <w:t>Riigivalitsemine: mõju keskvalitsuse korraldusele – avalikud teenused</w:t>
      </w:r>
    </w:p>
    <w:p w14:paraId="4C246FFD" w14:textId="2D4B0BF6" w:rsidR="00526BA9" w:rsidRDefault="00526BA9" w:rsidP="00526BA9">
      <w:pPr>
        <w:ind w:left="-5"/>
        <w:jc w:val="both"/>
        <w:rPr>
          <w:color w:val="000000" w:themeColor="text1"/>
        </w:rPr>
      </w:pPr>
      <w:proofErr w:type="spellStart"/>
      <w:r>
        <w:rPr>
          <w:color w:val="000000" w:themeColor="text1"/>
        </w:rPr>
        <w:t>AÕKS-i</w:t>
      </w:r>
      <w:proofErr w:type="spellEnd"/>
      <w:r>
        <w:rPr>
          <w:color w:val="000000" w:themeColor="text1"/>
        </w:rPr>
        <w:t xml:space="preserve"> muudatused mõjutavad IT-arenduste vajadust. </w:t>
      </w:r>
      <w:r>
        <w:rPr>
          <w:rFonts w:eastAsia="Arial Unicode MS"/>
          <w:kern w:val="3"/>
          <w:lang w:eastAsia="zh-CN"/>
        </w:rPr>
        <w:t>Registreeri</w:t>
      </w:r>
      <w:r w:rsidR="009F16C1">
        <w:rPr>
          <w:rFonts w:eastAsia="Arial Unicode MS"/>
          <w:kern w:val="3"/>
          <w:lang w:eastAsia="zh-CN"/>
        </w:rPr>
        <w:t>mis</w:t>
      </w:r>
      <w:r>
        <w:rPr>
          <w:rFonts w:eastAsia="Arial Unicode MS"/>
          <w:kern w:val="3"/>
          <w:lang w:eastAsia="zh-CN"/>
        </w:rPr>
        <w:t xml:space="preserve">toimingute </w:t>
      </w:r>
      <w:r w:rsidRPr="003830E4">
        <w:rPr>
          <w:rFonts w:eastAsia="Arial Unicode MS"/>
          <w:kern w:val="3"/>
          <w:lang w:eastAsia="zh-CN"/>
        </w:rPr>
        <w:t xml:space="preserve">muudatuse tõttu </w:t>
      </w:r>
      <w:r w:rsidRPr="00635CC1">
        <w:rPr>
          <w:rFonts w:eastAsia="Arial Unicode MS"/>
          <w:kern w:val="3"/>
          <w:lang w:eastAsia="zh-CN"/>
        </w:rPr>
        <w:t>kaasneb Keskkonnaametile lisakulu, et teha arendusi keskkonnaotsuste infosüsteemis.</w:t>
      </w:r>
      <w:r w:rsidRPr="00635CC1">
        <w:rPr>
          <w:color w:val="000000" w:themeColor="text1"/>
        </w:rPr>
        <w:t xml:space="preserve"> Kulu kantakse Kliimaministeeriumi valitsemiseala IT-eelarvest </w:t>
      </w:r>
      <w:r w:rsidRPr="00635CC1">
        <w:rPr>
          <w:rFonts w:eastAsia="Arial Unicode MS"/>
          <w:kern w:val="3"/>
          <w:lang w:eastAsia="zh-CN"/>
        </w:rPr>
        <w:t>keskkonnaotsuste infosüsteemi</w:t>
      </w:r>
      <w:r>
        <w:rPr>
          <w:rFonts w:eastAsia="Arial Unicode MS"/>
          <w:kern w:val="3"/>
          <w:lang w:eastAsia="zh-CN"/>
        </w:rPr>
        <w:t xml:space="preserve"> </w:t>
      </w:r>
      <w:r w:rsidRPr="00635CC1">
        <w:rPr>
          <w:color w:val="000000" w:themeColor="text1"/>
        </w:rPr>
        <w:t>arendamiseks mõeldud rahast</w:t>
      </w:r>
      <w:r w:rsidR="006065B0">
        <w:rPr>
          <w:color w:val="000000" w:themeColor="text1"/>
        </w:rPr>
        <w:t xml:space="preserve"> (vt ka seletuskirja punkti 7).</w:t>
      </w:r>
    </w:p>
    <w:p w14:paraId="5F5FEE06" w14:textId="77777777" w:rsidR="00EB4184" w:rsidRPr="00EB4184" w:rsidRDefault="00EB4184" w:rsidP="00EB4184">
      <w:pPr>
        <w:rPr>
          <w:lang w:eastAsia="et-EE"/>
        </w:rPr>
      </w:pPr>
    </w:p>
    <w:p w14:paraId="4FE5C907" w14:textId="2CC22856" w:rsidR="002F76B7" w:rsidRPr="00412EF0" w:rsidRDefault="002F76B7" w:rsidP="00412EF0">
      <w:pPr>
        <w:rPr>
          <w:b/>
          <w:bCs/>
        </w:rPr>
      </w:pPr>
      <w:bookmarkStart w:id="99" w:name="_Hlk190128549"/>
      <w:r w:rsidRPr="00412EF0">
        <w:rPr>
          <w:b/>
          <w:bCs/>
        </w:rPr>
        <w:t>6.</w:t>
      </w:r>
      <w:r w:rsidR="00FC6C25" w:rsidRPr="00412EF0">
        <w:rPr>
          <w:b/>
          <w:bCs/>
        </w:rPr>
        <w:t>2</w:t>
      </w:r>
      <w:r w:rsidR="00FA55E3" w:rsidRPr="00412EF0">
        <w:rPr>
          <w:b/>
          <w:bCs/>
        </w:rPr>
        <w:t>.</w:t>
      </w:r>
      <w:r w:rsidRPr="00412EF0">
        <w:rPr>
          <w:b/>
          <w:bCs/>
        </w:rPr>
        <w:t xml:space="preserve"> </w:t>
      </w:r>
      <w:r w:rsidR="00412EF0" w:rsidRPr="00412EF0">
        <w:rPr>
          <w:b/>
          <w:bCs/>
        </w:rPr>
        <w:t>Kavandatav</w:t>
      </w:r>
      <w:r w:rsidRPr="00412EF0">
        <w:rPr>
          <w:b/>
          <w:bCs/>
        </w:rPr>
        <w:t xml:space="preserve"> muudatus</w:t>
      </w:r>
    </w:p>
    <w:p w14:paraId="676BEA24" w14:textId="278D30C5" w:rsidR="00246544" w:rsidRPr="004F4893" w:rsidRDefault="00246544" w:rsidP="00246544">
      <w:pPr>
        <w:jc w:val="both"/>
        <w:rPr>
          <w:bCs/>
          <w:color w:val="000000" w:themeColor="text1"/>
          <w:lang w:eastAsia="et-EE"/>
        </w:rPr>
      </w:pPr>
      <w:r w:rsidRPr="007B6D55">
        <w:rPr>
          <w:bCs/>
          <w:color w:val="000000" w:themeColor="text1"/>
          <w:lang w:eastAsia="et-EE"/>
        </w:rPr>
        <w:t xml:space="preserve">Registreeringu omajale </w:t>
      </w:r>
      <w:proofErr w:type="spellStart"/>
      <w:r w:rsidRPr="007B6D55">
        <w:rPr>
          <w:bCs/>
          <w:color w:val="000000" w:themeColor="text1"/>
          <w:lang w:eastAsia="et-EE"/>
        </w:rPr>
        <w:t>AÕKS</w:t>
      </w:r>
      <w:r w:rsidR="009906D5">
        <w:rPr>
          <w:bCs/>
          <w:color w:val="000000" w:themeColor="text1"/>
          <w:lang w:eastAsia="et-EE"/>
        </w:rPr>
        <w:t>-i</w:t>
      </w:r>
      <w:proofErr w:type="spellEnd"/>
      <w:r w:rsidRPr="007B6D55">
        <w:rPr>
          <w:bCs/>
          <w:color w:val="000000" w:themeColor="text1"/>
          <w:lang w:eastAsia="et-EE"/>
        </w:rPr>
        <w:t xml:space="preserve"> §</w:t>
      </w:r>
      <w:r w:rsidR="009906D5">
        <w:rPr>
          <w:bCs/>
          <w:color w:val="000000" w:themeColor="text1"/>
          <w:lang w:eastAsia="et-EE"/>
        </w:rPr>
        <w:t xml:space="preserve">-s </w:t>
      </w:r>
      <w:r w:rsidRPr="007B6D55">
        <w:rPr>
          <w:bCs/>
          <w:color w:val="000000" w:themeColor="text1"/>
          <w:lang w:eastAsia="et-EE"/>
        </w:rPr>
        <w:t>101 sätestatud kohustuste laiendamine.</w:t>
      </w:r>
    </w:p>
    <w:p w14:paraId="3202462A" w14:textId="77777777" w:rsidR="00246544" w:rsidRDefault="00246544" w:rsidP="00246544">
      <w:pPr>
        <w:jc w:val="both"/>
        <w:rPr>
          <w:bCs/>
          <w:color w:val="000000" w:themeColor="text1"/>
          <w:lang w:eastAsia="et-EE"/>
        </w:rPr>
      </w:pPr>
    </w:p>
    <w:p w14:paraId="1F370668" w14:textId="77777777" w:rsidR="00004FF2" w:rsidRPr="004F4893" w:rsidRDefault="00004FF2" w:rsidP="00246544">
      <w:pPr>
        <w:jc w:val="both"/>
        <w:rPr>
          <w:bCs/>
          <w:color w:val="000000" w:themeColor="text1"/>
          <w:lang w:eastAsia="et-EE"/>
        </w:rPr>
      </w:pPr>
    </w:p>
    <w:p w14:paraId="1C4A7FFE" w14:textId="77777777" w:rsidR="00246544" w:rsidRPr="00250FC9" w:rsidRDefault="00246544" w:rsidP="00246544">
      <w:pPr>
        <w:ind w:left="-5"/>
        <w:jc w:val="both"/>
        <w:rPr>
          <w:color w:val="000000" w:themeColor="text1"/>
          <w:u w:val="single"/>
        </w:rPr>
      </w:pPr>
      <w:r w:rsidRPr="00250FC9">
        <w:rPr>
          <w:color w:val="000000" w:themeColor="text1"/>
          <w:u w:val="single"/>
        </w:rPr>
        <w:t>Sihtrühm</w:t>
      </w:r>
    </w:p>
    <w:p w14:paraId="711CF8BB" w14:textId="14FEADB2" w:rsidR="00246544" w:rsidRPr="00250FC9" w:rsidRDefault="00691895" w:rsidP="00691895">
      <w:pPr>
        <w:ind w:left="-15"/>
        <w:jc w:val="both"/>
        <w:rPr>
          <w:bCs/>
          <w:color w:val="000000" w:themeColor="text1"/>
          <w:lang w:eastAsia="et-EE"/>
        </w:rPr>
      </w:pPr>
      <w:r w:rsidRPr="00250FC9">
        <w:rPr>
          <w:color w:val="000000" w:themeColor="text1"/>
        </w:rPr>
        <w:t xml:space="preserve">1) </w:t>
      </w:r>
      <w:r w:rsidR="009259D9" w:rsidRPr="00691895">
        <w:rPr>
          <w:color w:val="000000" w:themeColor="text1"/>
        </w:rPr>
        <w:t>registreeringu taotleja</w:t>
      </w:r>
      <w:r w:rsidR="009259D9">
        <w:rPr>
          <w:color w:val="000000" w:themeColor="text1"/>
        </w:rPr>
        <w:t>d</w:t>
      </w:r>
      <w:r w:rsidR="009906D5">
        <w:rPr>
          <w:color w:val="000000" w:themeColor="text1"/>
        </w:rPr>
        <w:t>,</w:t>
      </w:r>
      <w:r w:rsidR="009259D9">
        <w:rPr>
          <w:color w:val="000000" w:themeColor="text1"/>
        </w:rPr>
        <w:t xml:space="preserve"> sh väikese keskkonnamõjuga </w:t>
      </w:r>
      <w:r w:rsidR="009906D5">
        <w:rPr>
          <w:color w:val="000000" w:themeColor="text1"/>
        </w:rPr>
        <w:t xml:space="preserve">käitise käitamiseks </w:t>
      </w:r>
      <w:r w:rsidR="009259D9">
        <w:rPr>
          <w:color w:val="000000" w:themeColor="text1"/>
        </w:rPr>
        <w:t>loa omajad (</w:t>
      </w:r>
      <w:r w:rsidR="009259D9">
        <w:rPr>
          <w:rStyle w:val="normaltextrun"/>
          <w:rFonts w:eastAsiaTheme="majorEastAsia"/>
          <w:color w:val="000000" w:themeColor="text1"/>
          <w:shd w:val="clear" w:color="auto" w:fill="FFFFFF"/>
        </w:rPr>
        <w:t>21.07.2025 seisuga</w:t>
      </w:r>
      <w:r w:rsidR="009259D9">
        <w:rPr>
          <w:color w:val="000000" w:themeColor="text1"/>
        </w:rPr>
        <w:t xml:space="preserve"> 246 </w:t>
      </w:r>
      <w:r w:rsidR="005939C4">
        <w:rPr>
          <w:color w:val="000000" w:themeColor="text1"/>
        </w:rPr>
        <w:t>õhusaaste</w:t>
      </w:r>
      <w:r w:rsidR="009259D9">
        <w:rPr>
          <w:color w:val="000000" w:themeColor="text1"/>
        </w:rPr>
        <w:t xml:space="preserve">luba, mis reguleerivad </w:t>
      </w:r>
      <w:r w:rsidR="005939C4">
        <w:rPr>
          <w:color w:val="000000" w:themeColor="text1"/>
        </w:rPr>
        <w:t xml:space="preserve">ainult </w:t>
      </w:r>
      <w:r w:rsidR="009259D9">
        <w:rPr>
          <w:color w:val="000000" w:themeColor="text1"/>
        </w:rPr>
        <w:t>1</w:t>
      </w:r>
      <w:r w:rsidR="009F16C1" w:rsidRPr="005D7858">
        <w:t>–</w:t>
      </w:r>
      <w:r w:rsidR="009259D9">
        <w:rPr>
          <w:color w:val="000000" w:themeColor="text1"/>
        </w:rPr>
        <w:t xml:space="preserve">5 </w:t>
      </w:r>
      <w:proofErr w:type="spellStart"/>
      <w:r w:rsidR="009259D9">
        <w:rPr>
          <w:color w:val="000000" w:themeColor="text1"/>
        </w:rPr>
        <w:t>MW</w:t>
      </w:r>
      <w:r w:rsidR="009259D9" w:rsidRPr="009259D9">
        <w:rPr>
          <w:color w:val="000000" w:themeColor="text1"/>
          <w:vertAlign w:val="subscript"/>
        </w:rPr>
        <w:t>th</w:t>
      </w:r>
      <w:proofErr w:type="spellEnd"/>
      <w:r w:rsidR="009259D9">
        <w:rPr>
          <w:color w:val="000000" w:themeColor="text1"/>
        </w:rPr>
        <w:t xml:space="preserve"> </w:t>
      </w:r>
      <w:r w:rsidR="005939C4">
        <w:rPr>
          <w:color w:val="000000" w:themeColor="text1"/>
        </w:rPr>
        <w:t>põletusseadmeid</w:t>
      </w:r>
      <w:r w:rsidR="009259D9">
        <w:rPr>
          <w:color w:val="000000" w:themeColor="text1"/>
        </w:rPr>
        <w:t>)</w:t>
      </w:r>
      <w:r w:rsidR="00250FC9">
        <w:rPr>
          <w:color w:val="000000" w:themeColor="text1"/>
        </w:rPr>
        <w:t>;</w:t>
      </w:r>
    </w:p>
    <w:p w14:paraId="7F7F0661" w14:textId="0D1E0CE2" w:rsidR="00246544" w:rsidRPr="00691895" w:rsidRDefault="00691895" w:rsidP="00691895">
      <w:pPr>
        <w:ind w:left="-15"/>
        <w:jc w:val="both"/>
        <w:rPr>
          <w:bCs/>
          <w:color w:val="000000" w:themeColor="text1"/>
          <w:lang w:eastAsia="et-EE"/>
        </w:rPr>
      </w:pPr>
      <w:r w:rsidRPr="00250FC9">
        <w:rPr>
          <w:color w:val="000000" w:themeColor="text1"/>
        </w:rPr>
        <w:t xml:space="preserve">2) </w:t>
      </w:r>
      <w:r w:rsidR="00246544" w:rsidRPr="00250FC9">
        <w:rPr>
          <w:color w:val="000000" w:themeColor="text1"/>
        </w:rPr>
        <w:t>registreeringu omajad (30.05.202</w:t>
      </w:r>
      <w:r w:rsidR="00B247F9" w:rsidRPr="00250FC9">
        <w:rPr>
          <w:color w:val="000000" w:themeColor="text1"/>
        </w:rPr>
        <w:t>4</w:t>
      </w:r>
      <w:r w:rsidR="00246544" w:rsidRPr="00250FC9">
        <w:rPr>
          <w:color w:val="000000" w:themeColor="text1"/>
        </w:rPr>
        <w:t xml:space="preserve"> </w:t>
      </w:r>
      <w:r w:rsidR="0081692B">
        <w:rPr>
          <w:color w:val="000000" w:themeColor="text1"/>
        </w:rPr>
        <w:t>seisuga</w:t>
      </w:r>
      <w:r w:rsidR="00246544" w:rsidRPr="00250FC9">
        <w:rPr>
          <w:color w:val="000000" w:themeColor="text1"/>
        </w:rPr>
        <w:t xml:space="preserve"> 11 </w:t>
      </w:r>
      <w:r w:rsidR="00250FC9">
        <w:rPr>
          <w:color w:val="000000" w:themeColor="text1"/>
        </w:rPr>
        <w:t xml:space="preserve">töötunni erandiga </w:t>
      </w:r>
      <w:r w:rsidR="00246544" w:rsidRPr="00250FC9">
        <w:rPr>
          <w:color w:val="000000" w:themeColor="text1"/>
        </w:rPr>
        <w:t>registreeringu omajat, kokku 27 registreeringut)</w:t>
      </w:r>
      <w:r w:rsidR="00246544" w:rsidRPr="00250FC9">
        <w:rPr>
          <w:bCs/>
          <w:color w:val="000000" w:themeColor="text1"/>
          <w:lang w:eastAsia="et-EE"/>
        </w:rPr>
        <w:t>.</w:t>
      </w:r>
    </w:p>
    <w:p w14:paraId="4724BF88" w14:textId="77777777" w:rsidR="00246544" w:rsidRDefault="00246544" w:rsidP="00691895">
      <w:pPr>
        <w:jc w:val="both"/>
        <w:rPr>
          <w:bCs/>
          <w:color w:val="000000" w:themeColor="text1"/>
          <w:lang w:eastAsia="et-EE"/>
        </w:rPr>
      </w:pPr>
    </w:p>
    <w:p w14:paraId="67D4ADD4" w14:textId="77777777" w:rsidR="00246544" w:rsidRPr="00575346" w:rsidRDefault="00246544" w:rsidP="00246544">
      <w:pPr>
        <w:jc w:val="both"/>
        <w:rPr>
          <w:bCs/>
          <w:color w:val="000000" w:themeColor="text1"/>
          <w:u w:val="single"/>
          <w:lang w:eastAsia="et-EE"/>
        </w:rPr>
      </w:pPr>
      <w:r w:rsidRPr="00575346">
        <w:rPr>
          <w:bCs/>
          <w:color w:val="000000" w:themeColor="text1"/>
          <w:u w:val="single"/>
          <w:lang w:eastAsia="et-EE"/>
        </w:rPr>
        <w:t>Kaasnev mõju</w:t>
      </w:r>
    </w:p>
    <w:p w14:paraId="651D8DA8" w14:textId="04F09B5F" w:rsidR="00246544" w:rsidRDefault="00246544" w:rsidP="00246544">
      <w:pPr>
        <w:jc w:val="both"/>
      </w:pPr>
      <w:proofErr w:type="spellStart"/>
      <w:r>
        <w:t>AÕKS</w:t>
      </w:r>
      <w:r w:rsidR="009906D5">
        <w:t>-i</w:t>
      </w:r>
      <w:proofErr w:type="spellEnd"/>
      <w:r>
        <w:t xml:space="preserve"> § 101 kehtestamisega registreeringu omajatele ei kaasne olulist mõju ei käitajatele ega ka haldus</w:t>
      </w:r>
      <w:r w:rsidR="009F16C1">
        <w:t>asutusele</w:t>
      </w:r>
      <w:r>
        <w:t>, sest tegemist on üldiste nõuetega, mida juba suures osas järgitakse.</w:t>
      </w:r>
    </w:p>
    <w:p w14:paraId="39D05899" w14:textId="77777777" w:rsidR="00246544" w:rsidRPr="00575346" w:rsidRDefault="00246544" w:rsidP="00246544">
      <w:pPr>
        <w:jc w:val="both"/>
        <w:rPr>
          <w:bCs/>
          <w:color w:val="000000" w:themeColor="text1"/>
          <w:lang w:eastAsia="et-EE"/>
        </w:rPr>
      </w:pPr>
    </w:p>
    <w:p w14:paraId="08E3B502" w14:textId="77777777" w:rsidR="00246544" w:rsidRPr="00575346" w:rsidRDefault="00246544" w:rsidP="00246544">
      <w:pPr>
        <w:ind w:left="-5" w:hanging="10"/>
        <w:jc w:val="both"/>
        <w:rPr>
          <w:b/>
          <w:bCs/>
          <w:color w:val="000000" w:themeColor="text1"/>
          <w:u w:val="single"/>
        </w:rPr>
      </w:pPr>
      <w:r w:rsidRPr="00575346">
        <w:rPr>
          <w:b/>
          <w:bCs/>
          <w:color w:val="000000" w:themeColor="text1"/>
          <w:u w:val="single"/>
        </w:rPr>
        <w:t>Majanduslikud mõjud: mõju ettevõtlusele, halduskoormus</w:t>
      </w:r>
    </w:p>
    <w:p w14:paraId="22A3D5E2" w14:textId="7B234B9E" w:rsidR="00246544" w:rsidRDefault="5C31D3FB" w:rsidP="00246544">
      <w:pPr>
        <w:ind w:left="-5" w:hanging="10"/>
        <w:jc w:val="both"/>
        <w:rPr>
          <w:color w:val="000000" w:themeColor="text1"/>
        </w:rPr>
      </w:pPr>
      <w:r w:rsidRPr="6A465EE7">
        <w:rPr>
          <w:color w:val="000000" w:themeColor="text1"/>
        </w:rPr>
        <w:t>Keskkonnakaitseloaga saab käitaja õigus</w:t>
      </w:r>
      <w:r w:rsidR="6A54DCCD" w:rsidRPr="6A465EE7">
        <w:rPr>
          <w:color w:val="000000" w:themeColor="text1"/>
        </w:rPr>
        <w:t>e</w:t>
      </w:r>
      <w:r w:rsidRPr="6A465EE7">
        <w:rPr>
          <w:color w:val="000000" w:themeColor="text1"/>
        </w:rPr>
        <w:t xml:space="preserve"> väljutada </w:t>
      </w:r>
      <w:r w:rsidR="6A54DCCD" w:rsidRPr="6A465EE7">
        <w:rPr>
          <w:color w:val="000000" w:themeColor="text1"/>
        </w:rPr>
        <w:t xml:space="preserve">käitisest </w:t>
      </w:r>
      <w:r w:rsidRPr="6A465EE7">
        <w:rPr>
          <w:color w:val="000000" w:themeColor="text1"/>
        </w:rPr>
        <w:t xml:space="preserve">saasteaineid välisõhku, kuid selle õigusega kaasnevad käitajal ka kohustused, mida tuleb täita. </w:t>
      </w:r>
      <w:commentRangeStart w:id="100"/>
      <w:proofErr w:type="spellStart"/>
      <w:r w:rsidRPr="6A465EE7">
        <w:rPr>
          <w:color w:val="000000" w:themeColor="text1"/>
        </w:rPr>
        <w:t>AÕKS-i</w:t>
      </w:r>
      <w:proofErr w:type="spellEnd"/>
      <w:r w:rsidRPr="6A465EE7">
        <w:rPr>
          <w:color w:val="000000" w:themeColor="text1"/>
        </w:rPr>
        <w:t xml:space="preserve"> §-</w:t>
      </w:r>
      <w:r w:rsidR="6A54DCCD" w:rsidRPr="6A465EE7">
        <w:rPr>
          <w:color w:val="000000" w:themeColor="text1"/>
        </w:rPr>
        <w:t>s</w:t>
      </w:r>
      <w:r w:rsidRPr="6A465EE7">
        <w:rPr>
          <w:color w:val="000000" w:themeColor="text1"/>
        </w:rPr>
        <w:t xml:space="preserve"> 101 sätestatakse ka registreeringu omajatele kohustused, mis </w:t>
      </w:r>
      <w:r w:rsidR="6A54DCCD" w:rsidRPr="6A465EE7">
        <w:rPr>
          <w:color w:val="000000" w:themeColor="text1"/>
        </w:rPr>
        <w:t>praegu on</w:t>
      </w:r>
      <w:r w:rsidRPr="6A465EE7">
        <w:rPr>
          <w:color w:val="000000" w:themeColor="text1"/>
        </w:rPr>
        <w:t xml:space="preserve"> ekslikult puudu. </w:t>
      </w:r>
      <w:r w:rsidR="6A54DCCD" w:rsidRPr="6A465EE7">
        <w:rPr>
          <w:color w:val="000000" w:themeColor="text1"/>
        </w:rPr>
        <w:t>P</w:t>
      </w:r>
      <w:r w:rsidRPr="6A465EE7">
        <w:rPr>
          <w:color w:val="000000" w:themeColor="text1"/>
        </w:rPr>
        <w:t xml:space="preserve">aragrahvi </w:t>
      </w:r>
      <w:r w:rsidR="6A54DCCD" w:rsidRPr="6A465EE7">
        <w:rPr>
          <w:color w:val="000000" w:themeColor="text1"/>
        </w:rPr>
        <w:t xml:space="preserve">101 </w:t>
      </w:r>
      <w:r w:rsidRPr="6A465EE7">
        <w:rPr>
          <w:color w:val="000000" w:themeColor="text1"/>
        </w:rPr>
        <w:t>laiendamine registreeringu omajatele olulist mõju ei avalda. Õhusaasteloalt registreeringu</w:t>
      </w:r>
      <w:r w:rsidR="6A54DCCD" w:rsidRPr="6A465EE7">
        <w:rPr>
          <w:color w:val="000000" w:themeColor="text1"/>
        </w:rPr>
        <w:t>le üle minevatele käitajatele</w:t>
      </w:r>
      <w:r w:rsidRPr="6A465EE7">
        <w:rPr>
          <w:color w:val="000000" w:themeColor="text1"/>
        </w:rPr>
        <w:t xml:space="preserve"> </w:t>
      </w:r>
      <w:proofErr w:type="spellStart"/>
      <w:r w:rsidRPr="6A465EE7">
        <w:rPr>
          <w:color w:val="000000" w:themeColor="text1"/>
        </w:rPr>
        <w:t>AÕKS-i</w:t>
      </w:r>
      <w:proofErr w:type="spellEnd"/>
      <w:r w:rsidRPr="6A465EE7">
        <w:rPr>
          <w:color w:val="000000" w:themeColor="text1"/>
        </w:rPr>
        <w:t xml:space="preserve"> § 101 sätestamine muudatusi kaasa ei too, kuna </w:t>
      </w:r>
      <w:r w:rsidR="6A54DCCD" w:rsidRPr="6A465EE7">
        <w:rPr>
          <w:color w:val="000000" w:themeColor="text1"/>
        </w:rPr>
        <w:t>selle</w:t>
      </w:r>
      <w:r w:rsidR="7AAD1C75" w:rsidRPr="6A465EE7">
        <w:rPr>
          <w:color w:val="000000" w:themeColor="text1"/>
        </w:rPr>
        <w:t>s</w:t>
      </w:r>
      <w:r w:rsidR="6A54DCCD" w:rsidRPr="6A465EE7">
        <w:rPr>
          <w:color w:val="000000" w:themeColor="text1"/>
        </w:rPr>
        <w:t xml:space="preserve"> sätestatud nõuded</w:t>
      </w:r>
      <w:r w:rsidRPr="6A465EE7">
        <w:rPr>
          <w:color w:val="000000" w:themeColor="text1"/>
        </w:rPr>
        <w:t xml:space="preserve"> kohalduvad juba õhusaasteloa omajale. Küll laiendatakse §-s 101 sätestatud kohustusi </w:t>
      </w:r>
      <w:r w:rsidR="6A54DCCD" w:rsidRPr="6A465EE7">
        <w:rPr>
          <w:color w:val="000000" w:themeColor="text1"/>
        </w:rPr>
        <w:t>praegustele</w:t>
      </w:r>
      <w:r w:rsidR="186EF4B4" w:rsidRPr="6A465EE7">
        <w:rPr>
          <w:color w:val="000000" w:themeColor="text1"/>
        </w:rPr>
        <w:t xml:space="preserve"> </w:t>
      </w:r>
      <w:r w:rsidRPr="6A465EE7">
        <w:rPr>
          <w:color w:val="000000" w:themeColor="text1"/>
        </w:rPr>
        <w:t>registreeringu omajatele</w:t>
      </w:r>
      <w:r w:rsidR="3A192DAE" w:rsidRPr="6A465EE7">
        <w:rPr>
          <w:color w:val="000000" w:themeColor="text1"/>
        </w:rPr>
        <w:t>.</w:t>
      </w:r>
      <w:commentRangeEnd w:id="100"/>
      <w:r w:rsidR="00246544">
        <w:commentReference w:id="100"/>
      </w:r>
      <w:r w:rsidR="3A192DAE" w:rsidRPr="6A465EE7">
        <w:rPr>
          <w:color w:val="000000" w:themeColor="text1"/>
        </w:rPr>
        <w:t xml:space="preserve"> </w:t>
      </w:r>
      <w:r w:rsidR="7AAD1C75" w:rsidRPr="6A465EE7">
        <w:rPr>
          <w:color w:val="000000" w:themeColor="text1"/>
        </w:rPr>
        <w:t>Nende</w:t>
      </w:r>
      <w:r w:rsidRPr="6A465EE7">
        <w:rPr>
          <w:color w:val="000000" w:themeColor="text1"/>
        </w:rPr>
        <w:t xml:space="preserve"> kohustus </w:t>
      </w:r>
      <w:r w:rsidR="7AAD1C75" w:rsidRPr="6A465EE7">
        <w:rPr>
          <w:color w:val="000000" w:themeColor="text1"/>
        </w:rPr>
        <w:t xml:space="preserve">on </w:t>
      </w:r>
      <w:r w:rsidRPr="6A465EE7">
        <w:rPr>
          <w:color w:val="000000" w:themeColor="text1"/>
        </w:rPr>
        <w:t>tagada õhukvaliteedi piirväärtused, saasteainete heite piirväärtused, kavandada meetmeid nõuetele vastavuse saavutamiseks, hoida käivitamise ja seiskamise perioodi</w:t>
      </w:r>
      <w:r w:rsidR="7AAD1C75" w:rsidRPr="6A465EE7">
        <w:rPr>
          <w:color w:val="000000" w:themeColor="text1"/>
        </w:rPr>
        <w:t>d</w:t>
      </w:r>
      <w:r w:rsidRPr="6A465EE7">
        <w:rPr>
          <w:color w:val="000000" w:themeColor="text1"/>
        </w:rPr>
        <w:t xml:space="preserve"> võimalikult lühikesena, kasutada püüdeseadet</w:t>
      </w:r>
      <w:r w:rsidR="6A54DCCD" w:rsidRPr="6A465EE7">
        <w:rPr>
          <w:color w:val="000000" w:themeColor="text1"/>
        </w:rPr>
        <w:t>,</w:t>
      </w:r>
      <w:r w:rsidRPr="6A465EE7">
        <w:rPr>
          <w:color w:val="000000" w:themeColor="text1"/>
        </w:rPr>
        <w:t xml:space="preserve"> kui see on paigaldatud või on ette nähtud selle kasutamine. Lisaks on käitajal oma tegevusest põhjustatud olulise keskkonnahäiringu teavitamise kohustus, kohustus teha koostööd ja anda infot Keskkonnaametile. Paragrahvis 101 on sätestatud üldised keskkonnanõuded, mis ei too kaasa </w:t>
      </w:r>
      <w:r w:rsidR="6A54DCCD" w:rsidRPr="6A465EE7">
        <w:rPr>
          <w:color w:val="000000" w:themeColor="text1"/>
        </w:rPr>
        <w:t xml:space="preserve">kohustust esitada andmeid </w:t>
      </w:r>
      <w:r w:rsidRPr="6A465EE7">
        <w:rPr>
          <w:color w:val="000000" w:themeColor="text1"/>
        </w:rPr>
        <w:t>korrapärase</w:t>
      </w:r>
      <w:r w:rsidR="6A54DCCD" w:rsidRPr="6A465EE7">
        <w:rPr>
          <w:color w:val="000000" w:themeColor="text1"/>
        </w:rPr>
        <w:t>lt</w:t>
      </w:r>
      <w:r w:rsidRPr="6A465EE7">
        <w:rPr>
          <w:color w:val="000000" w:themeColor="text1"/>
        </w:rPr>
        <w:t xml:space="preserve"> ega suurenda käitaja halduskoormust.</w:t>
      </w:r>
      <w:r w:rsidR="302A5E64" w:rsidRPr="6A465EE7">
        <w:rPr>
          <w:color w:val="000000" w:themeColor="text1"/>
        </w:rPr>
        <w:t xml:space="preserve"> </w:t>
      </w:r>
    </w:p>
    <w:p w14:paraId="025115DF" w14:textId="77777777" w:rsidR="00246544" w:rsidRPr="00575346" w:rsidRDefault="00246544" w:rsidP="00246544">
      <w:pPr>
        <w:ind w:left="-5" w:hanging="10"/>
        <w:jc w:val="both"/>
        <w:rPr>
          <w:color w:val="000000" w:themeColor="text1"/>
        </w:rPr>
      </w:pPr>
    </w:p>
    <w:p w14:paraId="7BC0CC86" w14:textId="77777777" w:rsidR="00246544" w:rsidRPr="00056BF5" w:rsidRDefault="00246544" w:rsidP="00246544">
      <w:pPr>
        <w:rPr>
          <w:b/>
          <w:bCs/>
          <w:u w:val="single"/>
        </w:rPr>
      </w:pPr>
      <w:r w:rsidRPr="00056BF5">
        <w:rPr>
          <w:b/>
          <w:bCs/>
          <w:u w:val="single"/>
        </w:rPr>
        <w:t>Keskkonnamõjud: mõju välisõhule</w:t>
      </w:r>
    </w:p>
    <w:p w14:paraId="2E731995" w14:textId="193FB875" w:rsidR="00246544" w:rsidRPr="00030E2B" w:rsidRDefault="00246544" w:rsidP="00246544">
      <w:pPr>
        <w:jc w:val="both"/>
        <w:rPr>
          <w:bCs/>
          <w:color w:val="000000" w:themeColor="text1"/>
        </w:rPr>
      </w:pPr>
      <w:r>
        <w:rPr>
          <w:bCs/>
          <w:color w:val="000000" w:themeColor="text1"/>
        </w:rPr>
        <w:t>Üldiste keskkonnanõuete sätestami</w:t>
      </w:r>
      <w:r w:rsidR="009906D5">
        <w:rPr>
          <w:bCs/>
          <w:color w:val="000000" w:themeColor="text1"/>
        </w:rPr>
        <w:t>sel</w:t>
      </w:r>
      <w:r>
        <w:rPr>
          <w:bCs/>
          <w:color w:val="000000" w:themeColor="text1"/>
        </w:rPr>
        <w:t xml:space="preserve"> registreeringu omajale o</w:t>
      </w:r>
      <w:r w:rsidR="009906D5">
        <w:rPr>
          <w:bCs/>
          <w:color w:val="000000" w:themeColor="text1"/>
        </w:rPr>
        <w:t>n</w:t>
      </w:r>
      <w:r>
        <w:rPr>
          <w:bCs/>
          <w:color w:val="000000" w:themeColor="text1"/>
        </w:rPr>
        <w:t xml:space="preserve"> kindlasti positiiv</w:t>
      </w:r>
      <w:r w:rsidR="009906D5">
        <w:rPr>
          <w:bCs/>
          <w:color w:val="000000" w:themeColor="text1"/>
        </w:rPr>
        <w:t>ne</w:t>
      </w:r>
      <w:r>
        <w:rPr>
          <w:bCs/>
          <w:color w:val="000000" w:themeColor="text1"/>
        </w:rPr>
        <w:t xml:space="preserve"> mõju. Keskkonnanõuete järgimine tagab parema õhukvaliteedi ja aitab saavutada </w:t>
      </w:r>
      <w:r w:rsidRPr="003830E4">
        <w:rPr>
          <w:rFonts w:eastAsia="Arial Unicode MS"/>
          <w:kern w:val="3"/>
          <w:lang w:eastAsia="zh-CN"/>
        </w:rPr>
        <w:t>rahvusvaheliselt kokkulepitud keskkonnaeesmärke</w:t>
      </w:r>
      <w:r>
        <w:rPr>
          <w:rFonts w:eastAsia="Arial Unicode MS"/>
          <w:kern w:val="3"/>
          <w:lang w:eastAsia="zh-CN"/>
        </w:rPr>
        <w:t>.</w:t>
      </w:r>
      <w:r w:rsidR="006F741E" w:rsidRPr="006F741E">
        <w:rPr>
          <w:color w:val="000000" w:themeColor="text1"/>
        </w:rPr>
        <w:t xml:space="preserve"> </w:t>
      </w:r>
      <w:r w:rsidR="006F741E">
        <w:rPr>
          <w:color w:val="000000" w:themeColor="text1"/>
        </w:rPr>
        <w:t>Üldiste keskkonnanõuete sätestamine tagab direktiivile vastavuse.</w:t>
      </w:r>
    </w:p>
    <w:p w14:paraId="6B3F1BA5" w14:textId="77777777" w:rsidR="001934A5" w:rsidRDefault="001934A5" w:rsidP="003F66D9">
      <w:pPr>
        <w:ind w:left="-5" w:hanging="10"/>
        <w:jc w:val="both"/>
        <w:rPr>
          <w:color w:val="000000" w:themeColor="text1"/>
        </w:rPr>
      </w:pPr>
    </w:p>
    <w:p w14:paraId="75B6E579" w14:textId="02BC3830" w:rsidR="002F76B7" w:rsidRPr="00412EF0" w:rsidRDefault="002F76B7" w:rsidP="00412EF0">
      <w:pPr>
        <w:rPr>
          <w:b/>
          <w:bCs/>
        </w:rPr>
      </w:pPr>
      <w:r w:rsidRPr="00412EF0">
        <w:rPr>
          <w:b/>
          <w:bCs/>
        </w:rPr>
        <w:t>6.</w:t>
      </w:r>
      <w:r w:rsidR="00FC6C25" w:rsidRPr="00412EF0">
        <w:rPr>
          <w:b/>
          <w:bCs/>
        </w:rPr>
        <w:t>3</w:t>
      </w:r>
      <w:r w:rsidR="00B755C2" w:rsidRPr="00412EF0">
        <w:rPr>
          <w:b/>
          <w:bCs/>
        </w:rPr>
        <w:t>.</w:t>
      </w:r>
      <w:r w:rsidRPr="00412EF0">
        <w:rPr>
          <w:b/>
          <w:bCs/>
        </w:rPr>
        <w:t xml:space="preserve"> </w:t>
      </w:r>
      <w:r w:rsidR="00412EF0" w:rsidRPr="00412EF0">
        <w:rPr>
          <w:b/>
          <w:bCs/>
        </w:rPr>
        <w:t>Kavandatav</w:t>
      </w:r>
      <w:r w:rsidRPr="00412EF0">
        <w:rPr>
          <w:b/>
          <w:bCs/>
        </w:rPr>
        <w:t xml:space="preserve"> muudatus</w:t>
      </w:r>
    </w:p>
    <w:bookmarkEnd w:id="99"/>
    <w:p w14:paraId="2A600813" w14:textId="0A1073A1" w:rsidR="00674CCB" w:rsidRDefault="00674CCB" w:rsidP="00674CCB">
      <w:pPr>
        <w:jc w:val="both"/>
        <w:rPr>
          <w:bCs/>
          <w:color w:val="000000" w:themeColor="text1"/>
          <w:lang w:eastAsia="et-EE"/>
        </w:rPr>
      </w:pPr>
      <w:r>
        <w:rPr>
          <w:bCs/>
          <w:color w:val="000000" w:themeColor="text1"/>
          <w:lang w:eastAsia="et-EE"/>
        </w:rPr>
        <w:t>AÕKS-</w:t>
      </w:r>
      <w:proofErr w:type="spellStart"/>
      <w:r>
        <w:rPr>
          <w:bCs/>
          <w:color w:val="000000" w:themeColor="text1"/>
          <w:lang w:eastAsia="et-EE"/>
        </w:rPr>
        <w:t>is</w:t>
      </w:r>
      <w:proofErr w:type="spellEnd"/>
      <w:r>
        <w:rPr>
          <w:bCs/>
          <w:color w:val="000000" w:themeColor="text1"/>
          <w:lang w:eastAsia="et-EE"/>
        </w:rPr>
        <w:t xml:space="preserve"> sätestatakse võimalus ajutise lahendusena väljastada registreering keskkonnaloa </w:t>
      </w:r>
      <w:r w:rsidR="00C867F8">
        <w:rPr>
          <w:bCs/>
          <w:color w:val="000000" w:themeColor="text1"/>
          <w:lang w:eastAsia="et-EE"/>
        </w:rPr>
        <w:t xml:space="preserve">või keskkonnakompleksloa </w:t>
      </w:r>
      <w:r>
        <w:rPr>
          <w:bCs/>
          <w:color w:val="000000" w:themeColor="text1"/>
          <w:lang w:eastAsia="et-EE"/>
        </w:rPr>
        <w:t>kõrvale ajutisele katlamajale, kuid periood uues asukohas ei tohi olla pikem kui üks aasta.</w:t>
      </w:r>
    </w:p>
    <w:p w14:paraId="41228337" w14:textId="77777777" w:rsidR="00674CCB" w:rsidRPr="004F4893" w:rsidRDefault="00674CCB" w:rsidP="00674CCB">
      <w:pPr>
        <w:jc w:val="both"/>
        <w:rPr>
          <w:bCs/>
          <w:color w:val="000000" w:themeColor="text1"/>
          <w:lang w:eastAsia="et-EE"/>
        </w:rPr>
      </w:pPr>
    </w:p>
    <w:p w14:paraId="6410A54D" w14:textId="77777777" w:rsidR="00674CCB" w:rsidRPr="004F4893" w:rsidRDefault="00674CCB" w:rsidP="00674CCB">
      <w:pPr>
        <w:ind w:left="-5"/>
        <w:jc w:val="both"/>
        <w:rPr>
          <w:color w:val="000000" w:themeColor="text1"/>
          <w:u w:val="single"/>
        </w:rPr>
      </w:pPr>
      <w:r w:rsidRPr="004F4893">
        <w:rPr>
          <w:color w:val="000000" w:themeColor="text1"/>
          <w:u w:val="single"/>
        </w:rPr>
        <w:t>Sihtrühm</w:t>
      </w:r>
    </w:p>
    <w:p w14:paraId="6DA27062" w14:textId="47BA3843" w:rsidR="00674CCB" w:rsidRPr="00F01829" w:rsidRDefault="00691895" w:rsidP="00691895">
      <w:pPr>
        <w:ind w:left="-15"/>
        <w:jc w:val="both"/>
        <w:rPr>
          <w:bCs/>
          <w:color w:val="000000" w:themeColor="text1"/>
          <w:lang w:eastAsia="et-EE"/>
        </w:rPr>
      </w:pPr>
      <w:r w:rsidRPr="00F01829">
        <w:rPr>
          <w:color w:val="000000" w:themeColor="text1"/>
        </w:rPr>
        <w:t xml:space="preserve">1) </w:t>
      </w:r>
      <w:r w:rsidR="00772EBC" w:rsidRPr="00F01829">
        <w:rPr>
          <w:color w:val="000000" w:themeColor="text1"/>
        </w:rPr>
        <w:t>õhusaasteloa</w:t>
      </w:r>
      <w:r w:rsidR="00674CCB" w:rsidRPr="00F01829">
        <w:rPr>
          <w:color w:val="000000" w:themeColor="text1"/>
        </w:rPr>
        <w:t xml:space="preserve"> </w:t>
      </w:r>
      <w:r w:rsidR="00B247F9" w:rsidRPr="00F01829">
        <w:rPr>
          <w:color w:val="000000" w:themeColor="text1"/>
        </w:rPr>
        <w:t xml:space="preserve">või keskkonnakompleksloa </w:t>
      </w:r>
      <w:r w:rsidR="00674CCB" w:rsidRPr="00F01829">
        <w:rPr>
          <w:color w:val="000000" w:themeColor="text1"/>
        </w:rPr>
        <w:t>omaja</w:t>
      </w:r>
      <w:r w:rsidR="009906D5">
        <w:rPr>
          <w:color w:val="000000" w:themeColor="text1"/>
        </w:rPr>
        <w:t>d</w:t>
      </w:r>
      <w:r w:rsidR="009F64BA" w:rsidRPr="00F01829">
        <w:rPr>
          <w:color w:val="000000" w:themeColor="text1"/>
        </w:rPr>
        <w:t xml:space="preserve"> (</w:t>
      </w:r>
      <w:r w:rsidR="00C21473" w:rsidRPr="00F01829">
        <w:rPr>
          <w:color w:val="000000" w:themeColor="text1"/>
        </w:rPr>
        <w:t>01</w:t>
      </w:r>
      <w:r w:rsidR="009F64BA" w:rsidRPr="00F01829">
        <w:rPr>
          <w:color w:val="000000" w:themeColor="text1"/>
        </w:rPr>
        <w:t>.0</w:t>
      </w:r>
      <w:r w:rsidR="00C21473" w:rsidRPr="00F01829">
        <w:rPr>
          <w:color w:val="000000" w:themeColor="text1"/>
        </w:rPr>
        <w:t>6</w:t>
      </w:r>
      <w:r w:rsidR="009F64BA" w:rsidRPr="00F01829">
        <w:rPr>
          <w:color w:val="000000" w:themeColor="text1"/>
        </w:rPr>
        <w:t>.202</w:t>
      </w:r>
      <w:r w:rsidR="00C21473" w:rsidRPr="00F01829">
        <w:rPr>
          <w:color w:val="000000" w:themeColor="text1"/>
        </w:rPr>
        <w:t>5</w:t>
      </w:r>
      <w:r w:rsidR="009F64BA" w:rsidRPr="00F01829">
        <w:rPr>
          <w:color w:val="000000" w:themeColor="text1"/>
        </w:rPr>
        <w:t xml:space="preserve"> seisuga</w:t>
      </w:r>
      <w:r w:rsidR="00772EBC" w:rsidRPr="00F01829">
        <w:rPr>
          <w:color w:val="000000" w:themeColor="text1"/>
        </w:rPr>
        <w:t xml:space="preserve"> kokku </w:t>
      </w:r>
      <w:r w:rsidR="00F01829" w:rsidRPr="00F01829">
        <w:rPr>
          <w:color w:val="000000" w:themeColor="text1"/>
        </w:rPr>
        <w:t>243</w:t>
      </w:r>
      <w:r w:rsidR="00004FF2">
        <w:rPr>
          <w:color w:val="000000" w:themeColor="text1"/>
        </w:rPr>
        <w:t> </w:t>
      </w:r>
      <w:r w:rsidR="00F01829" w:rsidRPr="00F01829">
        <w:rPr>
          <w:color w:val="000000" w:themeColor="text1"/>
        </w:rPr>
        <w:t>keskkonnakompleksluba ja 1190 õhusaasteluba</w:t>
      </w:r>
      <w:r w:rsidR="009F64BA" w:rsidRPr="00F01829">
        <w:rPr>
          <w:color w:val="000000" w:themeColor="text1"/>
        </w:rPr>
        <w:t>)</w:t>
      </w:r>
      <w:r w:rsidR="00674CCB" w:rsidRPr="00F01829">
        <w:rPr>
          <w:color w:val="000000" w:themeColor="text1"/>
        </w:rPr>
        <w:t>;</w:t>
      </w:r>
    </w:p>
    <w:p w14:paraId="1F4EEC1A" w14:textId="6DAAB84B" w:rsidR="00674CCB" w:rsidRPr="00691895" w:rsidRDefault="00691895" w:rsidP="00691895">
      <w:pPr>
        <w:ind w:left="-15"/>
        <w:jc w:val="both"/>
        <w:rPr>
          <w:bCs/>
          <w:color w:val="000000" w:themeColor="text1"/>
          <w:lang w:eastAsia="et-EE"/>
        </w:rPr>
      </w:pPr>
      <w:r>
        <w:rPr>
          <w:bCs/>
          <w:color w:val="000000" w:themeColor="text1"/>
          <w:lang w:eastAsia="et-EE"/>
        </w:rPr>
        <w:t xml:space="preserve">2) </w:t>
      </w:r>
      <w:r w:rsidR="009F64BA" w:rsidRPr="00691895">
        <w:rPr>
          <w:bCs/>
          <w:color w:val="000000" w:themeColor="text1"/>
          <w:lang w:eastAsia="et-EE"/>
        </w:rPr>
        <w:t>Keskkonnaameti registreeringu andmisega seotud ametnikud (05.06.2025 seisuga 12</w:t>
      </w:r>
      <w:r w:rsidR="00004FF2">
        <w:rPr>
          <w:bCs/>
          <w:color w:val="000000" w:themeColor="text1"/>
          <w:lang w:eastAsia="et-EE"/>
        </w:rPr>
        <w:t> </w:t>
      </w:r>
      <w:r w:rsidR="009F64BA" w:rsidRPr="00691895">
        <w:rPr>
          <w:bCs/>
          <w:color w:val="000000" w:themeColor="text1"/>
          <w:lang w:eastAsia="et-EE"/>
        </w:rPr>
        <w:t>ametikohta).</w:t>
      </w:r>
    </w:p>
    <w:p w14:paraId="3A5A5CFB" w14:textId="31CAE394" w:rsidR="009F64BA" w:rsidRPr="009F64BA" w:rsidRDefault="009F64BA" w:rsidP="009F64BA">
      <w:pPr>
        <w:ind w:left="-15"/>
        <w:jc w:val="both"/>
        <w:rPr>
          <w:bCs/>
          <w:color w:val="000000" w:themeColor="text1"/>
          <w:lang w:eastAsia="et-EE"/>
        </w:rPr>
      </w:pPr>
    </w:p>
    <w:p w14:paraId="31C46E06" w14:textId="77777777" w:rsidR="00674CCB" w:rsidRPr="002F269F" w:rsidRDefault="00674CCB" w:rsidP="002F269F">
      <w:pPr>
        <w:rPr>
          <w:u w:val="single"/>
        </w:rPr>
      </w:pPr>
      <w:r w:rsidRPr="002F269F">
        <w:rPr>
          <w:u w:val="single"/>
        </w:rPr>
        <w:t>Kaasnev mõju</w:t>
      </w:r>
    </w:p>
    <w:p w14:paraId="57BDA815" w14:textId="77777777" w:rsidR="00674CCB" w:rsidRDefault="00674CCB" w:rsidP="00674CCB">
      <w:pPr>
        <w:jc w:val="both"/>
      </w:pPr>
      <w:r>
        <w:t xml:space="preserve">Muudatustel on eelkõige positiivne mõju haldusprotsesside tõhustamisele. Muudatusega väheneb Keskkonnaameti töökoormus, kuna registreeringu puhul on tegemist väiksemamahulise menetlusega. Muudatused muudavad haldusprotsessid </w:t>
      </w:r>
      <w:r w:rsidRPr="001F6EA0">
        <w:t xml:space="preserve">selgemaks, kiiremaks ja tõhusamaks. </w:t>
      </w:r>
    </w:p>
    <w:p w14:paraId="21E6078C" w14:textId="77777777" w:rsidR="00674CCB" w:rsidRPr="00377290" w:rsidRDefault="00674CCB" w:rsidP="00674CCB">
      <w:pPr>
        <w:ind w:left="-5" w:hanging="10"/>
        <w:jc w:val="both"/>
        <w:rPr>
          <w:color w:val="000000" w:themeColor="text1"/>
        </w:rPr>
      </w:pPr>
    </w:p>
    <w:p w14:paraId="10BC3824" w14:textId="77777777" w:rsidR="00674CCB" w:rsidRDefault="00674CCB" w:rsidP="00674CCB">
      <w:pPr>
        <w:ind w:left="-5" w:hanging="10"/>
        <w:jc w:val="both"/>
        <w:rPr>
          <w:b/>
          <w:bCs/>
          <w:color w:val="000000" w:themeColor="text1"/>
        </w:rPr>
      </w:pPr>
      <w:r w:rsidRPr="004F4893">
        <w:rPr>
          <w:b/>
          <w:bCs/>
          <w:color w:val="000000" w:themeColor="text1"/>
        </w:rPr>
        <w:t>Majanduslikud mõjud: mõju ettevõtlusele, halduskoormus</w:t>
      </w:r>
    </w:p>
    <w:p w14:paraId="1FC26BFC" w14:textId="31626CB7" w:rsidR="00674CCB" w:rsidRDefault="00674CCB" w:rsidP="00674CCB">
      <w:pPr>
        <w:ind w:left="-5" w:hanging="10"/>
        <w:jc w:val="both"/>
      </w:pPr>
      <w:r>
        <w:lastRenderedPageBreak/>
        <w:t>Muudatusest on positiivselt mõjutatud loa omaja</w:t>
      </w:r>
      <w:r w:rsidR="003475A0">
        <w:t>d</w:t>
      </w:r>
      <w:r>
        <w:t xml:space="preserve">, kellel on senise kuni </w:t>
      </w:r>
      <w:r w:rsidR="00AD2696">
        <w:t>90</w:t>
      </w:r>
      <w:r w:rsidR="009906D5">
        <w:t>-</w:t>
      </w:r>
      <w:r w:rsidR="00AD2696">
        <w:t xml:space="preserve">päevase </w:t>
      </w:r>
      <w:r>
        <w:t xml:space="preserve">õhusaasteloa muutmise taotluse </w:t>
      </w:r>
      <w:r w:rsidR="00F01829">
        <w:t>või kuni 180</w:t>
      </w:r>
      <w:r w:rsidR="009906D5">
        <w:t>-</w:t>
      </w:r>
      <w:r w:rsidR="00F01829">
        <w:t xml:space="preserve">päevase muutmise taotluse </w:t>
      </w:r>
      <w:r w:rsidR="006A5CB9">
        <w:t>menetluse</w:t>
      </w:r>
      <w:r>
        <w:t xml:space="preserve"> asemel võimalik registreering saada kuni </w:t>
      </w:r>
      <w:r w:rsidR="00AD2696">
        <w:t>30 päevaga</w:t>
      </w:r>
      <w:r>
        <w:t xml:space="preserve">. </w:t>
      </w:r>
      <w:r w:rsidR="009906D5">
        <w:t>See</w:t>
      </w:r>
      <w:r>
        <w:t xml:space="preserve"> </w:t>
      </w:r>
      <w:r w:rsidR="009906D5">
        <w:t>lubab</w:t>
      </w:r>
      <w:r>
        <w:t xml:space="preserve"> </w:t>
      </w:r>
      <w:bookmarkStart w:id="101" w:name="_Hlk206061391"/>
      <w:r w:rsidR="002F269F" w:rsidRPr="00B872D0">
        <w:t xml:space="preserve">hooldus- või remonttöödega </w:t>
      </w:r>
      <w:bookmarkEnd w:id="101"/>
      <w:r>
        <w:t>kiire</w:t>
      </w:r>
      <w:r w:rsidR="009906D5">
        <w:t>sti</w:t>
      </w:r>
      <w:r>
        <w:t xml:space="preserve"> alustada.</w:t>
      </w:r>
    </w:p>
    <w:p w14:paraId="00B57127" w14:textId="77777777" w:rsidR="00674CCB" w:rsidRDefault="00674CCB" w:rsidP="00674CCB">
      <w:pPr>
        <w:ind w:left="-5" w:hanging="10"/>
        <w:jc w:val="both"/>
      </w:pPr>
    </w:p>
    <w:p w14:paraId="4BC28709" w14:textId="7A760134" w:rsidR="00674CCB" w:rsidRDefault="00674CCB" w:rsidP="00674CCB">
      <w:pPr>
        <w:ind w:left="-5" w:hanging="10"/>
        <w:jc w:val="both"/>
      </w:pPr>
      <w:r>
        <w:t>Muudatus mõjutab positiivselt ka Keskkonnaametit, kelle töökoormus kiirema menetluse arvelt väheneb</w:t>
      </w:r>
      <w:r w:rsidR="00AD2696">
        <w:t>,</w:t>
      </w:r>
      <w:r>
        <w:t xml:space="preserve"> võimaldades neil oma piiratud ressursse paremini juhtida.</w:t>
      </w:r>
    </w:p>
    <w:p w14:paraId="00C34203" w14:textId="77777777" w:rsidR="00674CCB" w:rsidRPr="00AD6A7F" w:rsidRDefault="00674CCB" w:rsidP="00674CCB">
      <w:pPr>
        <w:ind w:left="-5" w:hanging="10"/>
        <w:jc w:val="both"/>
        <w:rPr>
          <w:u w:val="single"/>
        </w:rPr>
      </w:pPr>
    </w:p>
    <w:p w14:paraId="5DC80E95" w14:textId="77777777" w:rsidR="00674CCB" w:rsidRPr="00056BF5" w:rsidRDefault="00674CCB" w:rsidP="00674CCB">
      <w:pPr>
        <w:rPr>
          <w:b/>
          <w:bCs/>
          <w:u w:val="single"/>
        </w:rPr>
      </w:pPr>
      <w:r w:rsidRPr="00374A03">
        <w:rPr>
          <w:b/>
          <w:bCs/>
          <w:u w:val="single"/>
        </w:rPr>
        <w:t>Keskkonnamõjud: mõju välisõhule</w:t>
      </w:r>
    </w:p>
    <w:p w14:paraId="5EE44B63" w14:textId="4F5A184A" w:rsidR="00674CCB" w:rsidRPr="00030E2B" w:rsidRDefault="00674CCB" w:rsidP="00674CCB">
      <w:pPr>
        <w:jc w:val="both"/>
        <w:rPr>
          <w:bCs/>
          <w:color w:val="000000" w:themeColor="text1"/>
        </w:rPr>
      </w:pPr>
      <w:r>
        <w:rPr>
          <w:bCs/>
          <w:color w:val="000000" w:themeColor="text1"/>
        </w:rPr>
        <w:t xml:space="preserve">Muudatusel on positiivne mõju välisõhu kvaliteedile. Kui käitise põletusseadmed on hooldus- või remonttööde tõttu rivist väljas, siis ajutise katlamaja lahendus aitab varustada süsteemi kiirelt vajamineva energiaga. Ajutise katlamaja lahendused Eestis põhinevad peamiselt </w:t>
      </w:r>
      <w:r w:rsidR="00AD2696">
        <w:rPr>
          <w:bCs/>
          <w:color w:val="000000" w:themeColor="text1"/>
        </w:rPr>
        <w:t>puitkütustel</w:t>
      </w:r>
      <w:r>
        <w:rPr>
          <w:bCs/>
          <w:color w:val="000000" w:themeColor="text1"/>
        </w:rPr>
        <w:t xml:space="preserve"> (hakkepuit, saepuru, </w:t>
      </w:r>
      <w:proofErr w:type="spellStart"/>
      <w:r>
        <w:rPr>
          <w:bCs/>
          <w:color w:val="000000" w:themeColor="text1"/>
        </w:rPr>
        <w:t>pellet</w:t>
      </w:r>
      <w:proofErr w:type="spellEnd"/>
      <w:r>
        <w:rPr>
          <w:bCs/>
          <w:color w:val="000000" w:themeColor="text1"/>
        </w:rPr>
        <w:t>)</w:t>
      </w:r>
      <w:r w:rsidR="00D43B07">
        <w:rPr>
          <w:bCs/>
          <w:color w:val="000000" w:themeColor="text1"/>
        </w:rPr>
        <w:t xml:space="preserve">, kuid on ka vedel- ja gaasikütustel </w:t>
      </w:r>
      <w:r w:rsidR="00374A03">
        <w:rPr>
          <w:bCs/>
          <w:color w:val="000000" w:themeColor="text1"/>
        </w:rPr>
        <w:t>põhinevaid</w:t>
      </w:r>
      <w:r w:rsidR="00483485">
        <w:rPr>
          <w:bCs/>
          <w:color w:val="000000" w:themeColor="text1"/>
        </w:rPr>
        <w:t xml:space="preserve"> </w:t>
      </w:r>
      <w:r w:rsidR="00D43B07">
        <w:rPr>
          <w:bCs/>
          <w:color w:val="000000" w:themeColor="text1"/>
        </w:rPr>
        <w:t>lahendus</w:t>
      </w:r>
      <w:r w:rsidR="00483485">
        <w:rPr>
          <w:bCs/>
          <w:color w:val="000000" w:themeColor="text1"/>
        </w:rPr>
        <w:t>i</w:t>
      </w:r>
      <w:r w:rsidR="00D43B07">
        <w:rPr>
          <w:bCs/>
          <w:color w:val="000000" w:themeColor="text1"/>
        </w:rPr>
        <w:t>.</w:t>
      </w:r>
      <w:r w:rsidR="00D43B07" w:rsidRPr="00886D26">
        <w:rPr>
          <w:bCs/>
          <w:color w:val="000000" w:themeColor="text1"/>
        </w:rPr>
        <w:t xml:space="preserve"> </w:t>
      </w:r>
      <w:r w:rsidR="00D43B07">
        <w:rPr>
          <w:bCs/>
          <w:color w:val="000000" w:themeColor="text1"/>
        </w:rPr>
        <w:t>Taastuvenergia kasutami</w:t>
      </w:r>
      <w:r w:rsidR="00374A03">
        <w:rPr>
          <w:bCs/>
          <w:color w:val="000000" w:themeColor="text1"/>
        </w:rPr>
        <w:t>sel</w:t>
      </w:r>
      <w:r w:rsidR="00D43B07">
        <w:rPr>
          <w:bCs/>
          <w:color w:val="000000" w:themeColor="text1"/>
        </w:rPr>
        <w:t xml:space="preserve"> peamise ajutise lahendusena o</w:t>
      </w:r>
      <w:r w:rsidR="00374A03">
        <w:rPr>
          <w:bCs/>
          <w:color w:val="000000" w:themeColor="text1"/>
        </w:rPr>
        <w:t>n</w:t>
      </w:r>
      <w:r w:rsidR="00D43B07">
        <w:rPr>
          <w:bCs/>
          <w:color w:val="000000" w:themeColor="text1"/>
        </w:rPr>
        <w:t xml:space="preserve"> positiiv</w:t>
      </w:r>
      <w:r w:rsidR="00374A03">
        <w:rPr>
          <w:bCs/>
          <w:color w:val="000000" w:themeColor="text1"/>
        </w:rPr>
        <w:t>ne</w:t>
      </w:r>
      <w:r w:rsidR="00D43B07">
        <w:rPr>
          <w:bCs/>
          <w:color w:val="000000" w:themeColor="text1"/>
        </w:rPr>
        <w:t xml:space="preserve"> mõju, kuna see</w:t>
      </w:r>
      <w:r w:rsidR="00D43B07" w:rsidRPr="001E747B">
        <w:rPr>
          <w:bCs/>
          <w:color w:val="000000" w:themeColor="text1"/>
        </w:rPr>
        <w:t xml:space="preserve"> ei suurenda kasvuhoonegaaside taset atmosfääris</w:t>
      </w:r>
      <w:r w:rsidR="00D43B07">
        <w:rPr>
          <w:bCs/>
          <w:color w:val="000000" w:themeColor="text1"/>
        </w:rPr>
        <w:t xml:space="preserve"> </w:t>
      </w:r>
      <w:r w:rsidR="00D43B07" w:rsidRPr="00B95A21">
        <w:rPr>
          <w:bCs/>
          <w:color w:val="000000" w:themeColor="text1"/>
        </w:rPr>
        <w:t>ega aita kaasa kliimamuutustele</w:t>
      </w:r>
      <w:r w:rsidR="00D43B07">
        <w:rPr>
          <w:bCs/>
          <w:color w:val="000000" w:themeColor="text1"/>
        </w:rPr>
        <w:t>.</w:t>
      </w:r>
      <w:r w:rsidR="00AD2696">
        <w:rPr>
          <w:bCs/>
          <w:color w:val="000000" w:themeColor="text1"/>
        </w:rPr>
        <w:t xml:space="preserve"> Samuti on puidul </w:t>
      </w:r>
      <w:r w:rsidR="00374A03">
        <w:rPr>
          <w:bCs/>
          <w:color w:val="000000" w:themeColor="text1"/>
        </w:rPr>
        <w:t>põhinevad</w:t>
      </w:r>
      <w:r w:rsidR="00AD2696">
        <w:rPr>
          <w:bCs/>
          <w:color w:val="000000" w:themeColor="text1"/>
        </w:rPr>
        <w:t xml:space="preserve"> kütused toodetud kodumaal ja vastupidavad globaalsetele kriisidele.</w:t>
      </w:r>
      <w:r w:rsidR="00D43B07">
        <w:rPr>
          <w:bCs/>
          <w:color w:val="000000" w:themeColor="text1"/>
        </w:rPr>
        <w:t xml:space="preserve"> Erinevate kütuste</w:t>
      </w:r>
      <w:r w:rsidR="00374A03">
        <w:rPr>
          <w:bCs/>
          <w:color w:val="000000" w:themeColor="text1"/>
        </w:rPr>
        <w:t>ga</w:t>
      </w:r>
      <w:r w:rsidR="00D43B07">
        <w:rPr>
          <w:bCs/>
          <w:color w:val="000000" w:themeColor="text1"/>
        </w:rPr>
        <w:t xml:space="preserve"> lahendused aitavad kiirelt leida sobiva võimaluse soojavarustuse toimepidevuse tagamiseks</w:t>
      </w:r>
      <w:r>
        <w:rPr>
          <w:bCs/>
          <w:color w:val="000000" w:themeColor="text1"/>
        </w:rPr>
        <w:t xml:space="preserve">. Ajutisele katlamajale väljastatakse registreering, millega kaasnevad keskkonnanõuete </w:t>
      </w:r>
      <w:r w:rsidR="00483485">
        <w:rPr>
          <w:bCs/>
          <w:color w:val="000000" w:themeColor="text1"/>
        </w:rPr>
        <w:t xml:space="preserve">ja registreeringus märgitud heitkoguste </w:t>
      </w:r>
      <w:r>
        <w:rPr>
          <w:bCs/>
          <w:color w:val="000000" w:themeColor="text1"/>
        </w:rPr>
        <w:t>järgmise kohustused</w:t>
      </w:r>
      <w:r w:rsidR="00483485">
        <w:rPr>
          <w:bCs/>
          <w:color w:val="000000" w:themeColor="text1"/>
        </w:rPr>
        <w:t xml:space="preserve">, mis </w:t>
      </w:r>
      <w:r>
        <w:rPr>
          <w:bCs/>
          <w:color w:val="000000" w:themeColor="text1"/>
        </w:rPr>
        <w:t xml:space="preserve">aitavad </w:t>
      </w:r>
      <w:r w:rsidR="00D43B07">
        <w:rPr>
          <w:bCs/>
          <w:color w:val="000000" w:themeColor="text1"/>
        </w:rPr>
        <w:t>tagada parema õhukvaliteedi</w:t>
      </w:r>
      <w:r w:rsidR="00553B14">
        <w:rPr>
          <w:bCs/>
          <w:color w:val="000000" w:themeColor="text1"/>
        </w:rPr>
        <w:t>.</w:t>
      </w:r>
    </w:p>
    <w:p w14:paraId="03612EC0" w14:textId="77777777" w:rsidR="006A7359" w:rsidRPr="0050008F" w:rsidRDefault="006A7359" w:rsidP="003F66D9">
      <w:pPr>
        <w:jc w:val="both"/>
        <w:rPr>
          <w:color w:val="000000" w:themeColor="text1"/>
        </w:rPr>
      </w:pPr>
    </w:p>
    <w:p w14:paraId="245630AF" w14:textId="1DD2E77F" w:rsidR="00A70451" w:rsidRPr="00412EF0" w:rsidRDefault="00934BF6" w:rsidP="00412EF0">
      <w:pPr>
        <w:rPr>
          <w:b/>
        </w:rPr>
      </w:pPr>
      <w:r w:rsidRPr="00412EF0">
        <w:rPr>
          <w:b/>
        </w:rPr>
        <w:t>6.</w:t>
      </w:r>
      <w:r w:rsidR="00867F91" w:rsidRPr="00412EF0">
        <w:rPr>
          <w:b/>
        </w:rPr>
        <w:t>4</w:t>
      </w:r>
      <w:r w:rsidR="00B96833" w:rsidRPr="00412EF0">
        <w:rPr>
          <w:b/>
        </w:rPr>
        <w:t>.</w:t>
      </w:r>
      <w:r w:rsidRPr="00412EF0">
        <w:rPr>
          <w:b/>
        </w:rPr>
        <w:t xml:space="preserve"> </w:t>
      </w:r>
      <w:r w:rsidR="00412EF0">
        <w:rPr>
          <w:b/>
        </w:rPr>
        <w:t>Kavandatav</w:t>
      </w:r>
      <w:r w:rsidR="00A70451" w:rsidRPr="00412EF0">
        <w:rPr>
          <w:b/>
        </w:rPr>
        <w:t xml:space="preserve"> muudatus</w:t>
      </w:r>
    </w:p>
    <w:p w14:paraId="15C79955" w14:textId="3D45A097" w:rsidR="00674CCB" w:rsidRPr="003E1A68" w:rsidRDefault="00674CCB" w:rsidP="00674CCB">
      <w:pPr>
        <w:jc w:val="both"/>
        <w:rPr>
          <w:bCs/>
          <w:color w:val="000000" w:themeColor="text1"/>
          <w:lang w:eastAsia="et-EE"/>
        </w:rPr>
      </w:pPr>
      <w:r w:rsidRPr="003E1A68">
        <w:rPr>
          <w:bCs/>
          <w:color w:val="000000" w:themeColor="text1"/>
          <w:lang w:eastAsia="et-EE"/>
        </w:rPr>
        <w:t xml:space="preserve">Keskkonnatasu </w:t>
      </w:r>
      <w:r>
        <w:rPr>
          <w:bCs/>
          <w:color w:val="000000" w:themeColor="text1"/>
          <w:lang w:eastAsia="et-EE"/>
        </w:rPr>
        <w:t xml:space="preserve">arvutamise ja </w:t>
      </w:r>
      <w:r w:rsidRPr="003E1A68">
        <w:rPr>
          <w:bCs/>
          <w:color w:val="000000" w:themeColor="text1"/>
          <w:lang w:eastAsia="et-EE"/>
        </w:rPr>
        <w:t>maksmise kohustuse sätestamine registreeringu omajatele</w:t>
      </w:r>
      <w:r w:rsidR="00010060">
        <w:rPr>
          <w:bCs/>
          <w:color w:val="000000" w:themeColor="text1"/>
          <w:lang w:eastAsia="et-EE"/>
        </w:rPr>
        <w:t xml:space="preserve"> üks kord aastas</w:t>
      </w:r>
      <w:r w:rsidRPr="003E1A68">
        <w:rPr>
          <w:bCs/>
          <w:color w:val="000000" w:themeColor="text1"/>
          <w:lang w:eastAsia="et-EE"/>
        </w:rPr>
        <w:t>.</w:t>
      </w:r>
    </w:p>
    <w:p w14:paraId="25521099" w14:textId="77777777" w:rsidR="00674CCB" w:rsidRDefault="00674CCB" w:rsidP="00674CCB">
      <w:pPr>
        <w:ind w:left="-5"/>
        <w:jc w:val="both"/>
        <w:rPr>
          <w:color w:val="000000" w:themeColor="text1"/>
        </w:rPr>
      </w:pPr>
    </w:p>
    <w:p w14:paraId="58537255" w14:textId="77777777" w:rsidR="00674CCB" w:rsidRPr="00226055" w:rsidRDefault="00674CCB" w:rsidP="00674CCB">
      <w:pPr>
        <w:ind w:left="-5"/>
        <w:jc w:val="both"/>
        <w:rPr>
          <w:color w:val="000000" w:themeColor="text1"/>
          <w:u w:val="single" w:color="000000"/>
        </w:rPr>
      </w:pPr>
      <w:r w:rsidRPr="00226055">
        <w:rPr>
          <w:color w:val="000000" w:themeColor="text1"/>
          <w:u w:val="single" w:color="000000"/>
        </w:rPr>
        <w:t>Sihtrühm</w:t>
      </w:r>
    </w:p>
    <w:p w14:paraId="7392559A" w14:textId="0DE801CA" w:rsidR="00F01829" w:rsidRDefault="003475A0" w:rsidP="00674CCB">
      <w:pPr>
        <w:jc w:val="both"/>
        <w:rPr>
          <w:color w:val="000000" w:themeColor="text1"/>
        </w:rPr>
      </w:pPr>
      <w:r>
        <w:rPr>
          <w:color w:val="000000" w:themeColor="text1"/>
        </w:rPr>
        <w:t>registreeringu omajad</w:t>
      </w:r>
      <w:r w:rsidR="00374A03">
        <w:rPr>
          <w:color w:val="000000" w:themeColor="text1"/>
        </w:rPr>
        <w:t>,</w:t>
      </w:r>
      <w:r w:rsidR="00AF45FA">
        <w:rPr>
          <w:color w:val="000000" w:themeColor="text1"/>
        </w:rPr>
        <w:t xml:space="preserve"> v</w:t>
      </w:r>
      <w:r w:rsidR="00374A03">
        <w:rPr>
          <w:color w:val="000000" w:themeColor="text1"/>
        </w:rPr>
        <w:t>.</w:t>
      </w:r>
      <w:r w:rsidR="00AF45FA">
        <w:rPr>
          <w:color w:val="000000" w:themeColor="text1"/>
        </w:rPr>
        <w:t>a töötunni erandiga registreeringu omajad</w:t>
      </w:r>
      <w:r w:rsidR="00F01829">
        <w:rPr>
          <w:color w:val="000000" w:themeColor="text1"/>
        </w:rPr>
        <w:t>.</w:t>
      </w:r>
    </w:p>
    <w:p w14:paraId="5B907C57" w14:textId="77777777" w:rsidR="00674CCB" w:rsidRPr="00226055" w:rsidRDefault="00674CCB" w:rsidP="00674CCB">
      <w:pPr>
        <w:jc w:val="both"/>
        <w:rPr>
          <w:color w:val="000000" w:themeColor="text1"/>
        </w:rPr>
      </w:pPr>
    </w:p>
    <w:p w14:paraId="50FEF237" w14:textId="77777777" w:rsidR="00674CCB" w:rsidRPr="000C5A01" w:rsidRDefault="00674CCB" w:rsidP="00674CCB">
      <w:pPr>
        <w:ind w:left="-5"/>
        <w:jc w:val="both"/>
        <w:rPr>
          <w:color w:val="000000" w:themeColor="text1"/>
          <w:u w:val="single" w:color="000000"/>
        </w:rPr>
      </w:pPr>
      <w:r w:rsidRPr="000C5A01">
        <w:rPr>
          <w:color w:val="000000" w:themeColor="text1"/>
          <w:u w:val="single" w:color="000000"/>
        </w:rPr>
        <w:t>Kaasnev mõju</w:t>
      </w:r>
    </w:p>
    <w:p w14:paraId="5F9F154D" w14:textId="792A9B0D" w:rsidR="00674CCB" w:rsidRDefault="00674CCB" w:rsidP="00674CCB">
      <w:pPr>
        <w:ind w:left="-5"/>
        <w:jc w:val="both"/>
        <w:rPr>
          <w:color w:val="000000" w:themeColor="text1"/>
        </w:rPr>
      </w:pPr>
      <w:r>
        <w:rPr>
          <w:color w:val="000000" w:themeColor="text1"/>
        </w:rPr>
        <w:t xml:space="preserve">Muudatus avaldab positiivset mõju </w:t>
      </w:r>
      <w:r w:rsidR="00010060">
        <w:rPr>
          <w:color w:val="000000" w:themeColor="text1"/>
        </w:rPr>
        <w:t>registreeringu omaja halduskoormusele</w:t>
      </w:r>
      <w:r>
        <w:rPr>
          <w:color w:val="000000" w:themeColor="text1"/>
        </w:rPr>
        <w:t>, kuna deklaratsiooni andmeid tuleb esitada senise</w:t>
      </w:r>
      <w:r w:rsidR="00374A03">
        <w:rPr>
          <w:color w:val="000000" w:themeColor="text1"/>
        </w:rPr>
        <w:t xml:space="preserve"> nelja</w:t>
      </w:r>
      <w:r>
        <w:rPr>
          <w:color w:val="000000" w:themeColor="text1"/>
        </w:rPr>
        <w:t xml:space="preserve"> korra asemel </w:t>
      </w:r>
      <w:r w:rsidR="0034418D">
        <w:rPr>
          <w:color w:val="000000" w:themeColor="text1"/>
        </w:rPr>
        <w:t xml:space="preserve">üks </w:t>
      </w:r>
      <w:r>
        <w:rPr>
          <w:color w:val="000000" w:themeColor="text1"/>
        </w:rPr>
        <w:t>kord aastas.</w:t>
      </w:r>
    </w:p>
    <w:p w14:paraId="75010555" w14:textId="77777777" w:rsidR="00674CCB" w:rsidRDefault="00674CCB" w:rsidP="00674CCB">
      <w:pPr>
        <w:ind w:left="-5"/>
        <w:jc w:val="both"/>
        <w:rPr>
          <w:color w:val="000000" w:themeColor="text1"/>
        </w:rPr>
      </w:pPr>
    </w:p>
    <w:p w14:paraId="43369054" w14:textId="77777777" w:rsidR="00674CCB" w:rsidRDefault="00674CCB" w:rsidP="00674CCB">
      <w:pPr>
        <w:jc w:val="both"/>
        <w:rPr>
          <w:b/>
          <w:bCs/>
          <w:u w:val="single"/>
        </w:rPr>
      </w:pPr>
      <w:r w:rsidRPr="00F7182E">
        <w:rPr>
          <w:b/>
          <w:bCs/>
          <w:u w:val="single"/>
        </w:rPr>
        <w:t>Majanduslikud mõjud: mõju ettevõtlusele, halduskoormus</w:t>
      </w:r>
      <w:r>
        <w:rPr>
          <w:b/>
          <w:bCs/>
          <w:u w:val="single"/>
        </w:rPr>
        <w:t>ele</w:t>
      </w:r>
    </w:p>
    <w:p w14:paraId="74622F92" w14:textId="43D3633E" w:rsidR="00D03C0F" w:rsidRDefault="00383590" w:rsidP="00D03C0F">
      <w:pPr>
        <w:jc w:val="both"/>
        <w:rPr>
          <w:color w:val="000000" w:themeColor="text1"/>
        </w:rPr>
      </w:pPr>
      <w:r>
        <w:rPr>
          <w:bCs/>
          <w:color w:val="000000" w:themeColor="text1"/>
          <w:lang w:eastAsia="et-EE"/>
        </w:rPr>
        <w:t>R</w:t>
      </w:r>
      <w:r w:rsidR="00674CCB" w:rsidRPr="00E16078">
        <w:rPr>
          <w:bCs/>
          <w:color w:val="000000" w:themeColor="text1"/>
          <w:lang w:eastAsia="et-EE"/>
        </w:rPr>
        <w:t>egistreeringu omajatel</w:t>
      </w:r>
      <w:r w:rsidR="00674CCB">
        <w:rPr>
          <w:bCs/>
          <w:color w:val="000000" w:themeColor="text1"/>
          <w:lang w:eastAsia="et-EE"/>
        </w:rPr>
        <w:t>e sätestatakse keskkonnatasu arvutamise ja maksmise kohustus</w:t>
      </w:r>
      <w:r w:rsidR="00D03C0F">
        <w:rPr>
          <w:bCs/>
          <w:color w:val="000000" w:themeColor="text1"/>
          <w:lang w:eastAsia="et-EE"/>
        </w:rPr>
        <w:t xml:space="preserve"> üks kord aastas. </w:t>
      </w:r>
      <w:r w:rsidR="00D03C0F">
        <w:rPr>
          <w:color w:val="000000" w:themeColor="text1"/>
        </w:rPr>
        <w:t xml:space="preserve">Keskkonnatasu arvutamise ja maksmise kohustuse sätestamine registreeringu omajatele </w:t>
      </w:r>
      <w:r w:rsidR="00FC6913">
        <w:rPr>
          <w:color w:val="000000" w:themeColor="text1"/>
        </w:rPr>
        <w:t xml:space="preserve">on </w:t>
      </w:r>
      <w:r w:rsidR="00D03C0F">
        <w:rPr>
          <w:color w:val="000000" w:themeColor="text1"/>
        </w:rPr>
        <w:t xml:space="preserve">küll </w:t>
      </w:r>
      <w:r w:rsidR="00D03C0F" w:rsidRPr="1AA7864C">
        <w:rPr>
          <w:color w:val="000000" w:themeColor="text1"/>
        </w:rPr>
        <w:t xml:space="preserve">vormiliselt </w:t>
      </w:r>
      <w:r w:rsidR="00D03C0F">
        <w:rPr>
          <w:color w:val="000000" w:themeColor="text1"/>
        </w:rPr>
        <w:t xml:space="preserve">uus nõue, kuid see nõue </w:t>
      </w:r>
      <w:r w:rsidR="00D03C0F" w:rsidRPr="1AA7864C">
        <w:rPr>
          <w:color w:val="000000" w:themeColor="text1"/>
        </w:rPr>
        <w:t xml:space="preserve">neile </w:t>
      </w:r>
      <w:r w:rsidR="00FC6913">
        <w:rPr>
          <w:color w:val="000000" w:themeColor="text1"/>
        </w:rPr>
        <w:t>lisa</w:t>
      </w:r>
      <w:r w:rsidR="00D03C0F" w:rsidRPr="1AA7864C">
        <w:rPr>
          <w:color w:val="000000" w:themeColor="text1"/>
        </w:rPr>
        <w:t>kohustusi</w:t>
      </w:r>
      <w:r w:rsidR="00D03C0F">
        <w:rPr>
          <w:color w:val="000000" w:themeColor="text1"/>
        </w:rPr>
        <w:t xml:space="preserve"> kaasa ei too, kuna ne</w:t>
      </w:r>
      <w:r w:rsidR="00FC6913">
        <w:rPr>
          <w:color w:val="000000" w:themeColor="text1"/>
        </w:rPr>
        <w:t>ndele</w:t>
      </w:r>
      <w:r w:rsidR="00D03C0F">
        <w:rPr>
          <w:color w:val="000000" w:themeColor="text1"/>
        </w:rPr>
        <w:t xml:space="preserve"> </w:t>
      </w:r>
      <w:r w:rsidR="00D03C0F" w:rsidRPr="1AA7864C">
        <w:rPr>
          <w:color w:val="000000" w:themeColor="text1"/>
        </w:rPr>
        <w:t xml:space="preserve">registreeringuga </w:t>
      </w:r>
      <w:r w:rsidR="00D03C0F">
        <w:rPr>
          <w:color w:val="000000" w:themeColor="text1"/>
        </w:rPr>
        <w:t>käitis</w:t>
      </w:r>
      <w:r w:rsidR="00FC6913">
        <w:rPr>
          <w:color w:val="000000" w:themeColor="text1"/>
        </w:rPr>
        <w:t>te käitajatele,</w:t>
      </w:r>
      <w:r w:rsidR="00D03C0F">
        <w:rPr>
          <w:color w:val="000000" w:themeColor="text1"/>
        </w:rPr>
        <w:t xml:space="preserve"> kellele tasukohustus </w:t>
      </w:r>
      <w:r w:rsidR="00D03C0F" w:rsidRPr="1AA7864C">
        <w:rPr>
          <w:color w:val="000000" w:themeColor="text1"/>
        </w:rPr>
        <w:t xml:space="preserve">tulevikus </w:t>
      </w:r>
      <w:r w:rsidR="00D03C0F">
        <w:rPr>
          <w:color w:val="000000" w:themeColor="text1"/>
        </w:rPr>
        <w:t>rakendub</w:t>
      </w:r>
      <w:r w:rsidR="00D03C0F" w:rsidRPr="1AA7864C">
        <w:rPr>
          <w:color w:val="000000" w:themeColor="text1"/>
        </w:rPr>
        <w:t>,</w:t>
      </w:r>
      <w:r w:rsidR="00D03C0F">
        <w:rPr>
          <w:color w:val="000000" w:themeColor="text1"/>
        </w:rPr>
        <w:t xml:space="preserve"> tasuvad </w:t>
      </w:r>
      <w:r w:rsidR="00D03C0F" w:rsidRPr="1AA7864C">
        <w:rPr>
          <w:color w:val="000000" w:themeColor="text1"/>
        </w:rPr>
        <w:t xml:space="preserve">täna juba </w:t>
      </w:r>
      <w:r w:rsidR="00D03C0F">
        <w:rPr>
          <w:color w:val="000000" w:themeColor="text1"/>
        </w:rPr>
        <w:t xml:space="preserve">keskkonnaloa </w:t>
      </w:r>
      <w:r w:rsidR="00D03C0F" w:rsidRPr="1AA7864C">
        <w:rPr>
          <w:color w:val="000000" w:themeColor="text1"/>
        </w:rPr>
        <w:t>alusel keskkonnatasu.</w:t>
      </w:r>
      <w:r w:rsidR="00D03C0F">
        <w:rPr>
          <w:color w:val="000000" w:themeColor="text1"/>
        </w:rPr>
        <w:t xml:space="preserve"> </w:t>
      </w:r>
      <w:r w:rsidR="00F01829">
        <w:rPr>
          <w:bCs/>
          <w:color w:val="000000" w:themeColor="text1"/>
          <w:lang w:eastAsia="et-EE"/>
        </w:rPr>
        <w:t>Õhusaasteloa</w:t>
      </w:r>
      <w:r w:rsidR="00D03C0F">
        <w:rPr>
          <w:bCs/>
          <w:color w:val="000000" w:themeColor="text1"/>
          <w:lang w:eastAsia="et-EE"/>
        </w:rPr>
        <w:t xml:space="preserve"> omajal </w:t>
      </w:r>
      <w:r w:rsidR="00F01829">
        <w:rPr>
          <w:bCs/>
          <w:color w:val="000000" w:themeColor="text1"/>
          <w:lang w:eastAsia="et-EE"/>
        </w:rPr>
        <w:t xml:space="preserve">on </w:t>
      </w:r>
      <w:r w:rsidR="00D03C0F">
        <w:rPr>
          <w:bCs/>
          <w:color w:val="000000" w:themeColor="text1"/>
          <w:lang w:eastAsia="et-EE"/>
        </w:rPr>
        <w:t xml:space="preserve">keskkonnatasu arvutamise ja maksmise kohustus neli korda aastas (kvartali kohta). </w:t>
      </w:r>
      <w:r w:rsidR="00D03C0F">
        <w:rPr>
          <w:color w:val="000000" w:themeColor="text1"/>
        </w:rPr>
        <w:t xml:space="preserve">Registreeringule üle minnes jätkub keskkonnatasu arvutamise ja maksmise kohustus, kuid </w:t>
      </w:r>
      <w:r w:rsidR="00244A04">
        <w:rPr>
          <w:color w:val="000000" w:themeColor="text1"/>
        </w:rPr>
        <w:t>andmete</w:t>
      </w:r>
      <w:r w:rsidR="00D03C0F">
        <w:rPr>
          <w:color w:val="000000" w:themeColor="text1"/>
        </w:rPr>
        <w:t xml:space="preserve"> </w:t>
      </w:r>
      <w:r w:rsidR="00244A04">
        <w:rPr>
          <w:color w:val="000000" w:themeColor="text1"/>
        </w:rPr>
        <w:t xml:space="preserve">esitamise </w:t>
      </w:r>
      <w:r w:rsidR="00D03C0F">
        <w:rPr>
          <w:color w:val="000000" w:themeColor="text1"/>
        </w:rPr>
        <w:t xml:space="preserve">sagedus väheneb. </w:t>
      </w:r>
      <w:r w:rsidR="00D03C0F" w:rsidRPr="1AA7864C">
        <w:rPr>
          <w:color w:val="000000" w:themeColor="text1"/>
        </w:rPr>
        <w:t xml:space="preserve">Seega vähendab muudatus </w:t>
      </w:r>
      <w:r w:rsidR="00D03C0F">
        <w:rPr>
          <w:color w:val="000000" w:themeColor="text1"/>
        </w:rPr>
        <w:t>ettevõtete halduskoormust</w:t>
      </w:r>
      <w:r w:rsidR="00E03D67">
        <w:rPr>
          <w:color w:val="000000" w:themeColor="text1"/>
        </w:rPr>
        <w:t xml:space="preserve">. </w:t>
      </w:r>
    </w:p>
    <w:p w14:paraId="509CACD4" w14:textId="77777777" w:rsidR="00D03C0F" w:rsidRDefault="00D03C0F" w:rsidP="00D03C0F">
      <w:pPr>
        <w:jc w:val="both"/>
        <w:rPr>
          <w:color w:val="000000" w:themeColor="text1"/>
        </w:rPr>
      </w:pPr>
    </w:p>
    <w:p w14:paraId="2203E4BD" w14:textId="26B41FF4" w:rsidR="002C6CF3" w:rsidRDefault="00674CCB" w:rsidP="00454D5F">
      <w:pPr>
        <w:jc w:val="both"/>
        <w:rPr>
          <w:bCs/>
          <w:color w:val="000000" w:themeColor="text1"/>
          <w:lang w:eastAsia="et-EE"/>
        </w:rPr>
      </w:pPr>
      <w:r w:rsidRPr="00485B13">
        <w:rPr>
          <w:bCs/>
          <w:color w:val="000000" w:themeColor="text1"/>
          <w:lang w:eastAsia="et-EE"/>
        </w:rPr>
        <w:t>Registreeringute</w:t>
      </w:r>
      <w:r w:rsidR="00FC6913">
        <w:rPr>
          <w:bCs/>
          <w:color w:val="000000" w:themeColor="text1"/>
          <w:lang w:eastAsia="et-EE"/>
        </w:rPr>
        <w:t>ga käitiste</w:t>
      </w:r>
      <w:r w:rsidRPr="00485B13">
        <w:rPr>
          <w:bCs/>
          <w:color w:val="000000" w:themeColor="text1"/>
          <w:lang w:eastAsia="et-EE"/>
        </w:rPr>
        <w:t xml:space="preserve"> keskkonnamõju on </w:t>
      </w:r>
      <w:r>
        <w:rPr>
          <w:bCs/>
          <w:color w:val="000000" w:themeColor="text1"/>
          <w:lang w:eastAsia="et-EE"/>
        </w:rPr>
        <w:t xml:space="preserve">küll </w:t>
      </w:r>
      <w:r w:rsidRPr="00485B13">
        <w:rPr>
          <w:bCs/>
          <w:color w:val="000000" w:themeColor="text1"/>
          <w:lang w:eastAsia="et-EE"/>
        </w:rPr>
        <w:t xml:space="preserve">väiksem kui </w:t>
      </w:r>
      <w:r w:rsidR="00F01829">
        <w:rPr>
          <w:bCs/>
          <w:color w:val="000000" w:themeColor="text1"/>
          <w:lang w:eastAsia="et-EE"/>
        </w:rPr>
        <w:t>õhusaaste</w:t>
      </w:r>
      <w:r w:rsidRPr="00485B13">
        <w:rPr>
          <w:bCs/>
          <w:color w:val="000000" w:themeColor="text1"/>
          <w:lang w:eastAsia="et-EE"/>
        </w:rPr>
        <w:t>lubade</w:t>
      </w:r>
      <w:r w:rsidR="00FC6913">
        <w:rPr>
          <w:bCs/>
          <w:color w:val="000000" w:themeColor="text1"/>
          <w:lang w:eastAsia="et-EE"/>
        </w:rPr>
        <w:t>ga käitiste</w:t>
      </w:r>
      <w:r w:rsidRPr="00485B13">
        <w:rPr>
          <w:bCs/>
          <w:color w:val="000000" w:themeColor="text1"/>
          <w:lang w:eastAsia="et-EE"/>
        </w:rPr>
        <w:t>l, kuna aga</w:t>
      </w:r>
      <w:r w:rsidRPr="00485B13">
        <w:rPr>
          <w:lang w:eastAsia="et-EE"/>
        </w:rPr>
        <w:t xml:space="preserve"> keskkonnaoht või keskkonnarisk võib siiski tekkida ja käitiste tegevusega kaasneb arvestatav saasteainete heide välisõhku, rakendatakse registreeringutele keskkonnatasu.</w:t>
      </w:r>
      <w:r>
        <w:rPr>
          <w:lang w:eastAsia="et-EE"/>
        </w:rPr>
        <w:t xml:space="preserve"> </w:t>
      </w:r>
      <w:r>
        <w:rPr>
          <w:bCs/>
          <w:color w:val="000000" w:themeColor="text1"/>
          <w:lang w:eastAsia="et-EE"/>
        </w:rPr>
        <w:t>Eelnõu</w:t>
      </w:r>
      <w:r w:rsidR="00FC6913">
        <w:rPr>
          <w:bCs/>
          <w:color w:val="000000" w:themeColor="text1"/>
          <w:lang w:eastAsia="et-EE"/>
        </w:rPr>
        <w:t>s</w:t>
      </w:r>
      <w:r>
        <w:rPr>
          <w:bCs/>
          <w:color w:val="000000" w:themeColor="text1"/>
          <w:lang w:eastAsia="et-EE"/>
        </w:rPr>
        <w:t xml:space="preserve"> sätestatakse registreeringu omajale kohustus arvutada ja maksta keskkonnatasu üks kord aastas. </w:t>
      </w:r>
      <w:r w:rsidR="00FC6913">
        <w:rPr>
          <w:bCs/>
          <w:color w:val="000000" w:themeColor="text1"/>
          <w:lang w:eastAsia="et-EE"/>
        </w:rPr>
        <w:t>M</w:t>
      </w:r>
      <w:r>
        <w:rPr>
          <w:bCs/>
          <w:color w:val="000000" w:themeColor="text1"/>
          <w:lang w:eastAsia="et-EE"/>
        </w:rPr>
        <w:t xml:space="preserve">uutus on ettevõtetele positiivne, kuna </w:t>
      </w:r>
      <w:r w:rsidR="000D1295">
        <w:rPr>
          <w:bCs/>
          <w:color w:val="000000" w:themeColor="text1"/>
          <w:lang w:eastAsia="et-EE"/>
        </w:rPr>
        <w:t>deklaratsiooni</w:t>
      </w:r>
      <w:r>
        <w:rPr>
          <w:bCs/>
          <w:color w:val="000000" w:themeColor="text1"/>
          <w:lang w:eastAsia="et-EE"/>
        </w:rPr>
        <w:t xml:space="preserve"> esitamise sagedus väheneb neljalt korralt ühele korrale aastas. </w:t>
      </w:r>
      <w:r w:rsidRPr="1AA7864C">
        <w:rPr>
          <w:color w:val="000000" w:themeColor="text1"/>
          <w:lang w:eastAsia="et-EE"/>
        </w:rPr>
        <w:t>Vaid töötunni</w:t>
      </w:r>
      <w:r w:rsidR="000E4D68">
        <w:rPr>
          <w:color w:val="000000" w:themeColor="text1"/>
          <w:lang w:eastAsia="et-EE"/>
        </w:rPr>
        <w:t xml:space="preserve"> </w:t>
      </w:r>
      <w:r w:rsidRPr="1AA7864C">
        <w:rPr>
          <w:color w:val="000000" w:themeColor="text1"/>
          <w:lang w:eastAsia="et-EE"/>
        </w:rPr>
        <w:t>erandiga</w:t>
      </w:r>
      <w:r>
        <w:rPr>
          <w:bCs/>
          <w:color w:val="000000" w:themeColor="text1"/>
          <w:lang w:eastAsia="et-EE"/>
        </w:rPr>
        <w:t xml:space="preserve"> registreeringutele keskkonnatasu </w:t>
      </w:r>
      <w:r w:rsidR="002C6CF3">
        <w:rPr>
          <w:bCs/>
          <w:color w:val="000000" w:themeColor="text1"/>
          <w:lang w:eastAsia="et-EE"/>
        </w:rPr>
        <w:t xml:space="preserve">jätkuvalt </w:t>
      </w:r>
      <w:r>
        <w:rPr>
          <w:bCs/>
          <w:color w:val="000000" w:themeColor="text1"/>
          <w:lang w:eastAsia="et-EE"/>
        </w:rPr>
        <w:t xml:space="preserve">ei sätestata, kuna kuni 500 töötundi töötavad põletusseadmed on väga väikese keskkonnamõjuga. </w:t>
      </w:r>
      <w:r w:rsidR="00FC6913">
        <w:rPr>
          <w:bCs/>
          <w:color w:val="000000" w:themeColor="text1"/>
          <w:lang w:eastAsia="et-EE"/>
        </w:rPr>
        <w:t>Need</w:t>
      </w:r>
      <w:r>
        <w:rPr>
          <w:bCs/>
          <w:color w:val="000000" w:themeColor="text1"/>
          <w:lang w:eastAsia="et-EE"/>
        </w:rPr>
        <w:t xml:space="preserve"> põletusseadmed töötavad maksimaalselt 20 päeva aastas ning nende heitkogused on seetõttu marginaalsed.</w:t>
      </w:r>
      <w:r w:rsidR="00D03C0F">
        <w:rPr>
          <w:bCs/>
          <w:color w:val="000000" w:themeColor="text1"/>
          <w:lang w:eastAsia="et-EE"/>
        </w:rPr>
        <w:t xml:space="preserve"> </w:t>
      </w:r>
      <w:r w:rsidRPr="1AA7864C">
        <w:rPr>
          <w:color w:val="000000" w:themeColor="text1"/>
        </w:rPr>
        <w:t>Need</w:t>
      </w:r>
      <w:r>
        <w:rPr>
          <w:color w:val="000000" w:themeColor="text1"/>
        </w:rPr>
        <w:t xml:space="preserve"> registreeringud on var</w:t>
      </w:r>
      <w:r w:rsidR="00FC6913">
        <w:rPr>
          <w:color w:val="000000" w:themeColor="text1"/>
        </w:rPr>
        <w:t>em olnud</w:t>
      </w:r>
      <w:r>
        <w:rPr>
          <w:color w:val="000000" w:themeColor="text1"/>
        </w:rPr>
        <w:t xml:space="preserve"> vabastatud keskkonnatasude arvutamisest ja maksmisest oma </w:t>
      </w:r>
      <w:r w:rsidRPr="1AA7864C">
        <w:rPr>
          <w:color w:val="000000" w:themeColor="text1"/>
        </w:rPr>
        <w:t>väikese</w:t>
      </w:r>
      <w:r>
        <w:rPr>
          <w:color w:val="000000" w:themeColor="text1"/>
        </w:rPr>
        <w:t xml:space="preserve"> mõju tõttu.</w:t>
      </w:r>
      <w:r w:rsidR="0028430F">
        <w:rPr>
          <w:color w:val="000000" w:themeColor="text1"/>
        </w:rPr>
        <w:t xml:space="preserve"> </w:t>
      </w:r>
      <w:r w:rsidR="0028430F">
        <w:rPr>
          <w:bCs/>
          <w:color w:val="000000" w:themeColor="text1"/>
          <w:lang w:eastAsia="et-EE"/>
        </w:rPr>
        <w:t xml:space="preserve">2023. aasta </w:t>
      </w:r>
      <w:r w:rsidR="00966CE3">
        <w:rPr>
          <w:bCs/>
          <w:color w:val="000000" w:themeColor="text1"/>
          <w:lang w:eastAsia="et-EE"/>
        </w:rPr>
        <w:t>aruande</w:t>
      </w:r>
      <w:r w:rsidR="00B214D0">
        <w:rPr>
          <w:bCs/>
          <w:color w:val="000000" w:themeColor="text1"/>
          <w:lang w:eastAsia="et-EE"/>
        </w:rPr>
        <w:t xml:space="preserve"> </w:t>
      </w:r>
      <w:r w:rsidR="0028430F">
        <w:rPr>
          <w:bCs/>
          <w:color w:val="000000" w:themeColor="text1"/>
          <w:lang w:eastAsia="et-EE"/>
        </w:rPr>
        <w:lastRenderedPageBreak/>
        <w:t>andmetel oleks töötunni</w:t>
      </w:r>
      <w:r w:rsidR="000E4D68">
        <w:rPr>
          <w:bCs/>
          <w:color w:val="000000" w:themeColor="text1"/>
          <w:lang w:eastAsia="et-EE"/>
        </w:rPr>
        <w:t xml:space="preserve"> </w:t>
      </w:r>
      <w:r w:rsidR="0028430F">
        <w:rPr>
          <w:bCs/>
          <w:color w:val="000000" w:themeColor="text1"/>
          <w:lang w:eastAsia="et-EE"/>
        </w:rPr>
        <w:t xml:space="preserve">erandiga registreeringud (27 registreeringut) tasunud </w:t>
      </w:r>
      <w:r w:rsidR="006A5CB9">
        <w:rPr>
          <w:bCs/>
          <w:color w:val="000000" w:themeColor="text1"/>
          <w:lang w:eastAsia="et-EE"/>
        </w:rPr>
        <w:t xml:space="preserve">riigieelarvesse </w:t>
      </w:r>
      <w:r w:rsidR="00FC6913">
        <w:rPr>
          <w:bCs/>
          <w:color w:val="000000" w:themeColor="text1"/>
          <w:lang w:eastAsia="et-EE"/>
        </w:rPr>
        <w:t xml:space="preserve">keskkonnatasusid </w:t>
      </w:r>
      <w:r w:rsidR="0028430F">
        <w:rPr>
          <w:bCs/>
          <w:color w:val="000000" w:themeColor="text1"/>
          <w:lang w:eastAsia="et-EE"/>
        </w:rPr>
        <w:t xml:space="preserve">kokku </w:t>
      </w:r>
      <w:r w:rsidR="008C40E1">
        <w:rPr>
          <w:bCs/>
          <w:color w:val="000000" w:themeColor="text1"/>
          <w:lang w:eastAsia="et-EE"/>
        </w:rPr>
        <w:t>446,04</w:t>
      </w:r>
      <w:r w:rsidR="0028430F">
        <w:rPr>
          <w:bCs/>
          <w:color w:val="000000" w:themeColor="text1"/>
          <w:lang w:eastAsia="et-EE"/>
        </w:rPr>
        <w:t xml:space="preserve"> eurot.</w:t>
      </w:r>
      <w:r w:rsidR="002C6CF3">
        <w:rPr>
          <w:bCs/>
          <w:color w:val="000000" w:themeColor="text1"/>
          <w:lang w:eastAsia="et-EE"/>
        </w:rPr>
        <w:t xml:space="preserve"> </w:t>
      </w:r>
    </w:p>
    <w:p w14:paraId="419552FF" w14:textId="77777777" w:rsidR="002C6CF3" w:rsidRDefault="002C6CF3" w:rsidP="00454D5F">
      <w:pPr>
        <w:jc w:val="both"/>
        <w:rPr>
          <w:bCs/>
          <w:color w:val="000000" w:themeColor="text1"/>
          <w:lang w:eastAsia="et-EE"/>
        </w:rPr>
      </w:pPr>
    </w:p>
    <w:p w14:paraId="545BD627" w14:textId="0A6AE30E" w:rsidR="00FC6913" w:rsidRDefault="00674CCB" w:rsidP="00454D5F">
      <w:pPr>
        <w:jc w:val="both"/>
      </w:pPr>
      <w:r>
        <w:rPr>
          <w:color w:val="000000" w:themeColor="text1"/>
        </w:rPr>
        <w:t xml:space="preserve">Kuna </w:t>
      </w:r>
      <w:r w:rsidRPr="1AA7864C">
        <w:rPr>
          <w:color w:val="000000" w:themeColor="text1"/>
        </w:rPr>
        <w:t xml:space="preserve">keskkonnatasu kohustusega </w:t>
      </w:r>
      <w:r>
        <w:rPr>
          <w:color w:val="000000" w:themeColor="text1"/>
        </w:rPr>
        <w:t xml:space="preserve">käitistele sätestatakse </w:t>
      </w:r>
      <w:r w:rsidRPr="1AA7864C">
        <w:rPr>
          <w:color w:val="000000" w:themeColor="text1"/>
        </w:rPr>
        <w:t xml:space="preserve">tulevikus </w:t>
      </w:r>
      <w:r>
        <w:rPr>
          <w:color w:val="000000" w:themeColor="text1"/>
        </w:rPr>
        <w:t xml:space="preserve">registreerimise </w:t>
      </w:r>
      <w:r w:rsidRPr="1AA7864C">
        <w:rPr>
          <w:color w:val="000000" w:themeColor="text1"/>
        </w:rPr>
        <w:t>nõue</w:t>
      </w:r>
      <w:r>
        <w:rPr>
          <w:color w:val="000000" w:themeColor="text1"/>
        </w:rPr>
        <w:t xml:space="preserve">, muutub </w:t>
      </w:r>
      <w:r w:rsidRPr="1AA7864C">
        <w:rPr>
          <w:color w:val="000000" w:themeColor="text1"/>
        </w:rPr>
        <w:t>registreeringukohuslaste ring.</w:t>
      </w:r>
      <w:r>
        <w:t xml:space="preserve"> Seetõttu on oluline seaduses erandiga sätestada keskkonnatasu vabastus jätkuvalt neile, ke</w:t>
      </w:r>
      <w:r w:rsidR="00FC6913">
        <w:t>lle</w:t>
      </w:r>
      <w:r>
        <w:t xml:space="preserve"> käitise </w:t>
      </w:r>
      <w:r w:rsidR="00FC6913">
        <w:t xml:space="preserve">käitamisel </w:t>
      </w:r>
      <w:r>
        <w:t xml:space="preserve">olulist keskkonnamõju </w:t>
      </w:r>
      <w:r w:rsidR="00FC6913">
        <w:t>ei ole.</w:t>
      </w:r>
      <w:r>
        <w:t xml:space="preserve"> </w:t>
      </w:r>
      <w:r w:rsidR="00966CE3">
        <w:t>Keskmiselt oleks 2023. aastal maksnud iga registreeringu käitaja 16,52 eurot käitise kohta keskkonnatasusid. Keskmise võimsusega põletusseadmetele</w:t>
      </w:r>
      <w:r w:rsidR="00EC7C82">
        <w:t>, mis töötavad kuni 500 töötundi (t</w:t>
      </w:r>
      <w:r w:rsidR="00EC7C82" w:rsidRPr="00EC7C82">
        <w:t>öötundide alla ei arvestata aega</w:t>
      </w:r>
      <w:r w:rsidR="00FC6913">
        <w:t>,</w:t>
      </w:r>
      <w:r w:rsidR="00EC7C82" w:rsidRPr="00EC7C82">
        <w:t xml:space="preserve"> mil põletusseadet käivitatakse ja seisatakse</w:t>
      </w:r>
      <w:r w:rsidR="00EC7C82">
        <w:t>),</w:t>
      </w:r>
      <w:r w:rsidR="00966CE3">
        <w:t xml:space="preserve"> on sätestatud </w:t>
      </w:r>
      <w:r w:rsidR="00EC7C82">
        <w:t xml:space="preserve">ka </w:t>
      </w:r>
      <w:r w:rsidR="00966CE3">
        <w:t xml:space="preserve">direktiivist tulenev heite piirväärtuste järgimise erand, kuna </w:t>
      </w:r>
      <w:r w:rsidR="00EC7C82">
        <w:t>s</w:t>
      </w:r>
      <w:r w:rsidR="00EC7C82" w:rsidRPr="00EC7C82">
        <w:t>ellise põletusseadme keskkonnamõju on marginaalne</w:t>
      </w:r>
      <w:r w:rsidR="0031512E">
        <w:t xml:space="preserve"> ja</w:t>
      </w:r>
      <w:r w:rsidR="00EC7C82" w:rsidRPr="00EC7C82">
        <w:t xml:space="preserve"> investeering heite piirväärtuste saavutamiseks oleks aga ebaproportsionaalselt suur</w:t>
      </w:r>
      <w:r w:rsidR="00EC7C82">
        <w:t xml:space="preserve">. </w:t>
      </w:r>
      <w:r w:rsidR="00FC6913">
        <w:t xml:space="preserve">Erand </w:t>
      </w:r>
      <w:r>
        <w:t xml:space="preserve">sätestatakse vaid töötunni erandiga </w:t>
      </w:r>
      <w:r w:rsidR="000E4D68">
        <w:t xml:space="preserve">registreeringuga </w:t>
      </w:r>
      <w:r>
        <w:t>käitis</w:t>
      </w:r>
      <w:r w:rsidR="000E4D68">
        <w:t>tele</w:t>
      </w:r>
      <w:r>
        <w:t>.</w:t>
      </w:r>
    </w:p>
    <w:p w14:paraId="15374FDF" w14:textId="77777777" w:rsidR="00F03FA5" w:rsidRDefault="00F03FA5" w:rsidP="00454D5F">
      <w:pPr>
        <w:jc w:val="both"/>
      </w:pPr>
    </w:p>
    <w:p w14:paraId="58050F61" w14:textId="7CA5D57C" w:rsidR="001D0F55" w:rsidRPr="003E1A68" w:rsidRDefault="00FC6913" w:rsidP="00454D5F">
      <w:pPr>
        <w:jc w:val="both"/>
        <w:rPr>
          <w:rFonts w:eastAsia="Arial Unicode MS"/>
        </w:rPr>
      </w:pPr>
      <w:r>
        <w:t>K</w:t>
      </w:r>
      <w:r w:rsidR="00674CCB">
        <w:t>ui töötunni</w:t>
      </w:r>
      <w:r w:rsidR="000E4D68">
        <w:t xml:space="preserve"> </w:t>
      </w:r>
      <w:r w:rsidR="00674CCB">
        <w:t xml:space="preserve">erandiga põletusseade on </w:t>
      </w:r>
      <w:r w:rsidR="009F0607">
        <w:t>õhusaasteloal, keskkonnakompleks</w:t>
      </w:r>
      <w:r w:rsidR="00674CCB">
        <w:t>loal</w:t>
      </w:r>
      <w:r w:rsidR="009F0607">
        <w:t xml:space="preserve"> või paikse heiteallika käitaja registreeringul</w:t>
      </w:r>
      <w:r w:rsidR="00674CCB">
        <w:t>, tuleb käitajal kogu käitisest tekkivate heitkoguste andmed esitada keskkonnatasu arvutuses</w:t>
      </w:r>
      <w:r w:rsidR="00E5587D">
        <w:t xml:space="preserve"> nagu var</w:t>
      </w:r>
      <w:r>
        <w:t>emgi</w:t>
      </w:r>
      <w:r w:rsidR="00674CCB">
        <w:t>. Koosmõjus teiste heiteallikatega tekib ka töötunni erandiga töötaval katlal suurem keskkonnamõju, s</w:t>
      </w:r>
      <w:r>
        <w:t>eega</w:t>
      </w:r>
      <w:r w:rsidR="00674CCB">
        <w:t xml:space="preserve"> selliste käitiste tegevuste heitkogused summeeruvad ja mõjutavad välisõhu kvaliteeti koosmõjus.</w:t>
      </w:r>
      <w:r w:rsidR="000E4D68">
        <w:t xml:space="preserve"> </w:t>
      </w:r>
      <w:r w:rsidR="00674CCB">
        <w:rPr>
          <w:color w:val="000000" w:themeColor="text1"/>
        </w:rPr>
        <w:t xml:space="preserve">Kuna lisatav säte sisulisi ja rahalisi kohustusi ei suurenda, ei mõjuta see </w:t>
      </w:r>
      <w:r w:rsidR="00B214D0">
        <w:rPr>
          <w:color w:val="000000" w:themeColor="text1"/>
        </w:rPr>
        <w:t xml:space="preserve">riigieelarvet ega </w:t>
      </w:r>
      <w:r w:rsidR="00674CCB">
        <w:rPr>
          <w:color w:val="000000" w:themeColor="text1"/>
        </w:rPr>
        <w:t xml:space="preserve">ka </w:t>
      </w:r>
      <w:r w:rsidR="00674CCB" w:rsidRPr="05DD24B1">
        <w:rPr>
          <w:rFonts w:eastAsia="Arial Unicode MS"/>
        </w:rPr>
        <w:t>lõpptarbija</w:t>
      </w:r>
      <w:r w:rsidR="00674CCB">
        <w:rPr>
          <w:rFonts w:eastAsia="Arial Unicode MS"/>
        </w:rPr>
        <w:t>t.</w:t>
      </w:r>
    </w:p>
    <w:p w14:paraId="54EDEAC9" w14:textId="77777777" w:rsidR="00674CCB" w:rsidRDefault="00674CCB" w:rsidP="00674CCB">
      <w:pPr>
        <w:pStyle w:val="Standard"/>
        <w:jc w:val="both"/>
        <w:rPr>
          <w:rFonts w:cs="Times New Roman"/>
          <w:color w:val="000000" w:themeColor="text1"/>
        </w:rPr>
      </w:pPr>
    </w:p>
    <w:p w14:paraId="7E2E2E7C" w14:textId="77777777" w:rsidR="00674CCB" w:rsidRPr="00056BF5" w:rsidRDefault="00674CCB" w:rsidP="00674CCB">
      <w:pPr>
        <w:rPr>
          <w:u w:val="single"/>
        </w:rPr>
      </w:pPr>
      <w:r w:rsidRPr="00056BF5">
        <w:rPr>
          <w:b/>
          <w:bCs/>
          <w:u w:val="single"/>
        </w:rPr>
        <w:t>Riigivalitsemine: mõju keskvalitsuse korraldusele – avalikud teenused</w:t>
      </w:r>
    </w:p>
    <w:p w14:paraId="64CA2D65" w14:textId="6A814055" w:rsidR="006065B0" w:rsidRPr="002152D7" w:rsidRDefault="00F00389" w:rsidP="006065B0">
      <w:pPr>
        <w:jc w:val="both"/>
        <w:rPr>
          <w:color w:val="000000" w:themeColor="text1"/>
        </w:rPr>
      </w:pPr>
      <w:proofErr w:type="spellStart"/>
      <w:r>
        <w:rPr>
          <w:color w:val="000000" w:themeColor="text1"/>
        </w:rPr>
        <w:t>KeTS-i</w:t>
      </w:r>
      <w:proofErr w:type="spellEnd"/>
      <w:r w:rsidR="00674CCB">
        <w:rPr>
          <w:color w:val="000000" w:themeColor="text1"/>
        </w:rPr>
        <w:t xml:space="preserve"> muudatus</w:t>
      </w:r>
      <w:r w:rsidR="00526BA9">
        <w:rPr>
          <w:color w:val="000000" w:themeColor="text1"/>
        </w:rPr>
        <w:t>ed</w:t>
      </w:r>
      <w:r w:rsidR="00674CCB">
        <w:rPr>
          <w:color w:val="000000" w:themeColor="text1"/>
        </w:rPr>
        <w:t xml:space="preserve"> </w:t>
      </w:r>
      <w:r w:rsidR="00526BA9">
        <w:rPr>
          <w:color w:val="000000" w:themeColor="text1"/>
        </w:rPr>
        <w:t xml:space="preserve">mõjutavad vähesel määral IT-arenduste vajadust. Kuna registreerimiskohuslaste ring muutub, </w:t>
      </w:r>
      <w:r w:rsidR="00AD64B8">
        <w:rPr>
          <w:color w:val="000000" w:themeColor="text1"/>
        </w:rPr>
        <w:t xml:space="preserve">laiendatakse </w:t>
      </w:r>
      <w:r w:rsidR="00526BA9">
        <w:rPr>
          <w:color w:val="000000" w:themeColor="text1"/>
        </w:rPr>
        <w:t>registreeringutele</w:t>
      </w:r>
      <w:r w:rsidR="00AD64B8">
        <w:rPr>
          <w:color w:val="000000" w:themeColor="text1"/>
        </w:rPr>
        <w:t xml:space="preserve"> </w:t>
      </w:r>
      <w:r w:rsidR="00526BA9">
        <w:rPr>
          <w:color w:val="000000" w:themeColor="text1"/>
        </w:rPr>
        <w:t>deklaratsiooni esitamise kohustus</w:t>
      </w:r>
      <w:r w:rsidR="00AD64B8">
        <w:rPr>
          <w:color w:val="000000" w:themeColor="text1"/>
        </w:rPr>
        <w:t xml:space="preserve">, lisaks muutub välisõhu </w:t>
      </w:r>
      <w:r w:rsidR="00674CCB" w:rsidRPr="003830E4">
        <w:rPr>
          <w:rFonts w:eastAsia="Arial Unicode MS"/>
          <w:kern w:val="3"/>
          <w:lang w:eastAsia="zh-CN"/>
        </w:rPr>
        <w:t xml:space="preserve">saastetasu </w:t>
      </w:r>
      <w:r w:rsidR="00674CCB">
        <w:rPr>
          <w:rFonts w:eastAsia="Arial Unicode MS"/>
          <w:kern w:val="3"/>
          <w:lang w:eastAsia="zh-CN"/>
        </w:rPr>
        <w:t>deklareerimisperiood</w:t>
      </w:r>
      <w:r w:rsidR="00AD64B8">
        <w:rPr>
          <w:rFonts w:eastAsia="Arial Unicode MS"/>
          <w:kern w:val="3"/>
          <w:lang w:eastAsia="zh-CN"/>
        </w:rPr>
        <w:t xml:space="preserve"> (kvartal</w:t>
      </w:r>
      <w:r w:rsidR="00692CEE">
        <w:rPr>
          <w:rFonts w:eastAsia="Arial Unicode MS"/>
          <w:kern w:val="3"/>
          <w:lang w:eastAsia="zh-CN"/>
        </w:rPr>
        <w:t>i asemel</w:t>
      </w:r>
      <w:r w:rsidR="00AD64B8">
        <w:rPr>
          <w:rFonts w:eastAsia="Arial Unicode MS"/>
          <w:kern w:val="3"/>
          <w:lang w:eastAsia="zh-CN"/>
        </w:rPr>
        <w:t xml:space="preserve"> aasta)</w:t>
      </w:r>
      <w:r w:rsidR="001573B0">
        <w:rPr>
          <w:rFonts w:eastAsia="Arial Unicode MS"/>
          <w:kern w:val="3"/>
          <w:lang w:eastAsia="zh-CN"/>
        </w:rPr>
        <w:t xml:space="preserve">, kuid kuna see ühtib </w:t>
      </w:r>
      <w:r w:rsidR="00692CEE">
        <w:rPr>
          <w:rFonts w:eastAsia="Arial Unicode MS"/>
          <w:kern w:val="3"/>
          <w:lang w:eastAsia="zh-CN"/>
        </w:rPr>
        <w:t xml:space="preserve">senise </w:t>
      </w:r>
      <w:r w:rsidR="001573B0">
        <w:rPr>
          <w:rFonts w:eastAsia="Arial Unicode MS"/>
          <w:kern w:val="3"/>
          <w:lang w:eastAsia="zh-CN"/>
        </w:rPr>
        <w:t>neljanda kvartali deklareerimise tähtajaga, siis suuri arendusvajadusi muudatus kaasa ei too</w:t>
      </w:r>
      <w:r w:rsidR="00AD64B8">
        <w:rPr>
          <w:rFonts w:eastAsia="Arial Unicode MS"/>
          <w:kern w:val="3"/>
          <w:lang w:eastAsia="zh-CN"/>
        </w:rPr>
        <w:t xml:space="preserve">. </w:t>
      </w:r>
      <w:r w:rsidR="00674CCB" w:rsidRPr="00635CC1">
        <w:rPr>
          <w:rFonts w:eastAsia="Arial Unicode MS"/>
          <w:kern w:val="3"/>
          <w:lang w:eastAsia="zh-CN"/>
        </w:rPr>
        <w:t xml:space="preserve">Keskkonnaametile </w:t>
      </w:r>
      <w:r w:rsidR="00692CEE">
        <w:rPr>
          <w:rFonts w:eastAsia="Arial Unicode MS"/>
          <w:kern w:val="3"/>
          <w:lang w:eastAsia="zh-CN"/>
        </w:rPr>
        <w:t xml:space="preserve">toob see kaasa </w:t>
      </w:r>
      <w:r w:rsidR="00674CCB" w:rsidRPr="00635CC1">
        <w:rPr>
          <w:rFonts w:eastAsia="Arial Unicode MS"/>
          <w:kern w:val="3"/>
          <w:lang w:eastAsia="zh-CN"/>
        </w:rPr>
        <w:t>lisakulu, et teha arendusi keskkonnaotsuste infosüsteemis.</w:t>
      </w:r>
      <w:r w:rsidR="00674CCB" w:rsidRPr="00635CC1">
        <w:rPr>
          <w:color w:val="000000" w:themeColor="text1"/>
        </w:rPr>
        <w:t xml:space="preserve"> Kulu kantakse Kliimaministeeriumi valitsemiseala IT</w:t>
      </w:r>
      <w:r w:rsidR="00004FF2">
        <w:rPr>
          <w:color w:val="000000" w:themeColor="text1"/>
        </w:rPr>
        <w:noBreakHyphen/>
      </w:r>
      <w:r w:rsidR="00674CCB" w:rsidRPr="00635CC1">
        <w:rPr>
          <w:color w:val="000000" w:themeColor="text1"/>
        </w:rPr>
        <w:t xml:space="preserve">eelarvest </w:t>
      </w:r>
      <w:r w:rsidR="00601BC3" w:rsidRPr="00635CC1">
        <w:rPr>
          <w:rFonts w:eastAsia="Arial Unicode MS"/>
          <w:kern w:val="3"/>
          <w:lang w:eastAsia="zh-CN"/>
        </w:rPr>
        <w:t>keskkonnaotsuste infosüsteemi</w:t>
      </w:r>
      <w:r w:rsidR="00601BC3">
        <w:rPr>
          <w:rFonts w:eastAsia="Arial Unicode MS"/>
          <w:kern w:val="3"/>
          <w:lang w:eastAsia="zh-CN"/>
        </w:rPr>
        <w:t xml:space="preserve"> </w:t>
      </w:r>
      <w:r w:rsidR="00674CCB" w:rsidRPr="00635CC1">
        <w:rPr>
          <w:color w:val="000000" w:themeColor="text1"/>
        </w:rPr>
        <w:t>arendamiseks mõeldud rahast</w:t>
      </w:r>
      <w:r w:rsidR="00E01CF1">
        <w:rPr>
          <w:color w:val="000000" w:themeColor="text1"/>
        </w:rPr>
        <w:t xml:space="preserve"> ja arvestatak</w:t>
      </w:r>
      <w:r w:rsidR="00AC20D8">
        <w:rPr>
          <w:color w:val="000000" w:themeColor="text1"/>
        </w:rPr>
        <w:t xml:space="preserve">se </w:t>
      </w:r>
      <w:r w:rsidR="00E01CF1">
        <w:rPr>
          <w:color w:val="000000" w:themeColor="text1"/>
        </w:rPr>
        <w:t>IT</w:t>
      </w:r>
      <w:r w:rsidR="00004FF2">
        <w:rPr>
          <w:color w:val="000000" w:themeColor="text1"/>
        </w:rPr>
        <w:noBreakHyphen/>
      </w:r>
      <w:r w:rsidR="00E01CF1">
        <w:rPr>
          <w:color w:val="000000" w:themeColor="text1"/>
        </w:rPr>
        <w:t>arenduste kulusse</w:t>
      </w:r>
      <w:r w:rsidR="006065B0">
        <w:rPr>
          <w:color w:val="000000" w:themeColor="text1"/>
        </w:rPr>
        <w:t xml:space="preserve"> (vt ka seletuskirja punkti 7).</w:t>
      </w:r>
    </w:p>
    <w:p w14:paraId="2562C3F3" w14:textId="3B3C6019" w:rsidR="001573B0" w:rsidRPr="0050008F" w:rsidRDefault="001573B0" w:rsidP="007B369E">
      <w:pPr>
        <w:jc w:val="both"/>
        <w:rPr>
          <w:color w:val="000000" w:themeColor="text1"/>
        </w:rPr>
      </w:pPr>
    </w:p>
    <w:p w14:paraId="22F0F1AF" w14:textId="556BAB56" w:rsidR="00824FCC" w:rsidRPr="00412EF0" w:rsidRDefault="00867F91" w:rsidP="00412EF0">
      <w:pPr>
        <w:rPr>
          <w:b/>
        </w:rPr>
      </w:pPr>
      <w:r w:rsidRPr="00412EF0">
        <w:rPr>
          <w:b/>
        </w:rPr>
        <w:t>6.5</w:t>
      </w:r>
      <w:r w:rsidR="005356AB" w:rsidRPr="00412EF0">
        <w:rPr>
          <w:b/>
        </w:rPr>
        <w:t>.</w:t>
      </w:r>
      <w:r w:rsidRPr="00412EF0">
        <w:rPr>
          <w:b/>
        </w:rPr>
        <w:t xml:space="preserve"> </w:t>
      </w:r>
      <w:r w:rsidR="00412EF0">
        <w:rPr>
          <w:b/>
        </w:rPr>
        <w:t>Kavandatav</w:t>
      </w:r>
      <w:r w:rsidRPr="00412EF0">
        <w:rPr>
          <w:b/>
        </w:rPr>
        <w:t xml:space="preserve"> muudatus</w:t>
      </w:r>
    </w:p>
    <w:p w14:paraId="591FE494" w14:textId="0A0D24C4" w:rsidR="00674CCB" w:rsidRPr="0050008F" w:rsidRDefault="00674CCB" w:rsidP="00674CCB">
      <w:pPr>
        <w:jc w:val="both"/>
        <w:rPr>
          <w:bCs/>
          <w:color w:val="000000" w:themeColor="text1"/>
        </w:rPr>
      </w:pPr>
      <w:r w:rsidRPr="003B14F5">
        <w:rPr>
          <w:bCs/>
          <w:color w:val="000000" w:themeColor="text1"/>
        </w:rPr>
        <w:t xml:space="preserve">Riigilõiv </w:t>
      </w:r>
      <w:r w:rsidR="00692CEE" w:rsidRPr="003B14F5">
        <w:rPr>
          <w:bCs/>
          <w:color w:val="000000" w:themeColor="text1"/>
        </w:rPr>
        <w:t xml:space="preserve">500 eurot </w:t>
      </w:r>
      <w:r w:rsidRPr="003B14F5">
        <w:rPr>
          <w:bCs/>
          <w:color w:val="000000" w:themeColor="text1"/>
        </w:rPr>
        <w:t>registreeringu taotlemise läbivaatamise eest.</w:t>
      </w:r>
    </w:p>
    <w:p w14:paraId="3790F8D4" w14:textId="77777777" w:rsidR="00674CCB" w:rsidRDefault="00674CCB" w:rsidP="00674CCB">
      <w:pPr>
        <w:jc w:val="both"/>
        <w:rPr>
          <w:bCs/>
          <w:color w:val="000000" w:themeColor="text1"/>
        </w:rPr>
      </w:pPr>
    </w:p>
    <w:p w14:paraId="4FA6A88B" w14:textId="77777777" w:rsidR="00674CCB" w:rsidRPr="00400A91" w:rsidRDefault="00674CCB" w:rsidP="00674CCB">
      <w:pPr>
        <w:jc w:val="both"/>
        <w:rPr>
          <w:bCs/>
          <w:color w:val="000000" w:themeColor="text1"/>
          <w:u w:val="single"/>
        </w:rPr>
      </w:pPr>
      <w:r w:rsidRPr="00400A91">
        <w:rPr>
          <w:bCs/>
          <w:color w:val="000000" w:themeColor="text1"/>
          <w:u w:val="single"/>
        </w:rPr>
        <w:t>Sihtrühm</w:t>
      </w:r>
    </w:p>
    <w:p w14:paraId="6295CCB4" w14:textId="6DAA7C75" w:rsidR="00674CCB" w:rsidRDefault="00674CCB" w:rsidP="00674CCB">
      <w:pPr>
        <w:jc w:val="both"/>
        <w:rPr>
          <w:color w:val="000000" w:themeColor="text1"/>
        </w:rPr>
      </w:pPr>
      <w:r w:rsidRPr="0050008F">
        <w:rPr>
          <w:color w:val="000000" w:themeColor="text1"/>
        </w:rPr>
        <w:t xml:space="preserve">1) </w:t>
      </w:r>
      <w:r w:rsidRPr="000978D1">
        <w:t>valdkonnas tegevust alustada soovijad</w:t>
      </w:r>
      <w:r>
        <w:rPr>
          <w:color w:val="000000" w:themeColor="text1"/>
        </w:rPr>
        <w:t>;</w:t>
      </w:r>
    </w:p>
    <w:p w14:paraId="27DB0F27" w14:textId="0D8CAA56" w:rsidR="00674CCB" w:rsidRPr="00226055" w:rsidRDefault="00A367AB" w:rsidP="00674CCB">
      <w:pPr>
        <w:jc w:val="both"/>
        <w:rPr>
          <w:color w:val="000000" w:themeColor="text1"/>
        </w:rPr>
      </w:pPr>
      <w:r>
        <w:rPr>
          <w:color w:val="000000" w:themeColor="text1"/>
        </w:rPr>
        <w:t>2</w:t>
      </w:r>
      <w:r w:rsidR="00674CCB">
        <w:rPr>
          <w:color w:val="000000" w:themeColor="text1"/>
        </w:rPr>
        <w:t xml:space="preserve">) Keskkonnaameti registreeringu andmisega seotud </w:t>
      </w:r>
      <w:r w:rsidR="00674CCB" w:rsidRPr="00350752">
        <w:rPr>
          <w:color w:val="000000" w:themeColor="text1"/>
        </w:rPr>
        <w:t>ametnikud</w:t>
      </w:r>
      <w:r w:rsidR="00674CCB">
        <w:rPr>
          <w:color w:val="000000" w:themeColor="text1"/>
        </w:rPr>
        <w:t xml:space="preserve"> </w:t>
      </w:r>
      <w:r w:rsidR="00674CCB" w:rsidRPr="003A0BC3">
        <w:rPr>
          <w:bCs/>
          <w:color w:val="000000" w:themeColor="text1"/>
          <w:lang w:eastAsia="et-EE"/>
        </w:rPr>
        <w:t>(05.06.2025 seisuga 12</w:t>
      </w:r>
      <w:r w:rsidR="00004FF2">
        <w:rPr>
          <w:bCs/>
          <w:color w:val="000000" w:themeColor="text1"/>
          <w:lang w:eastAsia="et-EE"/>
        </w:rPr>
        <w:t> </w:t>
      </w:r>
      <w:r w:rsidR="00674CCB" w:rsidRPr="003A0BC3">
        <w:rPr>
          <w:bCs/>
          <w:color w:val="000000" w:themeColor="text1"/>
          <w:lang w:eastAsia="et-EE"/>
        </w:rPr>
        <w:t>ametikohta)</w:t>
      </w:r>
      <w:r w:rsidR="00674CCB">
        <w:rPr>
          <w:color w:val="000000" w:themeColor="text1"/>
        </w:rPr>
        <w:t>.</w:t>
      </w:r>
    </w:p>
    <w:p w14:paraId="19E10504" w14:textId="77777777" w:rsidR="00674CCB" w:rsidRDefault="00674CCB" w:rsidP="00674CCB">
      <w:pPr>
        <w:jc w:val="both"/>
        <w:rPr>
          <w:bCs/>
          <w:color w:val="000000" w:themeColor="text1"/>
        </w:rPr>
      </w:pPr>
    </w:p>
    <w:p w14:paraId="688A269E" w14:textId="77777777" w:rsidR="00674CCB" w:rsidRPr="000C5A01" w:rsidRDefault="00674CCB" w:rsidP="00674CCB">
      <w:pPr>
        <w:ind w:left="-5"/>
        <w:jc w:val="both"/>
        <w:rPr>
          <w:color w:val="000000" w:themeColor="text1"/>
          <w:u w:val="single" w:color="000000"/>
        </w:rPr>
      </w:pPr>
      <w:r w:rsidRPr="000C5A01">
        <w:rPr>
          <w:color w:val="000000" w:themeColor="text1"/>
          <w:u w:val="single" w:color="000000"/>
        </w:rPr>
        <w:t>Kaasnev mõju</w:t>
      </w:r>
    </w:p>
    <w:p w14:paraId="16F87622" w14:textId="17C92086" w:rsidR="00674CCB" w:rsidRDefault="00674CCB" w:rsidP="00674CCB">
      <w:pPr>
        <w:jc w:val="both"/>
        <w:rPr>
          <w:bCs/>
          <w:color w:val="000000" w:themeColor="text1"/>
        </w:rPr>
      </w:pPr>
      <w:r>
        <w:rPr>
          <w:bCs/>
          <w:color w:val="000000" w:themeColor="text1"/>
        </w:rPr>
        <w:t xml:space="preserve">Muudatus avaldab positiivset mõju kõigile sihtrühmas nimetatud osalistele. Riigilõivumäär on registreeringu taotlemisel </w:t>
      </w:r>
      <w:r w:rsidR="00564012">
        <w:rPr>
          <w:bCs/>
          <w:color w:val="000000" w:themeColor="text1"/>
        </w:rPr>
        <w:t>neli</w:t>
      </w:r>
      <w:r>
        <w:rPr>
          <w:bCs/>
          <w:color w:val="000000" w:themeColor="text1"/>
        </w:rPr>
        <w:t xml:space="preserve"> korda madalam võrreldes keskkonnaloa taotlemise riigilõivumääraga, lisaks ei rakendata registreeringu muutmisel riigilõivu (keskkonnaloa muutmise taotluse riigilõiv moodustab 50% taotluse läbivaatamise hinnast). Keskkonnal</w:t>
      </w:r>
      <w:r w:rsidR="0028430F">
        <w:rPr>
          <w:bCs/>
          <w:color w:val="000000" w:themeColor="text1"/>
        </w:rPr>
        <w:t>oa omajatele, kes taotlevad keskkonnaloa kehtetuks tunnistamist ja tegevuse registreerimist</w:t>
      </w:r>
      <w:r w:rsidR="005A1769">
        <w:rPr>
          <w:bCs/>
          <w:color w:val="000000" w:themeColor="text1"/>
        </w:rPr>
        <w:t>,</w:t>
      </w:r>
      <w:r w:rsidR="0028430F">
        <w:rPr>
          <w:bCs/>
          <w:color w:val="000000" w:themeColor="text1"/>
        </w:rPr>
        <w:t xml:space="preserve"> </w:t>
      </w:r>
      <w:r>
        <w:rPr>
          <w:bCs/>
          <w:color w:val="000000" w:themeColor="text1"/>
        </w:rPr>
        <w:t xml:space="preserve">antakse kaheaastane riigilõivuvabastus, et soodustada käitajaid üle tulema registreeringutele </w:t>
      </w:r>
      <w:r w:rsidR="00AC20D8">
        <w:rPr>
          <w:bCs/>
          <w:color w:val="000000" w:themeColor="text1"/>
        </w:rPr>
        <w:t>lisa</w:t>
      </w:r>
      <w:r>
        <w:rPr>
          <w:bCs/>
          <w:color w:val="000000" w:themeColor="text1"/>
        </w:rPr>
        <w:t>kuluta.</w:t>
      </w:r>
      <w:r w:rsidR="00A91929">
        <w:rPr>
          <w:bCs/>
          <w:color w:val="000000" w:themeColor="text1"/>
        </w:rPr>
        <w:t xml:space="preserve"> </w:t>
      </w:r>
      <w:r w:rsidR="0031512E">
        <w:rPr>
          <w:bCs/>
          <w:color w:val="000000" w:themeColor="text1"/>
        </w:rPr>
        <w:t xml:space="preserve">Kuna 249 õhusaasteloale registreeringu väljastamine toob kaasa </w:t>
      </w:r>
      <w:r w:rsidR="00564012">
        <w:rPr>
          <w:bCs/>
          <w:color w:val="000000" w:themeColor="text1"/>
        </w:rPr>
        <w:t xml:space="preserve">hüppelise </w:t>
      </w:r>
      <w:r w:rsidR="0031512E">
        <w:rPr>
          <w:bCs/>
          <w:color w:val="000000" w:themeColor="text1"/>
        </w:rPr>
        <w:t>Keskkonnaameti töökoormuse kasvu, siis kaheaastane üleminekuperiood aitab seda hajutada.</w:t>
      </w:r>
    </w:p>
    <w:p w14:paraId="54D8BE0F" w14:textId="77777777" w:rsidR="00674CCB" w:rsidRDefault="00674CCB" w:rsidP="00674CCB">
      <w:pPr>
        <w:jc w:val="both"/>
        <w:rPr>
          <w:bCs/>
          <w:color w:val="000000" w:themeColor="text1"/>
        </w:rPr>
      </w:pPr>
    </w:p>
    <w:p w14:paraId="1A0018C6" w14:textId="77777777" w:rsidR="00674CCB" w:rsidRPr="00B53935" w:rsidRDefault="00674CCB" w:rsidP="00674CCB">
      <w:pPr>
        <w:jc w:val="both"/>
        <w:rPr>
          <w:b/>
          <w:color w:val="000000" w:themeColor="text1"/>
          <w:u w:val="single"/>
        </w:rPr>
      </w:pPr>
      <w:r w:rsidRPr="00F7182E">
        <w:rPr>
          <w:b/>
          <w:bCs/>
          <w:u w:val="single"/>
        </w:rPr>
        <w:t>Majanduslikud mõjud: mõju ettevõtlusele</w:t>
      </w:r>
      <w:r>
        <w:rPr>
          <w:b/>
          <w:bCs/>
          <w:u w:val="single"/>
        </w:rPr>
        <w:t xml:space="preserve">, </w:t>
      </w:r>
      <w:r w:rsidRPr="00B53935">
        <w:rPr>
          <w:b/>
          <w:color w:val="000000" w:themeColor="text1"/>
          <w:u w:val="single"/>
        </w:rPr>
        <w:t>mõju tegevusega kaasnevatele kuludele., halduskoormusele</w:t>
      </w:r>
    </w:p>
    <w:p w14:paraId="10C316CF" w14:textId="29F31DAB" w:rsidR="00674CCB" w:rsidRDefault="00674CCB" w:rsidP="00674CCB">
      <w:pPr>
        <w:autoSpaceDE w:val="0"/>
        <w:autoSpaceDN w:val="0"/>
        <w:adjustRightInd w:val="0"/>
        <w:jc w:val="both"/>
        <w:rPr>
          <w:color w:val="000000" w:themeColor="text1"/>
        </w:rPr>
      </w:pPr>
      <w:r>
        <w:rPr>
          <w:rFonts w:eastAsia="Calibri"/>
        </w:rPr>
        <w:t>R</w:t>
      </w:r>
      <w:r w:rsidRPr="00584611">
        <w:rPr>
          <w:rFonts w:eastAsia="Calibri"/>
        </w:rPr>
        <w:t xml:space="preserve">iigilõivumäära kehtestamisel </w:t>
      </w:r>
      <w:r>
        <w:rPr>
          <w:rFonts w:eastAsia="Calibri"/>
        </w:rPr>
        <w:t>tuleb aluseks võtta</w:t>
      </w:r>
      <w:r w:rsidRPr="00584611">
        <w:rPr>
          <w:rFonts w:eastAsia="Calibri"/>
        </w:rPr>
        <w:t xml:space="preserve"> RLS</w:t>
      </w:r>
      <w:r w:rsidR="00567EC1">
        <w:rPr>
          <w:rFonts w:eastAsia="Calibri"/>
        </w:rPr>
        <w:t>-</w:t>
      </w:r>
      <w:r>
        <w:rPr>
          <w:rFonts w:eastAsia="Calibri"/>
        </w:rPr>
        <w:t>i</w:t>
      </w:r>
      <w:r w:rsidRPr="00584611">
        <w:rPr>
          <w:rFonts w:eastAsia="Calibri"/>
        </w:rPr>
        <w:t xml:space="preserve"> § 4</w:t>
      </w:r>
      <w:r>
        <w:rPr>
          <w:rFonts w:eastAsia="Calibri"/>
        </w:rPr>
        <w:t xml:space="preserve"> lõikes 1 sätestatud kulupõhimõte –</w:t>
      </w:r>
      <w:r w:rsidRPr="00584611">
        <w:rPr>
          <w:rFonts w:eastAsia="Calibri"/>
        </w:rPr>
        <w:t xml:space="preserve"> riigilõiv peab lähtuma toimingu tegemisega kaasnevatest kuludest.</w:t>
      </w:r>
      <w:r>
        <w:rPr>
          <w:rFonts w:eastAsia="Calibri"/>
        </w:rPr>
        <w:t xml:space="preserve"> </w:t>
      </w:r>
      <w:r>
        <w:rPr>
          <w:bCs/>
          <w:color w:val="000000" w:themeColor="text1"/>
        </w:rPr>
        <w:t xml:space="preserve">Keskkonnaloa taotluse </w:t>
      </w:r>
      <w:r>
        <w:rPr>
          <w:bCs/>
          <w:color w:val="000000" w:themeColor="text1"/>
        </w:rPr>
        <w:lastRenderedPageBreak/>
        <w:t xml:space="preserve">läbivaatamise eest tasutakse riigilõiv 1990 eurot, muutmise taotluse läbivaatamise eest tasutakse riigilõivu 50% taotluse läbivaatamise riigilõivumäärast. </w:t>
      </w:r>
      <w:r w:rsidR="00692CEE">
        <w:rPr>
          <w:bCs/>
          <w:color w:val="000000" w:themeColor="text1"/>
        </w:rPr>
        <w:t>R</w:t>
      </w:r>
      <w:r>
        <w:rPr>
          <w:bCs/>
          <w:color w:val="000000" w:themeColor="text1"/>
        </w:rPr>
        <w:t xml:space="preserve">egistreeringu taotluse läbivaatamise eest </w:t>
      </w:r>
      <w:r w:rsidR="00692CEE">
        <w:rPr>
          <w:bCs/>
          <w:color w:val="000000" w:themeColor="text1"/>
        </w:rPr>
        <w:t xml:space="preserve">kehtestatakse </w:t>
      </w:r>
      <w:r>
        <w:rPr>
          <w:bCs/>
          <w:color w:val="000000" w:themeColor="text1"/>
        </w:rPr>
        <w:t>r</w:t>
      </w:r>
      <w:r>
        <w:rPr>
          <w:color w:val="000000" w:themeColor="text1"/>
        </w:rPr>
        <w:t>iigilõiv 500 eurot, registreeringu muutmise taotluse läbivaatamise</w:t>
      </w:r>
      <w:r w:rsidR="00692CEE">
        <w:rPr>
          <w:color w:val="000000" w:themeColor="text1"/>
        </w:rPr>
        <w:t xml:space="preserve"> eest</w:t>
      </w:r>
      <w:r>
        <w:rPr>
          <w:color w:val="000000" w:themeColor="text1"/>
        </w:rPr>
        <w:t xml:space="preserve"> riigilõivu </w:t>
      </w:r>
      <w:r w:rsidRPr="00692CEE">
        <w:rPr>
          <w:color w:val="000000" w:themeColor="text1"/>
        </w:rPr>
        <w:t>ei sätestata</w:t>
      </w:r>
      <w:r>
        <w:rPr>
          <w:color w:val="000000" w:themeColor="text1"/>
        </w:rPr>
        <w:t xml:space="preserve">. Registreeringu taotluse läbivaatamise </w:t>
      </w:r>
      <w:r w:rsidRPr="00692CEE">
        <w:rPr>
          <w:color w:val="000000" w:themeColor="text1"/>
        </w:rPr>
        <w:t xml:space="preserve">eest </w:t>
      </w:r>
      <w:r w:rsidRPr="00692CEE">
        <w:t>kohaldub madalam riigilõivumäär</w:t>
      </w:r>
      <w:r>
        <w:t xml:space="preserve">, kui </w:t>
      </w:r>
      <w:r w:rsidR="00AC20D8">
        <w:t xml:space="preserve">on </w:t>
      </w:r>
      <w:r>
        <w:t xml:space="preserve">keskkonnaloa läbivaatamise eest, kuna nende käitiste keskkonnakasutus on lihtsam ning registreeringu menetlusprotsess seega kiirem ja riigi jaoks odavam. Samas on </w:t>
      </w:r>
      <w:r w:rsidRPr="00FA0171">
        <w:t>eesmär</w:t>
      </w:r>
      <w:r w:rsidR="00692CEE">
        <w:t>k</w:t>
      </w:r>
      <w:r w:rsidRPr="00FA0171">
        <w:t xml:space="preserve"> </w:t>
      </w:r>
      <w:r>
        <w:t xml:space="preserve">ka </w:t>
      </w:r>
      <w:r w:rsidRPr="00FA0171">
        <w:t xml:space="preserve">vähendada </w:t>
      </w:r>
      <w:r>
        <w:t xml:space="preserve">väiksema </w:t>
      </w:r>
      <w:r w:rsidR="00DC39F4">
        <w:t>keskkonna</w:t>
      </w:r>
      <w:r>
        <w:t>mõjuga käitiste</w:t>
      </w:r>
      <w:r w:rsidRPr="00FA0171">
        <w:t xml:space="preserve"> maksukoormus</w:t>
      </w:r>
      <w:r>
        <w:t>t ning riigilõivu proportsionaalsus nende finantssuutlikkusega, et keskkonnanõuete järgimine ei hakkaks ettevõtlust välja</w:t>
      </w:r>
      <w:r w:rsidR="00A20D45">
        <w:t xml:space="preserve"> </w:t>
      </w:r>
      <w:r>
        <w:t>sureta</w:t>
      </w:r>
      <w:r w:rsidR="00A20D45">
        <w:t>ma</w:t>
      </w:r>
      <w:r>
        <w:t>.</w:t>
      </w:r>
    </w:p>
    <w:p w14:paraId="274EC37D" w14:textId="77777777" w:rsidR="00674CCB" w:rsidRDefault="00674CCB" w:rsidP="00674CCB">
      <w:pPr>
        <w:autoSpaceDE w:val="0"/>
        <w:autoSpaceDN w:val="0"/>
        <w:adjustRightInd w:val="0"/>
        <w:jc w:val="both"/>
        <w:rPr>
          <w:color w:val="000000" w:themeColor="text1"/>
        </w:rPr>
      </w:pPr>
    </w:p>
    <w:p w14:paraId="290F8B4D" w14:textId="121BA2FC" w:rsidR="00695A9F" w:rsidRDefault="00674CCB" w:rsidP="00674CCB">
      <w:pPr>
        <w:autoSpaceDE w:val="0"/>
        <w:autoSpaceDN w:val="0"/>
        <w:adjustRightInd w:val="0"/>
        <w:jc w:val="both"/>
        <w:rPr>
          <w:color w:val="000000" w:themeColor="text1"/>
        </w:rPr>
      </w:pPr>
      <w:r w:rsidRPr="007323A7">
        <w:rPr>
          <w:bCs/>
          <w:color w:val="000000" w:themeColor="text1"/>
        </w:rPr>
        <w:t>R</w:t>
      </w:r>
      <w:r w:rsidRPr="007323A7">
        <w:t xml:space="preserve">egistreeringu </w:t>
      </w:r>
      <w:r w:rsidRPr="007323A7">
        <w:rPr>
          <w:bCs/>
          <w:color w:val="000000" w:themeColor="text1"/>
        </w:rPr>
        <w:t xml:space="preserve">taotluse läbivaatamise </w:t>
      </w:r>
      <w:r w:rsidRPr="007323A7">
        <w:t xml:space="preserve">riigilõivumäär põhineb </w:t>
      </w:r>
      <w:r w:rsidRPr="007323A7">
        <w:rPr>
          <w:color w:val="000000" w:themeColor="text1"/>
        </w:rPr>
        <w:t xml:space="preserve">Keskkonnaameti </w:t>
      </w:r>
      <w:r>
        <w:rPr>
          <w:color w:val="000000" w:themeColor="text1"/>
        </w:rPr>
        <w:t xml:space="preserve">2021. ja </w:t>
      </w:r>
      <w:r w:rsidRPr="007323A7">
        <w:rPr>
          <w:color w:val="000000" w:themeColor="text1"/>
        </w:rPr>
        <w:t>2022.</w:t>
      </w:r>
      <w:r w:rsidR="00004FF2">
        <w:rPr>
          <w:color w:val="000000" w:themeColor="text1"/>
        </w:rPr>
        <w:t> </w:t>
      </w:r>
      <w:r w:rsidRPr="007323A7">
        <w:rPr>
          <w:color w:val="000000" w:themeColor="text1"/>
        </w:rPr>
        <w:t xml:space="preserve">aasta </w:t>
      </w:r>
      <w:r w:rsidRPr="007323A7">
        <w:t>keskkonnakaitselubade menetlusega kaasneva teenuse kulude analüüsil, sh aja- ja ressursikulul</w:t>
      </w:r>
      <w:r w:rsidR="00A367AB">
        <w:t xml:space="preserve">, mille alusel on keskkonnakaitselubade kehtivad riigilõivud ajakohastatud. </w:t>
      </w:r>
      <w:r w:rsidRPr="007323A7">
        <w:rPr>
          <w:bCs/>
        </w:rPr>
        <w:t>Riigilõivumäära kujundamisel on lähtutud eelkõige kulupõhimõttest. Kulupõhimõtte kohaselt peab riigilõivumäär katma vähemalt toimingu tegemisega seotud otsesed ja teatud ulatuses ka kaudsed kulud</w:t>
      </w:r>
      <w:r w:rsidR="00A20D45">
        <w:rPr>
          <w:bCs/>
        </w:rPr>
        <w:t>.</w:t>
      </w:r>
      <w:r w:rsidRPr="007323A7">
        <w:rPr>
          <w:color w:val="000000" w:themeColor="text1"/>
        </w:rPr>
        <w:t xml:space="preserve"> Keskkonnakaitselubade teenuse kuludest moodustavad otsesed kulud ligikaudu 85% ja kaudsed kulud 15%. Kuigi registreeringu andmisel ei rakendata üldjuhul avatud menetlust ja menetlusse kaasatud isikute ring on väiksem, tuleb Keskkonnaametil registreeringu taotlus põhjalikult läbi vaadata ning koguda otsuse tegemiseks teavet, mistõttu on põhjendatud kehtestada riigilõiv registreeringu taotluse ülevaatamisel</w:t>
      </w:r>
      <w:r>
        <w:rPr>
          <w:color w:val="000000" w:themeColor="text1"/>
        </w:rPr>
        <w:t xml:space="preserve">. Keskkonnaloalt registreeringule üleminekul </w:t>
      </w:r>
      <w:r w:rsidR="00695A9F">
        <w:rPr>
          <w:color w:val="000000" w:themeColor="text1"/>
        </w:rPr>
        <w:t xml:space="preserve">nii käitaja taotluse alusel kui ka Keskkonnaameti algatusel </w:t>
      </w:r>
      <w:r>
        <w:rPr>
          <w:color w:val="000000" w:themeColor="text1"/>
        </w:rPr>
        <w:t xml:space="preserve">sätestatakse </w:t>
      </w:r>
      <w:r w:rsidR="001D0F55">
        <w:rPr>
          <w:color w:val="000000" w:themeColor="text1"/>
        </w:rPr>
        <w:t>kahe</w:t>
      </w:r>
      <w:r>
        <w:rPr>
          <w:color w:val="000000" w:themeColor="text1"/>
        </w:rPr>
        <w:t>aastane riigilõivu vabastuse periood.</w:t>
      </w:r>
      <w:r w:rsidR="0031512E">
        <w:rPr>
          <w:color w:val="000000" w:themeColor="text1"/>
        </w:rPr>
        <w:t xml:space="preserve"> Kuna riik loob registreerimiseks tingimused väiksema mõjuga õhusaastelubadele ja käitaja on õhusaasteloa taotluse läbivaatamise eest juba korra tasunud riigilõivu, siis</w:t>
      </w:r>
      <w:r w:rsidR="00A20D45">
        <w:rPr>
          <w:color w:val="000000" w:themeColor="text1"/>
        </w:rPr>
        <w:t xml:space="preserve"> on</w:t>
      </w:r>
      <w:r w:rsidR="0031512E">
        <w:rPr>
          <w:color w:val="000000" w:themeColor="text1"/>
        </w:rPr>
        <w:t xml:space="preserve"> </w:t>
      </w:r>
      <w:r w:rsidR="002331B5">
        <w:rPr>
          <w:color w:val="000000" w:themeColor="text1"/>
        </w:rPr>
        <w:t xml:space="preserve">mõistlik sätestada üleminekuperioodil </w:t>
      </w:r>
      <w:r w:rsidR="00A20D45">
        <w:rPr>
          <w:color w:val="000000" w:themeColor="text1"/>
        </w:rPr>
        <w:t xml:space="preserve">vabastus </w:t>
      </w:r>
      <w:r w:rsidR="002331B5">
        <w:rPr>
          <w:color w:val="000000" w:themeColor="text1"/>
        </w:rPr>
        <w:t>riigilõivu</w:t>
      </w:r>
      <w:r w:rsidR="00A20D45">
        <w:rPr>
          <w:color w:val="000000" w:themeColor="text1"/>
        </w:rPr>
        <w:t>st</w:t>
      </w:r>
      <w:r w:rsidR="002331B5">
        <w:rPr>
          <w:color w:val="000000" w:themeColor="text1"/>
        </w:rPr>
        <w:t xml:space="preserve"> registreeringule </w:t>
      </w:r>
      <w:proofErr w:type="spellStart"/>
      <w:r w:rsidR="002331B5">
        <w:rPr>
          <w:color w:val="000000" w:themeColor="text1"/>
        </w:rPr>
        <w:t>ületulemiseks</w:t>
      </w:r>
      <w:proofErr w:type="spellEnd"/>
      <w:r w:rsidR="002331B5">
        <w:rPr>
          <w:color w:val="000000" w:themeColor="text1"/>
        </w:rPr>
        <w:t>.</w:t>
      </w:r>
    </w:p>
    <w:p w14:paraId="376F667E" w14:textId="77777777" w:rsidR="00695A9F" w:rsidRDefault="00695A9F" w:rsidP="00674CCB">
      <w:pPr>
        <w:autoSpaceDE w:val="0"/>
        <w:autoSpaceDN w:val="0"/>
        <w:adjustRightInd w:val="0"/>
        <w:jc w:val="both"/>
        <w:rPr>
          <w:color w:val="000000" w:themeColor="text1"/>
        </w:rPr>
      </w:pPr>
    </w:p>
    <w:p w14:paraId="19763314" w14:textId="7FD90ED1" w:rsidR="00695A9F" w:rsidRDefault="00674CCB" w:rsidP="00695A9F">
      <w:pPr>
        <w:autoSpaceDE w:val="0"/>
        <w:autoSpaceDN w:val="0"/>
        <w:adjustRightInd w:val="0"/>
        <w:jc w:val="both"/>
        <w:rPr>
          <w:color w:val="000000" w:themeColor="text1"/>
        </w:rPr>
      </w:pPr>
      <w:r>
        <w:rPr>
          <w:color w:val="000000" w:themeColor="text1"/>
        </w:rPr>
        <w:t>Registreeringu taotlus esitatakse keskkonnaostuste infosüsteemi</w:t>
      </w:r>
      <w:r w:rsidR="00A20D45">
        <w:rPr>
          <w:color w:val="000000" w:themeColor="text1"/>
        </w:rPr>
        <w:t>s</w:t>
      </w:r>
      <w:r>
        <w:rPr>
          <w:color w:val="000000" w:themeColor="text1"/>
        </w:rPr>
        <w:t xml:space="preserve">, mistõttu </w:t>
      </w:r>
      <w:r w:rsidR="00A20D45">
        <w:rPr>
          <w:color w:val="000000" w:themeColor="text1"/>
        </w:rPr>
        <w:t xml:space="preserve">teeb haldusasutus </w:t>
      </w:r>
      <w:r>
        <w:rPr>
          <w:color w:val="000000" w:themeColor="text1"/>
        </w:rPr>
        <w:t>esma</w:t>
      </w:r>
      <w:r w:rsidR="00A20D45">
        <w:rPr>
          <w:color w:val="000000" w:themeColor="text1"/>
        </w:rPr>
        <w:t>s</w:t>
      </w:r>
      <w:r>
        <w:rPr>
          <w:color w:val="000000" w:themeColor="text1"/>
        </w:rPr>
        <w:t>e andmete sisestami</w:t>
      </w:r>
      <w:r w:rsidR="00A20D45">
        <w:rPr>
          <w:color w:val="000000" w:themeColor="text1"/>
        </w:rPr>
        <w:t>s</w:t>
      </w:r>
      <w:r>
        <w:rPr>
          <w:color w:val="000000" w:themeColor="text1"/>
        </w:rPr>
        <w:t>e ja kontrollimi</w:t>
      </w:r>
      <w:r w:rsidR="00A20D45">
        <w:rPr>
          <w:color w:val="000000" w:themeColor="text1"/>
        </w:rPr>
        <w:t>s</w:t>
      </w:r>
      <w:r>
        <w:rPr>
          <w:color w:val="000000" w:themeColor="text1"/>
        </w:rPr>
        <w:t xml:space="preserve"> taotlemisprotsessis. </w:t>
      </w:r>
      <w:r w:rsidR="00FF51DE">
        <w:rPr>
          <w:color w:val="000000" w:themeColor="text1"/>
        </w:rPr>
        <w:t xml:space="preserve">Keskkonnaloalt registreeringule üleminekul tuleb käitajal esitada õhusaasteloa kehtetuks tunnistamise taotlus ja uus registreerimise taotlus. </w:t>
      </w:r>
      <w:r w:rsidR="00695A9F">
        <w:rPr>
          <w:color w:val="000000" w:themeColor="text1"/>
        </w:rPr>
        <w:t>Kaheaasta</w:t>
      </w:r>
      <w:r w:rsidR="00A20D45">
        <w:rPr>
          <w:color w:val="000000" w:themeColor="text1"/>
        </w:rPr>
        <w:t>s</w:t>
      </w:r>
      <w:r w:rsidR="00695A9F">
        <w:rPr>
          <w:color w:val="000000" w:themeColor="text1"/>
        </w:rPr>
        <w:t>e ü</w:t>
      </w:r>
      <w:r w:rsidR="00695A9F" w:rsidRPr="00FF51DE">
        <w:rPr>
          <w:color w:val="000000" w:themeColor="text1"/>
        </w:rPr>
        <w:t>leminekuperioodi sätestamine motiveerib käitajaid keskkonnaloalt registreeringule üle minema ja taotlemise hetkel andmeid ajakohastama.</w:t>
      </w:r>
      <w:r w:rsidR="00695A9F">
        <w:rPr>
          <w:color w:val="000000" w:themeColor="text1"/>
        </w:rPr>
        <w:t xml:space="preserve"> </w:t>
      </w:r>
      <w:r>
        <w:rPr>
          <w:color w:val="000000" w:themeColor="text1"/>
        </w:rPr>
        <w:t>Keskkonnaamet on tähtajatud</w:t>
      </w:r>
      <w:r w:rsidR="00F00389">
        <w:rPr>
          <w:color w:val="000000" w:themeColor="text1"/>
        </w:rPr>
        <w:t xml:space="preserve"> </w:t>
      </w:r>
      <w:r>
        <w:rPr>
          <w:color w:val="000000" w:themeColor="text1"/>
        </w:rPr>
        <w:t>keskkonnaload juba var</w:t>
      </w:r>
      <w:r w:rsidR="00A20D45">
        <w:rPr>
          <w:color w:val="000000" w:themeColor="text1"/>
        </w:rPr>
        <w:t>em</w:t>
      </w:r>
      <w:r>
        <w:rPr>
          <w:color w:val="000000" w:themeColor="text1"/>
        </w:rPr>
        <w:t xml:space="preserve"> põhjalikult </w:t>
      </w:r>
      <w:r w:rsidR="00AC20D8">
        <w:rPr>
          <w:color w:val="000000" w:themeColor="text1"/>
        </w:rPr>
        <w:t>üle</w:t>
      </w:r>
      <w:r w:rsidR="007F06A8">
        <w:rPr>
          <w:color w:val="000000" w:themeColor="text1"/>
        </w:rPr>
        <w:t xml:space="preserve"> </w:t>
      </w:r>
      <w:r>
        <w:rPr>
          <w:color w:val="000000" w:themeColor="text1"/>
        </w:rPr>
        <w:t>vaadanud</w:t>
      </w:r>
      <w:r w:rsidR="00695A9F">
        <w:rPr>
          <w:color w:val="000000" w:themeColor="text1"/>
        </w:rPr>
        <w:t>, kuid</w:t>
      </w:r>
      <w:r w:rsidR="00695A9F" w:rsidRPr="00791D12">
        <w:rPr>
          <w:color w:val="000000" w:themeColor="text1"/>
        </w:rPr>
        <w:t xml:space="preserve"> </w:t>
      </w:r>
      <w:r w:rsidR="00695A9F">
        <w:rPr>
          <w:color w:val="000000" w:themeColor="text1"/>
        </w:rPr>
        <w:t>osa lubadest on</w:t>
      </w:r>
      <w:r w:rsidR="00695A9F" w:rsidRPr="00791D12">
        <w:rPr>
          <w:color w:val="000000" w:themeColor="text1"/>
        </w:rPr>
        <w:t xml:space="preserve"> </w:t>
      </w:r>
      <w:r w:rsidR="00AC20D8">
        <w:rPr>
          <w:color w:val="000000" w:themeColor="text1"/>
        </w:rPr>
        <w:t>kontrollitud</w:t>
      </w:r>
      <w:r w:rsidR="00695A9F" w:rsidRPr="00791D12">
        <w:rPr>
          <w:color w:val="000000" w:themeColor="text1"/>
        </w:rPr>
        <w:t xml:space="preserve"> väga ammu ja need ei vasta enam kehtiva</w:t>
      </w:r>
      <w:r w:rsidR="00A20D45">
        <w:rPr>
          <w:color w:val="000000" w:themeColor="text1"/>
        </w:rPr>
        <w:t>te</w:t>
      </w:r>
      <w:r w:rsidR="00695A9F" w:rsidRPr="00791D12">
        <w:rPr>
          <w:color w:val="000000" w:themeColor="text1"/>
        </w:rPr>
        <w:t xml:space="preserve">le </w:t>
      </w:r>
      <w:r w:rsidR="00A20D45">
        <w:rPr>
          <w:color w:val="000000" w:themeColor="text1"/>
        </w:rPr>
        <w:t>nõuetele</w:t>
      </w:r>
      <w:r w:rsidR="00695A9F">
        <w:rPr>
          <w:color w:val="000000" w:themeColor="text1"/>
        </w:rPr>
        <w:t xml:space="preserve">. </w:t>
      </w:r>
      <w:r w:rsidR="00407C90">
        <w:rPr>
          <w:color w:val="000000" w:themeColor="text1"/>
        </w:rPr>
        <w:t>Samas osa l</w:t>
      </w:r>
      <w:r w:rsidR="00A20D45">
        <w:rPr>
          <w:color w:val="000000" w:themeColor="text1"/>
        </w:rPr>
        <w:t>ube</w:t>
      </w:r>
      <w:r w:rsidR="00407C90">
        <w:rPr>
          <w:color w:val="000000" w:themeColor="text1"/>
        </w:rPr>
        <w:t xml:space="preserve"> on </w:t>
      </w:r>
      <w:r w:rsidR="00695A9F">
        <w:rPr>
          <w:color w:val="000000" w:themeColor="text1"/>
        </w:rPr>
        <w:t>üle vaadanud hiljuti, st kehtiva</w:t>
      </w:r>
      <w:r w:rsidR="00A20D45">
        <w:rPr>
          <w:color w:val="000000" w:themeColor="text1"/>
        </w:rPr>
        <w:t>te nõuete</w:t>
      </w:r>
      <w:r w:rsidR="00695A9F">
        <w:rPr>
          <w:color w:val="000000" w:themeColor="text1"/>
        </w:rPr>
        <w:t xml:space="preserve"> kohaselt ja neid on võimalik </w:t>
      </w:r>
      <w:r w:rsidR="00695A9F" w:rsidRPr="00791D12">
        <w:rPr>
          <w:color w:val="000000" w:themeColor="text1"/>
        </w:rPr>
        <w:t>üle viia registreeringule suurema lisatööta</w:t>
      </w:r>
      <w:r w:rsidR="00695A9F">
        <w:rPr>
          <w:color w:val="000000" w:themeColor="text1"/>
        </w:rPr>
        <w:t>,</w:t>
      </w:r>
      <w:r w:rsidR="00695A9F" w:rsidRPr="00791D12">
        <w:rPr>
          <w:color w:val="000000" w:themeColor="text1"/>
        </w:rPr>
        <w:t xml:space="preserve"> </w:t>
      </w:r>
      <w:r w:rsidR="00695A9F">
        <w:rPr>
          <w:color w:val="000000" w:themeColor="text1"/>
        </w:rPr>
        <w:t>mis</w:t>
      </w:r>
      <w:r w:rsidR="00695A9F" w:rsidRPr="00791D12">
        <w:rPr>
          <w:color w:val="000000" w:themeColor="text1"/>
        </w:rPr>
        <w:t>tõttu ei ole asjakohane</w:t>
      </w:r>
      <w:r w:rsidR="00695A9F">
        <w:rPr>
          <w:color w:val="000000" w:themeColor="text1"/>
        </w:rPr>
        <w:t xml:space="preserve"> </w:t>
      </w:r>
      <w:r w:rsidR="00695A9F" w:rsidRPr="00791D12">
        <w:rPr>
          <w:color w:val="000000" w:themeColor="text1"/>
        </w:rPr>
        <w:t>riigilõivu küsida. Sellised load vii</w:t>
      </w:r>
      <w:r w:rsidR="00695A9F">
        <w:rPr>
          <w:color w:val="000000" w:themeColor="text1"/>
        </w:rPr>
        <w:t xml:space="preserve">akse </w:t>
      </w:r>
      <w:r w:rsidR="00695A9F" w:rsidRPr="00791D12">
        <w:rPr>
          <w:color w:val="000000" w:themeColor="text1"/>
        </w:rPr>
        <w:t xml:space="preserve">registreeringule üle </w:t>
      </w:r>
      <w:r w:rsidR="00695A9F">
        <w:rPr>
          <w:color w:val="000000" w:themeColor="text1"/>
        </w:rPr>
        <w:t>kahe aasta</w:t>
      </w:r>
      <w:r w:rsidR="00695A9F" w:rsidRPr="00791D12">
        <w:rPr>
          <w:color w:val="000000" w:themeColor="text1"/>
        </w:rPr>
        <w:t xml:space="preserve"> jooksul ja taotlust</w:t>
      </w:r>
      <w:r w:rsidR="00A20D45">
        <w:rPr>
          <w:color w:val="000000" w:themeColor="text1"/>
        </w:rPr>
        <w:t xml:space="preserve"> esitada ei ole vaja</w:t>
      </w:r>
      <w:r w:rsidR="00695A9F" w:rsidRPr="00791D12">
        <w:rPr>
          <w:color w:val="000000" w:themeColor="text1"/>
        </w:rPr>
        <w:t xml:space="preserve">, seega </w:t>
      </w:r>
      <w:r w:rsidR="00A20D45">
        <w:rPr>
          <w:color w:val="000000" w:themeColor="text1"/>
        </w:rPr>
        <w:t xml:space="preserve">pole vaja rakendada ka </w:t>
      </w:r>
      <w:r w:rsidR="00695A9F">
        <w:rPr>
          <w:color w:val="000000" w:themeColor="text1"/>
        </w:rPr>
        <w:t>riigi</w:t>
      </w:r>
      <w:r w:rsidR="00695A9F" w:rsidRPr="00791D12">
        <w:rPr>
          <w:color w:val="000000" w:themeColor="text1"/>
        </w:rPr>
        <w:t>lõivu maksmise kohustus</w:t>
      </w:r>
      <w:r w:rsidR="00A20D45">
        <w:rPr>
          <w:color w:val="000000" w:themeColor="text1"/>
        </w:rPr>
        <w:t>t.</w:t>
      </w:r>
    </w:p>
    <w:p w14:paraId="6A94BA69" w14:textId="686F5271" w:rsidR="00695A9F" w:rsidRDefault="00695A9F" w:rsidP="00674CCB">
      <w:pPr>
        <w:autoSpaceDE w:val="0"/>
        <w:autoSpaceDN w:val="0"/>
        <w:adjustRightInd w:val="0"/>
        <w:jc w:val="both"/>
        <w:rPr>
          <w:color w:val="000000" w:themeColor="text1"/>
        </w:rPr>
      </w:pPr>
    </w:p>
    <w:p w14:paraId="13AE6668" w14:textId="0FC05F08" w:rsidR="00674CCB" w:rsidRDefault="00674CCB" w:rsidP="00674CCB">
      <w:pPr>
        <w:autoSpaceDE w:val="0"/>
        <w:autoSpaceDN w:val="0"/>
        <w:adjustRightInd w:val="0"/>
        <w:jc w:val="both"/>
        <w:rPr>
          <w:color w:val="000000" w:themeColor="text1"/>
        </w:rPr>
      </w:pPr>
      <w:r w:rsidRPr="00FF51DE">
        <w:rPr>
          <w:color w:val="000000" w:themeColor="text1"/>
        </w:rPr>
        <w:t>Pärast üleminekuperioodi lõppemist kohaldub keskkonnaloalt registreeringule</w:t>
      </w:r>
      <w:r>
        <w:rPr>
          <w:color w:val="000000" w:themeColor="text1"/>
        </w:rPr>
        <w:t xml:space="preserve"> ületulevale käitajale taotluse läbivaatamise eest riigilõivu maksmise kohustus, kuna keskkonnaloalt registreeringule üleminekul esitatakse Keskkonnaametile uus taotlus (ajakohastatud andmetega), mis vajab sisulist läbivaatamist, s</w:t>
      </w:r>
      <w:r w:rsidR="00AC20D8">
        <w:rPr>
          <w:color w:val="000000" w:themeColor="text1"/>
        </w:rPr>
        <w:t>eega</w:t>
      </w:r>
      <w:r>
        <w:rPr>
          <w:color w:val="000000" w:themeColor="text1"/>
        </w:rPr>
        <w:t xml:space="preserve"> on õiglane </w:t>
      </w:r>
      <w:r w:rsidR="00A20D45">
        <w:rPr>
          <w:color w:val="000000" w:themeColor="text1"/>
        </w:rPr>
        <w:t xml:space="preserve">küsida </w:t>
      </w:r>
      <w:r>
        <w:rPr>
          <w:color w:val="000000" w:themeColor="text1"/>
        </w:rPr>
        <w:t>p</w:t>
      </w:r>
      <w:r w:rsidR="00A20D45">
        <w:rPr>
          <w:color w:val="000000" w:themeColor="text1"/>
        </w:rPr>
        <w:t>ärast</w:t>
      </w:r>
      <w:r>
        <w:rPr>
          <w:color w:val="000000" w:themeColor="text1"/>
        </w:rPr>
        <w:t xml:space="preserve"> üleminekuperioodi käitajatelt riigilõivu. Registreeringu taotluse läbivaatamine on võrreldes keskkonnaloa taotluse läbivaatamisega ligikaudu 75% väiksema kuluga, kuid riigilõivu sätestamine on siiski vajalik, kuna vastasel </w:t>
      </w:r>
      <w:r>
        <w:rPr>
          <w:bCs/>
          <w:color w:val="000000" w:themeColor="text1"/>
        </w:rPr>
        <w:t>korral ei ole registreeringu otsusega seotud kulud kaetud.</w:t>
      </w:r>
    </w:p>
    <w:p w14:paraId="249B6F03" w14:textId="77777777" w:rsidR="00674CCB" w:rsidRDefault="00674CCB" w:rsidP="00674CCB">
      <w:pPr>
        <w:autoSpaceDE w:val="0"/>
        <w:autoSpaceDN w:val="0"/>
        <w:adjustRightInd w:val="0"/>
        <w:jc w:val="both"/>
        <w:rPr>
          <w:color w:val="000000" w:themeColor="text1"/>
        </w:rPr>
      </w:pPr>
    </w:p>
    <w:p w14:paraId="0246D052" w14:textId="786A0D0D" w:rsidR="00674CCB" w:rsidRPr="00DB3D25" w:rsidRDefault="00674CCB" w:rsidP="00674CCB">
      <w:pPr>
        <w:autoSpaceDE w:val="0"/>
        <w:autoSpaceDN w:val="0"/>
        <w:adjustRightInd w:val="0"/>
        <w:jc w:val="both"/>
        <w:rPr>
          <w:color w:val="000000" w:themeColor="text1"/>
        </w:rPr>
      </w:pPr>
      <w:r>
        <w:rPr>
          <w:color w:val="000000" w:themeColor="text1"/>
        </w:rPr>
        <w:t>Uutel valdkonnas tegutseda soovijatel tuleb registreeringu taotlemisel tasuda riigilõiv. Registreeringu muutmise taotluse läbivaatamise eest riigilõivu ei küsita, kuna muutmine toimub keskkonnaotsuste infosüsteemi</w:t>
      </w:r>
      <w:r w:rsidR="008C4A7A">
        <w:rPr>
          <w:color w:val="000000" w:themeColor="text1"/>
        </w:rPr>
        <w:t xml:space="preserve"> kaudu</w:t>
      </w:r>
      <w:r>
        <w:rPr>
          <w:color w:val="000000" w:themeColor="text1"/>
        </w:rPr>
        <w:t xml:space="preserve">. Süsteemis esitatakse taotlus ainult muutunud andmete kohta ja sellega ei kaasne registreeringu </w:t>
      </w:r>
      <w:r w:rsidR="0063723C">
        <w:rPr>
          <w:color w:val="000000" w:themeColor="text1"/>
        </w:rPr>
        <w:t>andjale</w:t>
      </w:r>
      <w:r>
        <w:rPr>
          <w:color w:val="000000" w:themeColor="text1"/>
        </w:rPr>
        <w:t xml:space="preserve"> suurt kontrollimise ja menetlemise koormust, mistõttu </w:t>
      </w:r>
      <w:r>
        <w:rPr>
          <w:rFonts w:eastAsia="Calibri"/>
        </w:rPr>
        <w:t xml:space="preserve">on otstarbekas muutmise menetlused riigilõivu tasumisest vabastada. </w:t>
      </w:r>
      <w:r>
        <w:rPr>
          <w:color w:val="000000" w:themeColor="text1"/>
        </w:rPr>
        <w:t xml:space="preserve">Lisaks võimaldatakse registreeringu menetlemisel keskkonnaotsuste infosüsteemis lihtsamate </w:t>
      </w:r>
      <w:r>
        <w:rPr>
          <w:color w:val="000000" w:themeColor="text1"/>
        </w:rPr>
        <w:lastRenderedPageBreak/>
        <w:t xml:space="preserve">toimingute juures ka automatiseeritud lahendusi, mis </w:t>
      </w:r>
      <w:r w:rsidR="00B47420">
        <w:rPr>
          <w:color w:val="000000" w:themeColor="text1"/>
        </w:rPr>
        <w:t>suurendab</w:t>
      </w:r>
      <w:r>
        <w:rPr>
          <w:color w:val="000000" w:themeColor="text1"/>
        </w:rPr>
        <w:t xml:space="preserve"> küll </w:t>
      </w:r>
      <w:r w:rsidR="00B47420">
        <w:rPr>
          <w:color w:val="000000" w:themeColor="text1"/>
        </w:rPr>
        <w:t xml:space="preserve">nende </w:t>
      </w:r>
      <w:r>
        <w:rPr>
          <w:color w:val="000000" w:themeColor="text1"/>
        </w:rPr>
        <w:t>arendamisel IT</w:t>
      </w:r>
      <w:r w:rsidR="00004FF2">
        <w:rPr>
          <w:color w:val="000000" w:themeColor="text1"/>
        </w:rPr>
        <w:noBreakHyphen/>
      </w:r>
      <w:r>
        <w:rPr>
          <w:color w:val="000000" w:themeColor="text1"/>
        </w:rPr>
        <w:t>kulusid, kuid vähendab aja ja ressursi kulu toimingutele. Registreeringule üle minnes vähenevad käitajate registreeringu taotlemise ja muutmisega seotud kulud.</w:t>
      </w:r>
    </w:p>
    <w:p w14:paraId="71B2894A" w14:textId="77777777" w:rsidR="00674CCB" w:rsidRPr="00E50D5E" w:rsidRDefault="00674CCB" w:rsidP="00674CCB">
      <w:pPr>
        <w:autoSpaceDE w:val="0"/>
        <w:autoSpaceDN w:val="0"/>
        <w:adjustRightInd w:val="0"/>
        <w:jc w:val="both"/>
        <w:rPr>
          <w:color w:val="000000" w:themeColor="text1"/>
        </w:rPr>
      </w:pPr>
    </w:p>
    <w:p w14:paraId="6949E23B" w14:textId="5227D3F7" w:rsidR="00674CCB" w:rsidRPr="007A74D7" w:rsidRDefault="00674CCB" w:rsidP="00674CCB">
      <w:pPr>
        <w:jc w:val="both"/>
        <w:rPr>
          <w:color w:val="000000" w:themeColor="text1"/>
        </w:rPr>
      </w:pPr>
      <w:r>
        <w:rPr>
          <w:bCs/>
        </w:rPr>
        <w:t xml:space="preserve">Kuna mõju avaldumise sagedus on </w:t>
      </w:r>
      <w:r w:rsidR="0063723C">
        <w:rPr>
          <w:bCs/>
        </w:rPr>
        <w:t>olemasolevatele</w:t>
      </w:r>
      <w:r w:rsidR="00032CCB">
        <w:rPr>
          <w:bCs/>
        </w:rPr>
        <w:t xml:space="preserve"> käitistele ja </w:t>
      </w:r>
      <w:r>
        <w:rPr>
          <w:bCs/>
        </w:rPr>
        <w:t xml:space="preserve">uutele tegevust alustavate käitistele ühekordne ning see on </w:t>
      </w:r>
      <w:r w:rsidR="008C4A7A">
        <w:rPr>
          <w:bCs/>
        </w:rPr>
        <w:t xml:space="preserve">proportsioonis </w:t>
      </w:r>
      <w:r>
        <w:rPr>
          <w:bCs/>
        </w:rPr>
        <w:t>käitise tegevuse ulatuse ning mahuga, ei ole ette näha muudatuse ulatuslikku mõju majandusele.</w:t>
      </w:r>
    </w:p>
    <w:p w14:paraId="5278D610" w14:textId="77777777" w:rsidR="00674CCB" w:rsidRDefault="00674CCB" w:rsidP="00674CCB">
      <w:pPr>
        <w:jc w:val="both"/>
        <w:rPr>
          <w:bCs/>
          <w:color w:val="000000" w:themeColor="text1"/>
        </w:rPr>
      </w:pPr>
    </w:p>
    <w:p w14:paraId="00B8FB7C" w14:textId="77777777" w:rsidR="00674CCB" w:rsidRPr="00056BF5" w:rsidRDefault="00674CCB" w:rsidP="00674CCB">
      <w:pPr>
        <w:rPr>
          <w:u w:val="single"/>
        </w:rPr>
      </w:pPr>
      <w:r w:rsidRPr="00056BF5">
        <w:rPr>
          <w:b/>
          <w:bCs/>
          <w:u w:val="single"/>
        </w:rPr>
        <w:t>Riigivalitsemine: mõju keskvalitsuse korraldusele – avalikud teenused</w:t>
      </w:r>
    </w:p>
    <w:p w14:paraId="53946517" w14:textId="67233C04" w:rsidR="00674CCB" w:rsidRPr="00B82358" w:rsidRDefault="00674CCB" w:rsidP="00674CCB">
      <w:pPr>
        <w:jc w:val="both"/>
        <w:rPr>
          <w:color w:val="000000" w:themeColor="text1"/>
        </w:rPr>
      </w:pPr>
      <w:r w:rsidRPr="00B82358">
        <w:rPr>
          <w:color w:val="000000" w:themeColor="text1"/>
        </w:rPr>
        <w:t xml:space="preserve">Muudatusega kaasneb vähene mõju Keskkonnaametile, </w:t>
      </w:r>
      <w:r>
        <w:rPr>
          <w:color w:val="000000" w:themeColor="text1"/>
        </w:rPr>
        <w:t>kuna registreeringu taotluse läbivaataja peab kontrollima riigilõivu laekumist. Lisaks peab Keskkonna</w:t>
      </w:r>
      <w:r w:rsidRPr="00B82358">
        <w:rPr>
          <w:color w:val="000000" w:themeColor="text1"/>
        </w:rPr>
        <w:t xml:space="preserve">amet riigilõivu tasumise protsessid muudatusega kooskõlla viima. </w:t>
      </w:r>
      <w:r w:rsidRPr="00B82358">
        <w:rPr>
          <w:bCs/>
          <w:color w:val="000000" w:themeColor="text1"/>
        </w:rPr>
        <w:t xml:space="preserve">Mõjud minimeeritakse </w:t>
      </w:r>
      <w:r w:rsidR="005D6699" w:rsidRPr="005D6699">
        <w:rPr>
          <w:bCs/>
          <w:color w:val="000000" w:themeColor="text1"/>
        </w:rPr>
        <w:t xml:space="preserve">keskkonnaotsuste </w:t>
      </w:r>
      <w:r w:rsidRPr="00B82358">
        <w:rPr>
          <w:bCs/>
          <w:color w:val="000000" w:themeColor="text1"/>
        </w:rPr>
        <w:t>infosüsteemi ning registreeringu taotlemise kasutusjuhendite uuendamisega. Seega muudatus olulist mõju ja lisakoormust Keskkonnaameti ametnikele kaasa ei too.</w:t>
      </w:r>
    </w:p>
    <w:p w14:paraId="4B2243D1" w14:textId="77777777" w:rsidR="00A33590" w:rsidRPr="00AE5403" w:rsidRDefault="00A33590" w:rsidP="007B369E">
      <w:pPr>
        <w:jc w:val="both"/>
        <w:rPr>
          <w:color w:val="000000" w:themeColor="text1"/>
        </w:rPr>
      </w:pPr>
    </w:p>
    <w:p w14:paraId="7E7CCF52" w14:textId="42340FD8" w:rsidR="00841D77" w:rsidRPr="00412EF0" w:rsidRDefault="00AD0E72" w:rsidP="00412EF0">
      <w:pPr>
        <w:jc w:val="both"/>
        <w:rPr>
          <w:b/>
          <w:bCs/>
        </w:rPr>
      </w:pPr>
      <w:r w:rsidRPr="00412EF0">
        <w:rPr>
          <w:b/>
          <w:bCs/>
        </w:rPr>
        <w:t xml:space="preserve">7. </w:t>
      </w:r>
      <w:bookmarkStart w:id="102" w:name="_Toc176346704"/>
      <w:r w:rsidRPr="00412EF0">
        <w:rPr>
          <w:b/>
          <w:bCs/>
        </w:rPr>
        <w:t>Seaduse rakendamisega seotud riigi ja kohaliku omavalitsuse tegevus, eeldatavad kulud ja tulud</w:t>
      </w:r>
      <w:bookmarkEnd w:id="102"/>
    </w:p>
    <w:p w14:paraId="3EC1F9C5" w14:textId="767ABADC" w:rsidR="009B1932" w:rsidRPr="001D0F55" w:rsidRDefault="009B1932" w:rsidP="002152D7">
      <w:pPr>
        <w:jc w:val="both"/>
        <w:rPr>
          <w:color w:val="000000" w:themeColor="text1"/>
          <w:lang w:eastAsia="et-EE"/>
        </w:rPr>
      </w:pPr>
    </w:p>
    <w:p w14:paraId="053A0080" w14:textId="5D495BEE" w:rsidR="006D5CB1" w:rsidRDefault="006D5CB1" w:rsidP="002152D7">
      <w:pPr>
        <w:jc w:val="both"/>
        <w:rPr>
          <w:color w:val="000000" w:themeColor="text1"/>
          <w:lang w:eastAsia="et-EE"/>
        </w:rPr>
      </w:pPr>
      <w:r>
        <w:rPr>
          <w:color w:val="000000" w:themeColor="text1"/>
          <w:lang w:eastAsia="et-EE"/>
        </w:rPr>
        <w:t>Kohalikule omavalistusele</w:t>
      </w:r>
      <w:r w:rsidR="00177A37">
        <w:rPr>
          <w:color w:val="000000" w:themeColor="text1"/>
          <w:lang w:eastAsia="et-EE"/>
        </w:rPr>
        <w:t xml:space="preserve"> lisategevusi</w:t>
      </w:r>
      <w:r w:rsidR="008C4A7A">
        <w:rPr>
          <w:color w:val="000000" w:themeColor="text1"/>
          <w:lang w:eastAsia="et-EE"/>
        </w:rPr>
        <w:t xml:space="preserve"> ega -</w:t>
      </w:r>
      <w:r>
        <w:rPr>
          <w:color w:val="000000" w:themeColor="text1"/>
          <w:lang w:eastAsia="et-EE"/>
        </w:rPr>
        <w:t xml:space="preserve">kulusid </w:t>
      </w:r>
      <w:r w:rsidR="008C4A7A">
        <w:rPr>
          <w:color w:val="000000" w:themeColor="text1"/>
          <w:lang w:eastAsia="et-EE"/>
        </w:rPr>
        <w:t>ei kaasne ega eeldata sellest ka</w:t>
      </w:r>
      <w:r>
        <w:rPr>
          <w:color w:val="000000" w:themeColor="text1"/>
          <w:lang w:eastAsia="et-EE"/>
        </w:rPr>
        <w:t xml:space="preserve"> tulusid.</w:t>
      </w:r>
    </w:p>
    <w:p w14:paraId="06D8E606" w14:textId="77777777" w:rsidR="006D5CB1" w:rsidRDefault="006D5CB1" w:rsidP="002152D7">
      <w:pPr>
        <w:jc w:val="both"/>
        <w:rPr>
          <w:color w:val="000000" w:themeColor="text1"/>
          <w:lang w:eastAsia="et-EE"/>
        </w:rPr>
      </w:pPr>
    </w:p>
    <w:p w14:paraId="54384000" w14:textId="7A48844C" w:rsidR="008D3F82" w:rsidRPr="002152D7" w:rsidRDefault="008D3F82" w:rsidP="008D3F82">
      <w:pPr>
        <w:jc w:val="both"/>
        <w:rPr>
          <w:color w:val="000000" w:themeColor="text1"/>
        </w:rPr>
      </w:pPr>
      <w:r w:rsidRPr="002152D7">
        <w:rPr>
          <w:color w:val="000000" w:themeColor="text1"/>
        </w:rPr>
        <w:t xml:space="preserve">Seaduse rakendamisega kaasnevad </w:t>
      </w:r>
      <w:r w:rsidRPr="00635CC1">
        <w:rPr>
          <w:rFonts w:eastAsia="Arial Unicode MS"/>
          <w:kern w:val="3"/>
          <w:lang w:eastAsia="zh-CN"/>
        </w:rPr>
        <w:t>keskkonnaotsuste infosüsteemi</w:t>
      </w:r>
      <w:r w:rsidRPr="002152D7">
        <w:rPr>
          <w:color w:val="000000" w:themeColor="text1"/>
        </w:rPr>
        <w:t xml:space="preserve"> arendustööde kulud.</w:t>
      </w:r>
      <w:r>
        <w:rPr>
          <w:color w:val="000000" w:themeColor="text1"/>
        </w:rPr>
        <w:t xml:space="preserve"> K</w:t>
      </w:r>
      <w:r w:rsidRPr="00635CC1">
        <w:rPr>
          <w:rFonts w:eastAsia="Arial Unicode MS"/>
          <w:kern w:val="3"/>
          <w:lang w:eastAsia="zh-CN"/>
        </w:rPr>
        <w:t>eskkonnaotsuste infosüsteemi</w:t>
      </w:r>
      <w:r w:rsidRPr="002152D7">
        <w:rPr>
          <w:color w:val="000000" w:themeColor="text1"/>
        </w:rPr>
        <w:t xml:space="preserve"> arendustööd rahastatakse Keskkonnaministeeriumi Infotehnoloogiakeskusele Kliimaministeeriumi riigieelarvest eraldatavast rahast. </w:t>
      </w:r>
      <w:r>
        <w:rPr>
          <w:color w:val="000000" w:themeColor="text1"/>
        </w:rPr>
        <w:t>Registreeringu menetlusega seotud andmete muutmine</w:t>
      </w:r>
      <w:r w:rsidR="008C4A7A">
        <w:rPr>
          <w:color w:val="000000" w:themeColor="text1"/>
        </w:rPr>
        <w:t>,</w:t>
      </w:r>
      <w:r>
        <w:rPr>
          <w:color w:val="000000" w:themeColor="text1"/>
        </w:rPr>
        <w:t xml:space="preserve"> sh rakendusaktides tehtavad muudatused</w:t>
      </w:r>
      <w:r w:rsidR="008C4A7A">
        <w:rPr>
          <w:color w:val="000000" w:themeColor="text1"/>
        </w:rPr>
        <w:t>,</w:t>
      </w:r>
      <w:r>
        <w:rPr>
          <w:color w:val="000000" w:themeColor="text1"/>
        </w:rPr>
        <w:t xml:space="preserve"> toovad</w:t>
      </w:r>
      <w:r w:rsidR="00016267">
        <w:rPr>
          <w:color w:val="000000" w:themeColor="text1"/>
        </w:rPr>
        <w:t xml:space="preserve"> </w:t>
      </w:r>
      <w:r>
        <w:rPr>
          <w:color w:val="000000" w:themeColor="text1"/>
        </w:rPr>
        <w:t>kaasa keskkonnaotsuste infosüsteemi arendusvajaduse. Registreeringu künnisvõimsused, taotlemise ja tegevuse registreerimise nõuded sätestab keskkonnaministri 19.</w:t>
      </w:r>
      <w:r w:rsidR="00004FF2">
        <w:rPr>
          <w:color w:val="000000" w:themeColor="text1"/>
        </w:rPr>
        <w:t> </w:t>
      </w:r>
      <w:r>
        <w:rPr>
          <w:color w:val="000000" w:themeColor="text1"/>
        </w:rPr>
        <w:t>detsembri 2017. aasta määrus nr 60 „</w:t>
      </w:r>
      <w:r w:rsidRPr="001E0749">
        <w:rPr>
          <w:color w:val="000000" w:themeColor="text1"/>
        </w:rPr>
        <w:t>Tegevuse künnisvõimsused, millest alates on vajalik paikse heiteallika käitaja registreering, registreeringu taotluse ja tõendi andmekoosseis</w:t>
      </w:r>
      <w:r w:rsidR="008C4A7A">
        <w:rPr>
          <w:color w:val="000000" w:themeColor="text1"/>
        </w:rPr>
        <w:t>“</w:t>
      </w:r>
      <w:r>
        <w:rPr>
          <w:color w:val="000000" w:themeColor="text1"/>
        </w:rPr>
        <w:t xml:space="preserve">. </w:t>
      </w:r>
      <w:r w:rsidR="00016267">
        <w:rPr>
          <w:color w:val="000000" w:themeColor="text1"/>
        </w:rPr>
        <w:t>Määruse muudatuse jõustumisel tuleb arendada</w:t>
      </w:r>
      <w:r w:rsidR="007023EB">
        <w:rPr>
          <w:color w:val="000000" w:themeColor="text1"/>
        </w:rPr>
        <w:t xml:space="preserve"> ka</w:t>
      </w:r>
      <w:r w:rsidR="00016267">
        <w:rPr>
          <w:color w:val="000000" w:themeColor="text1"/>
        </w:rPr>
        <w:t xml:space="preserve"> keskkonnaotsuste infosüsteemi. </w:t>
      </w:r>
      <w:r>
        <w:rPr>
          <w:color w:val="000000" w:themeColor="text1"/>
        </w:rPr>
        <w:t xml:space="preserve">Nimetatud arenduste eeldatav </w:t>
      </w:r>
      <w:r w:rsidR="00016267">
        <w:rPr>
          <w:color w:val="000000" w:themeColor="text1"/>
        </w:rPr>
        <w:t>kogu</w:t>
      </w:r>
      <w:r>
        <w:rPr>
          <w:color w:val="000000" w:themeColor="text1"/>
        </w:rPr>
        <w:t xml:space="preserve">maksumus on suurusjärgus </w:t>
      </w:r>
      <w:r w:rsidR="006E3758">
        <w:rPr>
          <w:color w:val="000000" w:themeColor="text1"/>
        </w:rPr>
        <w:t>25</w:t>
      </w:r>
      <w:r>
        <w:rPr>
          <w:color w:val="000000" w:themeColor="text1"/>
        </w:rPr>
        <w:t> 000 eurot.</w:t>
      </w:r>
    </w:p>
    <w:p w14:paraId="24D681A4" w14:textId="77777777" w:rsidR="008D3F82" w:rsidRDefault="008D3F82" w:rsidP="002152D7">
      <w:pPr>
        <w:jc w:val="both"/>
        <w:rPr>
          <w:color w:val="000000" w:themeColor="text1"/>
          <w:lang w:eastAsia="et-EE"/>
        </w:rPr>
      </w:pPr>
    </w:p>
    <w:p w14:paraId="56DE6CA7" w14:textId="60A9E03C" w:rsidR="00886308" w:rsidRDefault="006D5CB1" w:rsidP="00E460B9">
      <w:pPr>
        <w:jc w:val="both"/>
        <w:rPr>
          <w:color w:val="000000" w:themeColor="text1"/>
          <w:lang w:eastAsia="et-EE"/>
        </w:rPr>
      </w:pPr>
      <w:r>
        <w:rPr>
          <w:color w:val="000000" w:themeColor="text1"/>
          <w:lang w:eastAsia="et-EE"/>
        </w:rPr>
        <w:t>Muudatus</w:t>
      </w:r>
      <w:r w:rsidR="00177A37">
        <w:rPr>
          <w:color w:val="000000" w:themeColor="text1"/>
          <w:lang w:eastAsia="et-EE"/>
        </w:rPr>
        <w:t xml:space="preserve">test on </w:t>
      </w:r>
      <w:r>
        <w:rPr>
          <w:color w:val="000000" w:themeColor="text1"/>
          <w:lang w:eastAsia="et-EE"/>
        </w:rPr>
        <w:t>mõjuta</w:t>
      </w:r>
      <w:r w:rsidR="00177A37">
        <w:rPr>
          <w:color w:val="000000" w:themeColor="text1"/>
          <w:lang w:eastAsia="et-EE"/>
        </w:rPr>
        <w:t xml:space="preserve">tud </w:t>
      </w:r>
      <w:r w:rsidR="00016267">
        <w:rPr>
          <w:color w:val="000000" w:themeColor="text1"/>
          <w:lang w:eastAsia="et-EE"/>
        </w:rPr>
        <w:t xml:space="preserve">ka </w:t>
      </w:r>
      <w:r w:rsidR="00177A37">
        <w:rPr>
          <w:color w:val="000000" w:themeColor="text1"/>
          <w:lang w:eastAsia="et-EE"/>
        </w:rPr>
        <w:t>riigieelarve</w:t>
      </w:r>
      <w:r w:rsidR="001D0F55">
        <w:rPr>
          <w:color w:val="000000" w:themeColor="text1"/>
          <w:lang w:eastAsia="et-EE"/>
        </w:rPr>
        <w:t>sse laekuvad tulud</w:t>
      </w:r>
      <w:r w:rsidR="00177A37">
        <w:rPr>
          <w:color w:val="000000" w:themeColor="text1"/>
          <w:lang w:eastAsia="et-EE"/>
        </w:rPr>
        <w:t>.</w:t>
      </w:r>
      <w:r w:rsidR="00886308">
        <w:rPr>
          <w:color w:val="000000" w:themeColor="text1"/>
          <w:lang w:eastAsia="et-EE"/>
        </w:rPr>
        <w:t xml:space="preserve"> R</w:t>
      </w:r>
      <w:r w:rsidR="00886308">
        <w:rPr>
          <w:bCs/>
          <w:color w:val="000000" w:themeColor="text1"/>
        </w:rPr>
        <w:t>egistreeringu taotluse läbivaatamise eest on r</w:t>
      </w:r>
      <w:r w:rsidR="00886308">
        <w:rPr>
          <w:color w:val="000000" w:themeColor="text1"/>
        </w:rPr>
        <w:t xml:space="preserve">iigilõiv 500 eurot, registreeringu muutmise taotluse läbivaatamisele riigilõivu ei kohaldata. </w:t>
      </w:r>
      <w:r w:rsidR="00886308">
        <w:rPr>
          <w:color w:val="000000" w:themeColor="text1"/>
          <w:lang w:eastAsia="et-EE"/>
        </w:rPr>
        <w:t xml:space="preserve">Riigieelarvet mõjutab ka väiksema keskkonnamõjuga käitiste keskkonnaloast vabastamise korral keskkonnaloa taotluse läbivaatamise ja muutmise laekumisest ära jäänud tulu. </w:t>
      </w:r>
      <w:r w:rsidR="00886308">
        <w:rPr>
          <w:bCs/>
          <w:color w:val="000000" w:themeColor="text1"/>
        </w:rPr>
        <w:t>Keskkonnaloa taotluse läbivaatamise eest tasutakse riigilõiv 1990</w:t>
      </w:r>
      <w:r w:rsidR="00004FF2">
        <w:rPr>
          <w:bCs/>
          <w:color w:val="000000" w:themeColor="text1"/>
        </w:rPr>
        <w:t> </w:t>
      </w:r>
      <w:r w:rsidR="00886308">
        <w:rPr>
          <w:bCs/>
          <w:color w:val="000000" w:themeColor="text1"/>
        </w:rPr>
        <w:t>eurot, muutmise taotluse läbivaatamise eest tasutakse riigilõivu 50% taotluse läbivaatamise riigilõivumäärast.</w:t>
      </w:r>
    </w:p>
    <w:p w14:paraId="19CE675F" w14:textId="77777777" w:rsidR="00886308" w:rsidRDefault="00886308" w:rsidP="00E460B9">
      <w:pPr>
        <w:jc w:val="both"/>
        <w:rPr>
          <w:color w:val="000000" w:themeColor="text1"/>
          <w:lang w:eastAsia="et-EE"/>
        </w:rPr>
      </w:pPr>
    </w:p>
    <w:p w14:paraId="163E64BD" w14:textId="20C4CE1F" w:rsidR="003C710F" w:rsidRPr="00DB3D25" w:rsidRDefault="00886308" w:rsidP="003C710F">
      <w:pPr>
        <w:autoSpaceDE w:val="0"/>
        <w:autoSpaceDN w:val="0"/>
        <w:adjustRightInd w:val="0"/>
        <w:jc w:val="both"/>
        <w:rPr>
          <w:color w:val="000000" w:themeColor="text1"/>
        </w:rPr>
      </w:pPr>
      <w:bookmarkStart w:id="103" w:name="_Hlk200377127"/>
      <w:r>
        <w:rPr>
          <w:color w:val="000000" w:themeColor="text1"/>
        </w:rPr>
        <w:t xml:space="preserve">Näiteks väljastati </w:t>
      </w:r>
      <w:r w:rsidRPr="00DB3D25">
        <w:rPr>
          <w:color w:val="000000" w:themeColor="text1"/>
        </w:rPr>
        <w:t xml:space="preserve">2024. aastal </w:t>
      </w:r>
      <w:r>
        <w:rPr>
          <w:color w:val="000000" w:themeColor="text1"/>
        </w:rPr>
        <w:t>üks</w:t>
      </w:r>
      <w:r w:rsidRPr="00DB3D25">
        <w:rPr>
          <w:color w:val="000000" w:themeColor="text1"/>
        </w:rPr>
        <w:t xml:space="preserve"> uus õhusaasteluba, mis reguleerib 1</w:t>
      </w:r>
      <w:r w:rsidRPr="005D7858">
        <w:t>–</w:t>
      </w:r>
      <w:r w:rsidRPr="00DB3D25">
        <w:rPr>
          <w:color w:val="000000" w:themeColor="text1"/>
        </w:rPr>
        <w:t xml:space="preserve">5 </w:t>
      </w:r>
      <w:proofErr w:type="spellStart"/>
      <w:r w:rsidRPr="00DB3D25">
        <w:rPr>
          <w:color w:val="000000" w:themeColor="text1"/>
        </w:rPr>
        <w:t>MW</w:t>
      </w:r>
      <w:r w:rsidRPr="00DB3D25">
        <w:rPr>
          <w:color w:val="000000" w:themeColor="text1"/>
          <w:vertAlign w:val="subscript"/>
        </w:rPr>
        <w:t>th</w:t>
      </w:r>
      <w:proofErr w:type="spellEnd"/>
      <w:r w:rsidRPr="00DB3D25">
        <w:rPr>
          <w:color w:val="000000" w:themeColor="text1"/>
        </w:rPr>
        <w:t xml:space="preserve"> põletusseadmeid (riigieelarvesse laekus riigilõivu kokku 520 eurot), lisaks muudeti 12</w:t>
      </w:r>
      <w:r w:rsidR="00004FF2">
        <w:rPr>
          <w:color w:val="000000" w:themeColor="text1"/>
        </w:rPr>
        <w:t> </w:t>
      </w:r>
      <w:r w:rsidRPr="00DB3D25">
        <w:rPr>
          <w:color w:val="000000" w:themeColor="text1"/>
        </w:rPr>
        <w:t xml:space="preserve">õhusaasteluba, mille eest tasuti riigilõivu kokku 1300 eurot (5 loa muutmise eest riigilõiv 260 eurot, 7 luba muudeti riigilõivuta). </w:t>
      </w:r>
      <w:bookmarkEnd w:id="103"/>
      <w:r w:rsidRPr="00DB3D25">
        <w:rPr>
          <w:color w:val="000000" w:themeColor="text1"/>
        </w:rPr>
        <w:t>Kuna 2024</w:t>
      </w:r>
      <w:r>
        <w:rPr>
          <w:color w:val="000000" w:themeColor="text1"/>
        </w:rPr>
        <w:t>.</w:t>
      </w:r>
      <w:r w:rsidRPr="00DB3D25">
        <w:rPr>
          <w:color w:val="000000" w:themeColor="text1"/>
        </w:rPr>
        <w:t xml:space="preserve"> </w:t>
      </w:r>
      <w:bookmarkStart w:id="104" w:name="_Hlk200377203"/>
      <w:r w:rsidRPr="00DB3D25">
        <w:rPr>
          <w:color w:val="000000" w:themeColor="text1"/>
        </w:rPr>
        <w:t>aasta alguses jõustusid uued riigilõivumäärad, siis menetleti 2024</w:t>
      </w:r>
      <w:r>
        <w:rPr>
          <w:color w:val="000000" w:themeColor="text1"/>
        </w:rPr>
        <w:t>.</w:t>
      </w:r>
      <w:r w:rsidRPr="00DB3D25">
        <w:rPr>
          <w:color w:val="000000" w:themeColor="text1"/>
        </w:rPr>
        <w:t xml:space="preserve"> aastal lõpuni vanad taotlused vanade riigilõivumäärade alusel </w:t>
      </w:r>
      <w:bookmarkEnd w:id="104"/>
      <w:r w:rsidRPr="00DB3D25">
        <w:rPr>
          <w:color w:val="000000" w:themeColor="text1"/>
        </w:rPr>
        <w:t xml:space="preserve">või seaduses ette nähtud juhtudel ka ilma riigilõivuta, mistõttu ei kajastu 2024. aasta andmetes uute riigilõivumäärade summadest tulenevat mõju. </w:t>
      </w:r>
      <w:r>
        <w:rPr>
          <w:color w:val="000000" w:themeColor="text1"/>
        </w:rPr>
        <w:t>Seadusemuudatuse kohaselt</w:t>
      </w:r>
      <w:r w:rsidRPr="00DB3D25">
        <w:rPr>
          <w:color w:val="000000" w:themeColor="text1"/>
        </w:rPr>
        <w:t xml:space="preserve"> laekub registreeringu menetlemisel riigieelarvesse 500 eurot, st </w:t>
      </w:r>
      <w:r w:rsidR="00253B9A">
        <w:rPr>
          <w:color w:val="000000" w:themeColor="text1"/>
        </w:rPr>
        <w:t>75</w:t>
      </w:r>
      <w:r w:rsidRPr="00DB3D25">
        <w:rPr>
          <w:color w:val="000000" w:themeColor="text1"/>
        </w:rPr>
        <w:t>% vähem</w:t>
      </w:r>
      <w:r>
        <w:rPr>
          <w:color w:val="000000" w:themeColor="text1"/>
        </w:rPr>
        <w:t>, kui on keskkonnaloa kehtiv riigilõiv</w:t>
      </w:r>
      <w:r w:rsidRPr="00DB3D25">
        <w:rPr>
          <w:color w:val="000000" w:themeColor="text1"/>
        </w:rPr>
        <w:t>. Kuna 2024. aastal taotleti üks ja 2023. aastal viis uut õhusaasteluba 1</w:t>
      </w:r>
      <w:r w:rsidRPr="005D7858">
        <w:t>–</w:t>
      </w:r>
      <w:r w:rsidRPr="00DB3D25">
        <w:rPr>
          <w:color w:val="000000" w:themeColor="text1"/>
        </w:rPr>
        <w:t xml:space="preserve">5 </w:t>
      </w:r>
      <w:proofErr w:type="spellStart"/>
      <w:r w:rsidRPr="00DB3D25">
        <w:rPr>
          <w:color w:val="000000" w:themeColor="text1"/>
        </w:rPr>
        <w:t>MW</w:t>
      </w:r>
      <w:r w:rsidRPr="00DB3D25">
        <w:rPr>
          <w:color w:val="000000" w:themeColor="text1"/>
          <w:vertAlign w:val="subscript"/>
        </w:rPr>
        <w:t>th</w:t>
      </w:r>
      <w:proofErr w:type="spellEnd"/>
      <w:r w:rsidRPr="00DB3D25">
        <w:rPr>
          <w:color w:val="000000" w:themeColor="text1"/>
        </w:rPr>
        <w:t xml:space="preserve"> käitisele, siis massilisi uute 1</w:t>
      </w:r>
      <w:r w:rsidRPr="005D7858">
        <w:t>–</w:t>
      </w:r>
      <w:r w:rsidRPr="00DB3D25">
        <w:rPr>
          <w:color w:val="000000" w:themeColor="text1"/>
        </w:rPr>
        <w:t xml:space="preserve">5 </w:t>
      </w:r>
      <w:proofErr w:type="spellStart"/>
      <w:r w:rsidRPr="00DB3D25">
        <w:rPr>
          <w:color w:val="000000" w:themeColor="text1"/>
        </w:rPr>
        <w:t>MW</w:t>
      </w:r>
      <w:r w:rsidRPr="00DB3D25">
        <w:rPr>
          <w:color w:val="000000" w:themeColor="text1"/>
          <w:vertAlign w:val="subscript"/>
        </w:rPr>
        <w:t>th</w:t>
      </w:r>
      <w:proofErr w:type="spellEnd"/>
      <w:r w:rsidRPr="00DB3D25">
        <w:rPr>
          <w:color w:val="000000" w:themeColor="text1"/>
          <w:vertAlign w:val="subscript"/>
        </w:rPr>
        <w:t xml:space="preserve"> </w:t>
      </w:r>
      <w:r w:rsidRPr="00DB3D25">
        <w:rPr>
          <w:color w:val="000000" w:themeColor="text1"/>
        </w:rPr>
        <w:t>soojussisendile vastava nimisoojusvõimsusega põletusseadmete lisandumist ja registreeringute taotlemist ette pole näha. Registreeringutele üle minnes väheneb aastas umbes 5 loa muutmise ülevaatamise eest saamata jäänud riigilõiv (võttes aluseks 2024</w:t>
      </w:r>
      <w:r w:rsidR="008C4A7A">
        <w:rPr>
          <w:color w:val="000000" w:themeColor="text1"/>
        </w:rPr>
        <w:t>.</w:t>
      </w:r>
      <w:r w:rsidRPr="00DB3D25">
        <w:rPr>
          <w:color w:val="000000" w:themeColor="text1"/>
        </w:rPr>
        <w:t xml:space="preserve"> aasta andmed), kokku uue riigilõivumääraga </w:t>
      </w:r>
      <w:r w:rsidRPr="00DB3D25">
        <w:rPr>
          <w:color w:val="000000" w:themeColor="text1"/>
        </w:rPr>
        <w:lastRenderedPageBreak/>
        <w:t>arvestamisel (</w:t>
      </w:r>
      <w:r>
        <w:rPr>
          <w:color w:val="000000" w:themeColor="text1"/>
        </w:rPr>
        <w:t>RLS</w:t>
      </w:r>
      <w:r w:rsidR="008C4A7A">
        <w:rPr>
          <w:color w:val="000000" w:themeColor="text1"/>
        </w:rPr>
        <w:t>-</w:t>
      </w:r>
      <w:r>
        <w:rPr>
          <w:color w:val="000000" w:themeColor="text1"/>
        </w:rPr>
        <w:t>i</w:t>
      </w:r>
      <w:r w:rsidRPr="00DB3D25">
        <w:rPr>
          <w:color w:val="000000" w:themeColor="text1"/>
        </w:rPr>
        <w:t xml:space="preserve"> § 136</w:t>
      </w:r>
      <w:r w:rsidRPr="00DB3D25">
        <w:rPr>
          <w:color w:val="000000" w:themeColor="text1"/>
          <w:vertAlign w:val="superscript"/>
        </w:rPr>
        <w:t>2</w:t>
      </w:r>
      <w:r w:rsidRPr="00DB3D25">
        <w:rPr>
          <w:color w:val="000000" w:themeColor="text1"/>
        </w:rPr>
        <w:t xml:space="preserve"> lg 1</w:t>
      </w:r>
      <w:r w:rsidRPr="00DB3D25">
        <w:rPr>
          <w:color w:val="000000" w:themeColor="text1"/>
          <w:vertAlign w:val="superscript"/>
        </w:rPr>
        <w:t>1</w:t>
      </w:r>
      <w:r w:rsidRPr="00DB3D25">
        <w:rPr>
          <w:color w:val="000000" w:themeColor="text1"/>
        </w:rPr>
        <w:t xml:space="preserve"> väheolulise mõjuga käitiste muutmine avatud menetluseta, riigilõivumäär 660 eurot) umbes 3300 eurot. </w:t>
      </w:r>
      <w:r w:rsidR="003C710F">
        <w:rPr>
          <w:color w:val="000000" w:themeColor="text1"/>
        </w:rPr>
        <w:t>Võttes arvesse 2024. aasta andmed</w:t>
      </w:r>
      <w:r w:rsidR="0062094E">
        <w:rPr>
          <w:color w:val="000000" w:themeColor="text1"/>
        </w:rPr>
        <w:t xml:space="preserve"> ja </w:t>
      </w:r>
      <w:r w:rsidR="003C710F">
        <w:rPr>
          <w:color w:val="000000" w:themeColor="text1"/>
        </w:rPr>
        <w:t>lubade menetlemisest ära jäänud tulu (1990+3300 eurot) vähen</w:t>
      </w:r>
      <w:r w:rsidR="0062094E">
        <w:rPr>
          <w:color w:val="000000" w:themeColor="text1"/>
        </w:rPr>
        <w:t>eb</w:t>
      </w:r>
      <w:r w:rsidR="003C710F">
        <w:rPr>
          <w:color w:val="000000" w:themeColor="text1"/>
        </w:rPr>
        <w:t xml:space="preserve"> aastas riigieelarvesse laekuv riigilõiv kokku </w:t>
      </w:r>
      <w:r w:rsidR="0062094E">
        <w:rPr>
          <w:color w:val="000000" w:themeColor="text1"/>
        </w:rPr>
        <w:t>5290</w:t>
      </w:r>
      <w:r w:rsidR="003C710F">
        <w:rPr>
          <w:color w:val="000000" w:themeColor="text1"/>
        </w:rPr>
        <w:t xml:space="preserve"> eurot.</w:t>
      </w:r>
    </w:p>
    <w:p w14:paraId="75D50044" w14:textId="72AB600D" w:rsidR="00E460B9" w:rsidRDefault="00E460B9" w:rsidP="003C710F">
      <w:pPr>
        <w:autoSpaceDE w:val="0"/>
        <w:autoSpaceDN w:val="0"/>
        <w:adjustRightInd w:val="0"/>
        <w:jc w:val="both"/>
        <w:rPr>
          <w:color w:val="000000" w:themeColor="text1"/>
          <w:lang w:eastAsia="et-EE"/>
        </w:rPr>
      </w:pPr>
    </w:p>
    <w:p w14:paraId="2B146B4D" w14:textId="321E36A0" w:rsidR="000863A2" w:rsidRDefault="00886308" w:rsidP="00E460B9">
      <w:pPr>
        <w:jc w:val="both"/>
        <w:rPr>
          <w:color w:val="000000" w:themeColor="text1"/>
          <w:lang w:eastAsia="et-EE"/>
        </w:rPr>
      </w:pPr>
      <w:proofErr w:type="spellStart"/>
      <w:r>
        <w:rPr>
          <w:color w:val="000000" w:themeColor="text1"/>
          <w:lang w:eastAsia="et-EE"/>
        </w:rPr>
        <w:t>KeTS-is</w:t>
      </w:r>
      <w:proofErr w:type="spellEnd"/>
      <w:r>
        <w:rPr>
          <w:color w:val="000000" w:themeColor="text1"/>
          <w:lang w:eastAsia="et-EE"/>
        </w:rPr>
        <w:t xml:space="preserve"> tehtavad muudatused keskkonnatasude suurustes ja riigieelarvesse laekumistes muudatusi kaasa ei too. </w:t>
      </w:r>
      <w:r w:rsidR="000863A2">
        <w:rPr>
          <w:color w:val="000000" w:themeColor="text1"/>
          <w:lang w:eastAsia="et-EE"/>
        </w:rPr>
        <w:t xml:space="preserve">Võttes arvesse </w:t>
      </w:r>
      <w:r w:rsidR="000863A2" w:rsidRPr="00421DB1">
        <w:rPr>
          <w:rStyle w:val="normaltextrun"/>
          <w:rFonts w:eastAsiaTheme="majorEastAsia"/>
          <w:color w:val="000000" w:themeColor="text1"/>
          <w:shd w:val="clear" w:color="auto" w:fill="FFFFFF"/>
        </w:rPr>
        <w:t>keskkonnaministri 19.12.2017. a määrus</w:t>
      </w:r>
      <w:r w:rsidR="000863A2">
        <w:rPr>
          <w:rStyle w:val="normaltextrun"/>
          <w:rFonts w:eastAsiaTheme="majorEastAsia"/>
          <w:color w:val="000000" w:themeColor="text1"/>
          <w:shd w:val="clear" w:color="auto" w:fill="FFFFFF"/>
        </w:rPr>
        <w:t>e</w:t>
      </w:r>
      <w:r w:rsidR="000863A2" w:rsidRPr="00421DB1">
        <w:rPr>
          <w:rStyle w:val="normaltextrun"/>
          <w:rFonts w:eastAsiaTheme="majorEastAsia"/>
          <w:color w:val="000000" w:themeColor="text1"/>
          <w:shd w:val="clear" w:color="auto" w:fill="FFFFFF"/>
        </w:rPr>
        <w:t xml:space="preserve"> nr 60 „Tegevuse künnisvõimsused, millest alates on vajalik paikse heiteallika käitaja registreering, registreeringu taotluse ja tõendi andmekoosseis</w:t>
      </w:r>
      <w:r w:rsidR="008C4A7A">
        <w:rPr>
          <w:rStyle w:val="normaltextrun"/>
          <w:rFonts w:eastAsiaTheme="majorEastAsia"/>
          <w:color w:val="000000" w:themeColor="text1"/>
          <w:shd w:val="clear" w:color="auto" w:fill="FFFFFF"/>
        </w:rPr>
        <w:t>“</w:t>
      </w:r>
      <w:r w:rsidR="000863A2">
        <w:rPr>
          <w:rStyle w:val="normaltextrun"/>
          <w:rFonts w:eastAsiaTheme="majorEastAsia"/>
          <w:color w:val="000000" w:themeColor="text1"/>
          <w:shd w:val="clear" w:color="auto" w:fill="FFFFFF"/>
        </w:rPr>
        <w:t xml:space="preserve"> kavandis tehtavaid muudatusi, sätestatakse </w:t>
      </w:r>
      <w:r w:rsidR="0003558F">
        <w:rPr>
          <w:rStyle w:val="normaltextrun"/>
          <w:rFonts w:eastAsiaTheme="majorEastAsia"/>
          <w:color w:val="000000" w:themeColor="text1"/>
          <w:shd w:val="clear" w:color="auto" w:fill="FFFFFF"/>
        </w:rPr>
        <w:br/>
      </w:r>
      <w:r w:rsidR="000863A2">
        <w:rPr>
          <w:rStyle w:val="normaltextrun"/>
          <w:rFonts w:eastAsiaTheme="majorEastAsia"/>
          <w:color w:val="000000" w:themeColor="text1"/>
          <w:shd w:val="clear" w:color="auto" w:fill="FFFFFF"/>
        </w:rPr>
        <w:t>1</w:t>
      </w:r>
      <w:r w:rsidR="001D0F55">
        <w:rPr>
          <w:rStyle w:val="normaltextrun"/>
          <w:rFonts w:eastAsiaTheme="majorEastAsia"/>
          <w:color w:val="000000" w:themeColor="text1"/>
          <w:shd w:val="clear" w:color="auto" w:fill="FFFFFF"/>
        </w:rPr>
        <w:t>–</w:t>
      </w:r>
      <w:r w:rsidR="000863A2">
        <w:rPr>
          <w:rStyle w:val="normaltextrun"/>
          <w:rFonts w:eastAsiaTheme="majorEastAsia"/>
          <w:color w:val="000000" w:themeColor="text1"/>
          <w:shd w:val="clear" w:color="auto" w:fill="FFFFFF"/>
        </w:rPr>
        <w:t xml:space="preserve">5 </w:t>
      </w:r>
      <w:proofErr w:type="spellStart"/>
      <w:r w:rsidR="000863A2">
        <w:rPr>
          <w:rStyle w:val="normaltextrun"/>
          <w:rFonts w:eastAsiaTheme="majorEastAsia"/>
          <w:color w:val="000000" w:themeColor="text1"/>
          <w:shd w:val="clear" w:color="auto" w:fill="FFFFFF"/>
        </w:rPr>
        <w:t>MW</w:t>
      </w:r>
      <w:r w:rsidR="000863A2" w:rsidRPr="008D3F82">
        <w:rPr>
          <w:rStyle w:val="normaltextrun"/>
          <w:rFonts w:eastAsiaTheme="majorEastAsia"/>
          <w:color w:val="000000" w:themeColor="text1"/>
          <w:shd w:val="clear" w:color="auto" w:fill="FFFFFF"/>
          <w:vertAlign w:val="subscript"/>
        </w:rPr>
        <w:t>th</w:t>
      </w:r>
      <w:proofErr w:type="spellEnd"/>
      <w:r w:rsidR="000863A2">
        <w:rPr>
          <w:rStyle w:val="normaltextrun"/>
          <w:rFonts w:eastAsiaTheme="majorEastAsia"/>
          <w:color w:val="000000" w:themeColor="text1"/>
          <w:shd w:val="clear" w:color="auto" w:fill="FFFFFF"/>
        </w:rPr>
        <w:t xml:space="preserve"> põletusseadmetele registreerimiskohustus. 21.07.2025 seisuga oli keskkonnaotsuste infosüsteemis 449 keskkonnaluba ja keskkonnakompleksluba, millel on kajastatud 1</w:t>
      </w:r>
      <w:r w:rsidR="001D0F55">
        <w:rPr>
          <w:rStyle w:val="normaltextrun"/>
          <w:rFonts w:eastAsiaTheme="majorEastAsia"/>
          <w:color w:val="000000" w:themeColor="text1"/>
          <w:shd w:val="clear" w:color="auto" w:fill="FFFFFF"/>
        </w:rPr>
        <w:t>–</w:t>
      </w:r>
      <w:r w:rsidR="000863A2">
        <w:rPr>
          <w:rStyle w:val="normaltextrun"/>
          <w:rFonts w:eastAsiaTheme="majorEastAsia"/>
          <w:color w:val="000000" w:themeColor="text1"/>
          <w:shd w:val="clear" w:color="auto" w:fill="FFFFFF"/>
        </w:rPr>
        <w:t xml:space="preserve">5 </w:t>
      </w:r>
      <w:proofErr w:type="spellStart"/>
      <w:r w:rsidR="000863A2">
        <w:rPr>
          <w:rStyle w:val="normaltextrun"/>
          <w:rFonts w:eastAsiaTheme="majorEastAsia"/>
          <w:color w:val="000000" w:themeColor="text1"/>
          <w:shd w:val="clear" w:color="auto" w:fill="FFFFFF"/>
        </w:rPr>
        <w:t>MW</w:t>
      </w:r>
      <w:r w:rsidR="000863A2" w:rsidRPr="000863A2">
        <w:rPr>
          <w:rStyle w:val="normaltextrun"/>
          <w:rFonts w:eastAsiaTheme="majorEastAsia"/>
          <w:color w:val="000000" w:themeColor="text1"/>
          <w:shd w:val="clear" w:color="auto" w:fill="FFFFFF"/>
          <w:vertAlign w:val="subscript"/>
        </w:rPr>
        <w:t>th</w:t>
      </w:r>
      <w:proofErr w:type="spellEnd"/>
      <w:r w:rsidR="000863A2">
        <w:rPr>
          <w:rStyle w:val="normaltextrun"/>
          <w:rFonts w:eastAsiaTheme="majorEastAsia"/>
          <w:color w:val="000000" w:themeColor="text1"/>
          <w:shd w:val="clear" w:color="auto" w:fill="FFFFFF"/>
        </w:rPr>
        <w:t xml:space="preserve"> nimisoojusvõimsusega </w:t>
      </w:r>
      <w:r w:rsidR="008D3F82">
        <w:rPr>
          <w:rStyle w:val="normaltextrun"/>
          <w:rFonts w:eastAsiaTheme="majorEastAsia"/>
          <w:color w:val="000000" w:themeColor="text1"/>
          <w:shd w:val="clear" w:color="auto" w:fill="FFFFFF"/>
        </w:rPr>
        <w:t>põletus</w:t>
      </w:r>
      <w:r w:rsidR="000863A2">
        <w:rPr>
          <w:rStyle w:val="normaltextrun"/>
          <w:rFonts w:eastAsiaTheme="majorEastAsia"/>
          <w:color w:val="000000" w:themeColor="text1"/>
          <w:shd w:val="clear" w:color="auto" w:fill="FFFFFF"/>
        </w:rPr>
        <w:t xml:space="preserve">seadmeid. </w:t>
      </w:r>
      <w:r w:rsidR="008D3F82">
        <w:rPr>
          <w:rStyle w:val="normaltextrun"/>
          <w:rFonts w:eastAsiaTheme="majorEastAsia"/>
          <w:color w:val="000000" w:themeColor="text1"/>
          <w:shd w:val="clear" w:color="auto" w:fill="FFFFFF"/>
        </w:rPr>
        <w:t>Kui arvestada maha load, mi</w:t>
      </w:r>
      <w:r w:rsidR="00032CCB">
        <w:rPr>
          <w:rStyle w:val="normaltextrun"/>
          <w:rFonts w:eastAsiaTheme="majorEastAsia"/>
          <w:color w:val="000000" w:themeColor="text1"/>
          <w:shd w:val="clear" w:color="auto" w:fill="FFFFFF"/>
        </w:rPr>
        <w:t>lle omamise kohustus</w:t>
      </w:r>
      <w:r w:rsidR="00D45129">
        <w:rPr>
          <w:rStyle w:val="normaltextrun"/>
          <w:rFonts w:eastAsiaTheme="majorEastAsia"/>
          <w:color w:val="000000" w:themeColor="text1"/>
          <w:shd w:val="clear" w:color="auto" w:fill="FFFFFF"/>
        </w:rPr>
        <w:t xml:space="preserve"> </w:t>
      </w:r>
      <w:r w:rsidR="008C4A7A">
        <w:rPr>
          <w:rStyle w:val="normaltextrun"/>
          <w:rFonts w:eastAsiaTheme="majorEastAsia"/>
          <w:color w:val="000000" w:themeColor="text1"/>
          <w:shd w:val="clear" w:color="auto" w:fill="FFFFFF"/>
        </w:rPr>
        <w:t xml:space="preserve">säilib </w:t>
      </w:r>
      <w:r w:rsidR="00D45129">
        <w:rPr>
          <w:rStyle w:val="normaltextrun"/>
          <w:rFonts w:eastAsiaTheme="majorEastAsia"/>
          <w:color w:val="000000" w:themeColor="text1"/>
          <w:shd w:val="clear" w:color="auto" w:fill="FFFFFF"/>
        </w:rPr>
        <w:t>(</w:t>
      </w:r>
      <w:r w:rsidR="00032CCB">
        <w:rPr>
          <w:rStyle w:val="normaltextrun"/>
          <w:rFonts w:eastAsiaTheme="majorEastAsia"/>
          <w:color w:val="000000" w:themeColor="text1"/>
          <w:shd w:val="clear" w:color="auto" w:fill="FFFFFF"/>
        </w:rPr>
        <w:t>näiteks</w:t>
      </w:r>
      <w:r w:rsidR="008D3F82">
        <w:rPr>
          <w:rStyle w:val="normaltextrun"/>
          <w:rFonts w:eastAsiaTheme="majorEastAsia"/>
          <w:color w:val="000000" w:themeColor="text1"/>
          <w:shd w:val="clear" w:color="auto" w:fill="FFFFFF"/>
        </w:rPr>
        <w:t xml:space="preserve"> reguleerivad lisaks ka muid tegevusi ja </w:t>
      </w:r>
      <w:r w:rsidR="00F85384">
        <w:rPr>
          <w:rStyle w:val="normaltextrun"/>
          <w:rFonts w:eastAsiaTheme="majorEastAsia"/>
          <w:color w:val="000000" w:themeColor="text1"/>
          <w:shd w:val="clear" w:color="auto" w:fill="FFFFFF"/>
        </w:rPr>
        <w:t xml:space="preserve">kõik </w:t>
      </w:r>
      <w:r w:rsidR="008D3F82">
        <w:rPr>
          <w:rStyle w:val="normaltextrun"/>
          <w:rFonts w:eastAsiaTheme="majorEastAsia"/>
          <w:color w:val="000000" w:themeColor="text1"/>
          <w:shd w:val="clear" w:color="auto" w:fill="FFFFFF"/>
        </w:rPr>
        <w:t>keskkonnakompleksload</w:t>
      </w:r>
      <w:r w:rsidR="00D45129">
        <w:rPr>
          <w:rStyle w:val="normaltextrun"/>
          <w:rFonts w:eastAsiaTheme="majorEastAsia"/>
          <w:color w:val="000000" w:themeColor="text1"/>
          <w:shd w:val="clear" w:color="auto" w:fill="FFFFFF"/>
        </w:rPr>
        <w:t>)</w:t>
      </w:r>
      <w:r w:rsidR="008D3F82">
        <w:rPr>
          <w:rStyle w:val="normaltextrun"/>
          <w:rFonts w:eastAsiaTheme="majorEastAsia"/>
          <w:color w:val="000000" w:themeColor="text1"/>
          <w:shd w:val="clear" w:color="auto" w:fill="FFFFFF"/>
        </w:rPr>
        <w:t>, siis on võimalik</w:t>
      </w:r>
      <w:r w:rsidR="000863A2">
        <w:rPr>
          <w:rStyle w:val="normaltextrun"/>
          <w:rFonts w:eastAsiaTheme="majorEastAsia"/>
          <w:color w:val="000000" w:themeColor="text1"/>
          <w:shd w:val="clear" w:color="auto" w:fill="FFFFFF"/>
        </w:rPr>
        <w:t xml:space="preserve"> 246 keskkonnaluba viia lihtsama menetlusega registreeringutele. 2024. aastal </w:t>
      </w:r>
      <w:r w:rsidR="008D3F82">
        <w:rPr>
          <w:rStyle w:val="normaltextrun"/>
          <w:rFonts w:eastAsiaTheme="majorEastAsia"/>
          <w:color w:val="000000" w:themeColor="text1"/>
          <w:shd w:val="clear" w:color="auto" w:fill="FFFFFF"/>
        </w:rPr>
        <w:t xml:space="preserve">maksid need keskkonnaload keskkonnatasu </w:t>
      </w:r>
      <w:r w:rsidR="000863A2">
        <w:rPr>
          <w:rStyle w:val="normaltextrun"/>
          <w:rFonts w:eastAsiaTheme="majorEastAsia"/>
          <w:color w:val="000000" w:themeColor="text1"/>
          <w:shd w:val="clear" w:color="auto" w:fill="FFFFFF"/>
        </w:rPr>
        <w:t>kokku 523 300 eurot, mis moodustas 7,6%</w:t>
      </w:r>
      <w:r w:rsidR="008D3F82">
        <w:rPr>
          <w:rStyle w:val="normaltextrun"/>
          <w:rFonts w:eastAsiaTheme="majorEastAsia"/>
          <w:color w:val="000000" w:themeColor="text1"/>
          <w:shd w:val="clear" w:color="auto" w:fill="FFFFFF"/>
        </w:rPr>
        <w:t xml:space="preserve"> kogu välisõhu saastetasudest. </w:t>
      </w:r>
      <w:r w:rsidR="008D3F82">
        <w:rPr>
          <w:color w:val="000000" w:themeColor="text1"/>
          <w:lang w:eastAsia="et-EE"/>
        </w:rPr>
        <w:t xml:space="preserve">Kuna seaduse eesmärk on tuua väiksema keskkonnamõjuga käitiste tegevus keskkonnaloalt registreeringule, millele sätestatakse keskkonnatasu deklareerimise kohustus üks kord aastas, siis keskkonnatasude seaduse muudatused </w:t>
      </w:r>
      <w:r w:rsidR="008C4A7A">
        <w:rPr>
          <w:color w:val="000000" w:themeColor="text1"/>
          <w:lang w:eastAsia="et-EE"/>
        </w:rPr>
        <w:t xml:space="preserve">laekumisi </w:t>
      </w:r>
      <w:r w:rsidR="008D3F82">
        <w:rPr>
          <w:color w:val="000000" w:themeColor="text1"/>
          <w:lang w:eastAsia="et-EE"/>
        </w:rPr>
        <w:t>riigieelarvesse ei m</w:t>
      </w:r>
      <w:r w:rsidR="008C4A7A">
        <w:rPr>
          <w:color w:val="000000" w:themeColor="text1"/>
          <w:lang w:eastAsia="et-EE"/>
        </w:rPr>
        <w:t>uuda</w:t>
      </w:r>
      <w:r w:rsidR="008D3F82">
        <w:rPr>
          <w:color w:val="000000" w:themeColor="text1"/>
          <w:lang w:eastAsia="et-EE"/>
        </w:rPr>
        <w:t>.</w:t>
      </w:r>
    </w:p>
    <w:p w14:paraId="443D72C5" w14:textId="77777777" w:rsidR="00032CCB" w:rsidRDefault="00032CCB" w:rsidP="00E460B9">
      <w:pPr>
        <w:jc w:val="both"/>
        <w:rPr>
          <w:rStyle w:val="normaltextrun"/>
          <w:rFonts w:eastAsiaTheme="majorEastAsia"/>
          <w:color w:val="000000" w:themeColor="text1"/>
          <w:shd w:val="clear" w:color="auto" w:fill="FFFFFF"/>
        </w:rPr>
      </w:pPr>
    </w:p>
    <w:p w14:paraId="78C4F7F0" w14:textId="33726D8E" w:rsidR="00032CCB" w:rsidRPr="00400640" w:rsidRDefault="00032CCB" w:rsidP="00032CCB">
      <w:pPr>
        <w:jc w:val="both"/>
      </w:pPr>
      <w:r>
        <w:rPr>
          <w:color w:val="000000" w:themeColor="text1"/>
          <w:lang w:eastAsia="et-EE"/>
        </w:rPr>
        <w:t xml:space="preserve">Kõige enam on muudatustest mõjutatud Keskkonnaamet, kes menetleb keskkonnakaitselube ja kelle </w:t>
      </w:r>
      <w:r>
        <w:t>töökoormus keskkonnaloalt registreeringule üle minnes ajutiselt hüppeliselt suureneb</w:t>
      </w:r>
      <w:r w:rsidR="008C4A7A">
        <w:t>, edaspidi</w:t>
      </w:r>
      <w:r>
        <w:t xml:space="preserve"> aga muudatustega seotud ülesannete arvelt väheneb.</w:t>
      </w:r>
      <w:r w:rsidRPr="00032CCB">
        <w:t xml:space="preserve"> </w:t>
      </w:r>
      <w:r w:rsidR="00B67E34" w:rsidRPr="00DD39D0">
        <w:rPr>
          <w:rFonts w:eastAsiaTheme="majorEastAsia"/>
        </w:rPr>
        <w:t xml:space="preserve">246 käitise korral asendub </w:t>
      </w:r>
      <w:r w:rsidR="00B67E34" w:rsidRPr="00DD39D0">
        <w:rPr>
          <w:rStyle w:val="normaltextrun"/>
        </w:rPr>
        <w:t xml:space="preserve">90-päevane menetlusaeg 30-päevase menetlusajaga, mis </w:t>
      </w:r>
      <w:r w:rsidR="00B67E34">
        <w:rPr>
          <w:rStyle w:val="normaltextrun"/>
        </w:rPr>
        <w:t>vähendab</w:t>
      </w:r>
      <w:r w:rsidR="00B67E34" w:rsidRPr="00DD39D0">
        <w:rPr>
          <w:rStyle w:val="normaltextrun"/>
        </w:rPr>
        <w:t xml:space="preserve"> </w:t>
      </w:r>
      <w:r w:rsidR="00B67E34">
        <w:rPr>
          <w:rStyle w:val="normaltextrun"/>
        </w:rPr>
        <w:t xml:space="preserve">nende lubadega seotud </w:t>
      </w:r>
      <w:r w:rsidR="00B67E34" w:rsidRPr="00DD39D0">
        <w:rPr>
          <w:rStyle w:val="normaltextrun"/>
        </w:rPr>
        <w:t>menetlusaeg</w:t>
      </w:r>
      <w:r w:rsidR="00B67E34">
        <w:rPr>
          <w:rStyle w:val="normaltextrun"/>
        </w:rPr>
        <w:t>a</w:t>
      </w:r>
      <w:r w:rsidR="00B67E34" w:rsidRPr="00DD39D0">
        <w:rPr>
          <w:rStyle w:val="normaltextrun"/>
        </w:rPr>
        <w:t xml:space="preserve"> </w:t>
      </w:r>
      <w:r w:rsidR="00B67E34">
        <w:rPr>
          <w:rStyle w:val="normaltextrun"/>
        </w:rPr>
        <w:t xml:space="preserve">umbes </w:t>
      </w:r>
      <w:r w:rsidR="00B67E34" w:rsidRPr="00DD39D0">
        <w:rPr>
          <w:rStyle w:val="normaltextrun"/>
        </w:rPr>
        <w:t>65%</w:t>
      </w:r>
      <w:r w:rsidR="00B67E34">
        <w:rPr>
          <w:rStyle w:val="normaltextrun"/>
        </w:rPr>
        <w:t>. See võ</w:t>
      </w:r>
      <w:r w:rsidR="00B67E34" w:rsidRPr="00DD39D0">
        <w:rPr>
          <w:rStyle w:val="normaltextrun"/>
        </w:rPr>
        <w:t>imalda</w:t>
      </w:r>
      <w:r w:rsidR="00B67E34">
        <w:rPr>
          <w:rStyle w:val="normaltextrun"/>
        </w:rPr>
        <w:t>b</w:t>
      </w:r>
      <w:r w:rsidR="00B67E34" w:rsidRPr="00DD39D0">
        <w:rPr>
          <w:rStyle w:val="normaltextrun"/>
        </w:rPr>
        <w:t xml:space="preserve"> suunata oma ressurssi olulisemate ülesannete peale </w:t>
      </w:r>
      <w:r w:rsidR="00B67E34">
        <w:rPr>
          <w:rStyle w:val="normaltextrun"/>
        </w:rPr>
        <w:t>(näiteks</w:t>
      </w:r>
      <w:r w:rsidR="00B67E34" w:rsidRPr="00DD39D0">
        <w:rPr>
          <w:rStyle w:val="normaltextrun"/>
        </w:rPr>
        <w:t xml:space="preserve"> </w:t>
      </w:r>
      <w:r w:rsidR="00B67E34">
        <w:rPr>
          <w:rStyle w:val="normaltextrun"/>
        </w:rPr>
        <w:t xml:space="preserve">203 keskkonnakaitseloa muutmisele enne 2029. aastat ja alates </w:t>
      </w:r>
      <w:r w:rsidR="00B67E34" w:rsidRPr="00DD39D0">
        <w:rPr>
          <w:rStyle w:val="normaltextrun"/>
        </w:rPr>
        <w:t xml:space="preserve">2030. aastast uute </w:t>
      </w:r>
      <w:r w:rsidR="00B67E34">
        <w:rPr>
          <w:rStyle w:val="normaltextrun"/>
        </w:rPr>
        <w:t xml:space="preserve">heite </w:t>
      </w:r>
      <w:r w:rsidR="00B67E34" w:rsidRPr="00DD39D0">
        <w:rPr>
          <w:rStyle w:val="normaltextrun"/>
        </w:rPr>
        <w:t>piirväärtuste täitmiste kontrollimi</w:t>
      </w:r>
      <w:r w:rsidR="00B67E34">
        <w:rPr>
          <w:rStyle w:val="normaltextrun"/>
        </w:rPr>
        <w:t xml:space="preserve">sele). </w:t>
      </w:r>
      <w:r>
        <w:t>Üleminekuperioodil ei eraldata Keskkonnaametile lisar</w:t>
      </w:r>
      <w:r w:rsidR="008C4A7A">
        <w:t>aha</w:t>
      </w:r>
      <w:r>
        <w:t xml:space="preserve"> ja töökoormuse kasv tuleb katta sisemiste ressursside arvelt</w:t>
      </w:r>
      <w:r w:rsidR="00400640">
        <w:t>. See aga tähendab, et</w:t>
      </w:r>
      <w:r>
        <w:t xml:space="preserve"> teiste</w:t>
      </w:r>
      <w:r w:rsidR="00360767">
        <w:t>,</w:t>
      </w:r>
      <w:r>
        <w:t xml:space="preserve"> vähemprioriteetsete ülesannete täitmine võib üleminekuperioodil võtta kauem aega ning seetõttu on vaja otsida paralleelselt muid töökoormuse vähendamise võimalusi.</w:t>
      </w:r>
      <w:r w:rsidR="00400640" w:rsidRPr="00400640">
        <w:t xml:space="preserve"> </w:t>
      </w:r>
      <w:r w:rsidR="00400640" w:rsidRPr="17A296DF">
        <w:t>Prioriteetsete (olulise mõjuga) tegevuste praegusest parem täitmine on võimalik ainult vähemtähtsate ülesannete arvelt</w:t>
      </w:r>
      <w:r w:rsidR="00400640">
        <w:t>, et</w:t>
      </w:r>
      <w:r w:rsidR="00400640" w:rsidRPr="17A296DF">
        <w:t xml:space="preserve"> </w:t>
      </w:r>
      <w:r w:rsidR="00400640">
        <w:t>suunata oma ressurssi olulisemate ülesannete peale, võimaldades kvaliteetsemalt l</w:t>
      </w:r>
      <w:r w:rsidR="00360767">
        <w:t xml:space="preserve">ube </w:t>
      </w:r>
      <w:r w:rsidR="00400640">
        <w:t>menetl</w:t>
      </w:r>
      <w:r w:rsidR="00360767">
        <w:t>eda</w:t>
      </w:r>
      <w:r w:rsidR="00400640">
        <w:t>. Seetõttu on väiksema keskkonnamõjuga käitistele tingimuste loomine tegevuse registreerimiseks hädavajalik.</w:t>
      </w:r>
    </w:p>
    <w:p w14:paraId="4BF85B07" w14:textId="77777777" w:rsidR="00BB4931" w:rsidRPr="00400640" w:rsidRDefault="00BB4931" w:rsidP="002152D7">
      <w:pPr>
        <w:jc w:val="both"/>
        <w:rPr>
          <w:color w:val="000000" w:themeColor="text1"/>
        </w:rPr>
      </w:pPr>
    </w:p>
    <w:p w14:paraId="56E0BFD6" w14:textId="525A99AF" w:rsidR="00F85384" w:rsidRPr="00400640" w:rsidRDefault="00F85384" w:rsidP="002152D7">
      <w:pPr>
        <w:jc w:val="both"/>
        <w:rPr>
          <w:color w:val="000000" w:themeColor="text1"/>
        </w:rPr>
      </w:pPr>
      <w:r w:rsidRPr="00400640">
        <w:rPr>
          <w:color w:val="000000" w:themeColor="text1"/>
        </w:rPr>
        <w:t xml:space="preserve">Muudatustest on mõjutatud ka väiksema keskkonnamõjuga käitajad, kes peavad esitama keskkonnaloa kehtetuks tunnistamise taotluse ja uue registreeringu taotluse. Taotluse esitamisel on oluline, et käitaja vaatab varasemas tähtajatus keskkonnaloas olevad andmed üle ja ajakohastab </w:t>
      </w:r>
      <w:r w:rsidR="00360767">
        <w:rPr>
          <w:color w:val="000000" w:themeColor="text1"/>
        </w:rPr>
        <w:t xml:space="preserve">need </w:t>
      </w:r>
      <w:r w:rsidRPr="00400640">
        <w:rPr>
          <w:color w:val="000000" w:themeColor="text1"/>
        </w:rPr>
        <w:t>esitatavas registreeringu taotluses. Kuna käitaja ei pea esitama LHK projekti ja hajumisarvutusi, siis taotluse esitami</w:t>
      </w:r>
      <w:r w:rsidR="00360767">
        <w:rPr>
          <w:color w:val="000000" w:themeColor="text1"/>
        </w:rPr>
        <w:t>seks</w:t>
      </w:r>
      <w:r w:rsidRPr="00400640">
        <w:rPr>
          <w:color w:val="000000" w:themeColor="text1"/>
        </w:rPr>
        <w:t xml:space="preserve"> ei </w:t>
      </w:r>
      <w:r w:rsidR="00360767">
        <w:rPr>
          <w:color w:val="000000" w:themeColor="text1"/>
        </w:rPr>
        <w:t xml:space="preserve">ole </w:t>
      </w:r>
      <w:r w:rsidRPr="00400640">
        <w:rPr>
          <w:color w:val="000000" w:themeColor="text1"/>
        </w:rPr>
        <w:t xml:space="preserve">vaja </w:t>
      </w:r>
      <w:r w:rsidR="00360767">
        <w:rPr>
          <w:color w:val="000000" w:themeColor="text1"/>
        </w:rPr>
        <w:t xml:space="preserve">palgata </w:t>
      </w:r>
      <w:r w:rsidRPr="00400640">
        <w:rPr>
          <w:color w:val="000000" w:themeColor="text1"/>
        </w:rPr>
        <w:t>eksper</w:t>
      </w:r>
      <w:r w:rsidR="00360767">
        <w:rPr>
          <w:color w:val="000000" w:themeColor="text1"/>
        </w:rPr>
        <w:t>t</w:t>
      </w:r>
      <w:r w:rsidRPr="00400640">
        <w:rPr>
          <w:color w:val="000000" w:themeColor="text1"/>
        </w:rPr>
        <w:t>i väljas</w:t>
      </w:r>
      <w:r w:rsidR="00D45129">
        <w:rPr>
          <w:color w:val="000000" w:themeColor="text1"/>
        </w:rPr>
        <w:t>t</w:t>
      </w:r>
      <w:r w:rsidRPr="00400640">
        <w:rPr>
          <w:color w:val="000000" w:themeColor="text1"/>
        </w:rPr>
        <w:t xml:space="preserve">poolt ettevõtet. Registreeringu </w:t>
      </w:r>
      <w:r w:rsidR="00400640">
        <w:rPr>
          <w:color w:val="000000" w:themeColor="text1"/>
        </w:rPr>
        <w:t xml:space="preserve">ja loa kehtetuks tunnistamise taotluse </w:t>
      </w:r>
      <w:r w:rsidRPr="00400640">
        <w:rPr>
          <w:color w:val="000000" w:themeColor="text1"/>
        </w:rPr>
        <w:t xml:space="preserve">esitamine on käitajale ühekordne nõue </w:t>
      </w:r>
      <w:r w:rsidR="00360767">
        <w:rPr>
          <w:color w:val="000000" w:themeColor="text1"/>
        </w:rPr>
        <w:t>ega</w:t>
      </w:r>
      <w:r w:rsidRPr="00400640">
        <w:rPr>
          <w:color w:val="000000" w:themeColor="text1"/>
        </w:rPr>
        <w:t xml:space="preserve"> too kaasa pikemaajalist mõju.</w:t>
      </w:r>
      <w:r w:rsidR="007C03E8">
        <w:rPr>
          <w:color w:val="000000" w:themeColor="text1"/>
        </w:rPr>
        <w:t xml:space="preserve"> </w:t>
      </w:r>
      <w:r w:rsidR="00841160">
        <w:rPr>
          <w:color w:val="000000" w:themeColor="text1"/>
        </w:rPr>
        <w:t xml:space="preserve">Küll aga </w:t>
      </w:r>
      <w:r w:rsidR="007C03E8">
        <w:rPr>
          <w:color w:val="000000" w:themeColor="text1"/>
        </w:rPr>
        <w:t xml:space="preserve">on registreeringu muutmine </w:t>
      </w:r>
      <w:r w:rsidR="0088686B">
        <w:rPr>
          <w:color w:val="000000" w:themeColor="text1"/>
        </w:rPr>
        <w:t xml:space="preserve">käitajale </w:t>
      </w:r>
      <w:r w:rsidR="007C03E8">
        <w:rPr>
          <w:color w:val="000000" w:themeColor="text1"/>
        </w:rPr>
        <w:t>lihtsam</w:t>
      </w:r>
      <w:r w:rsidR="0088686B">
        <w:rPr>
          <w:color w:val="000000" w:themeColor="text1"/>
        </w:rPr>
        <w:t>, odavam</w:t>
      </w:r>
      <w:r w:rsidR="007C03E8">
        <w:rPr>
          <w:color w:val="000000" w:themeColor="text1"/>
        </w:rPr>
        <w:t xml:space="preserve"> ja kiirem</w:t>
      </w:r>
      <w:r w:rsidR="0088686B">
        <w:rPr>
          <w:color w:val="000000" w:themeColor="text1"/>
        </w:rPr>
        <w:t>.</w:t>
      </w:r>
    </w:p>
    <w:p w14:paraId="529769E9" w14:textId="23972C86" w:rsidR="00C313E4" w:rsidRPr="002152D7" w:rsidRDefault="00C313E4" w:rsidP="002152D7">
      <w:pPr>
        <w:jc w:val="both"/>
        <w:rPr>
          <w:color w:val="000000" w:themeColor="text1"/>
        </w:rPr>
      </w:pPr>
    </w:p>
    <w:p w14:paraId="621505DC" w14:textId="6BF73266" w:rsidR="00C313E4" w:rsidRPr="00412EF0" w:rsidRDefault="00AD0E72" w:rsidP="00412EF0">
      <w:pPr>
        <w:rPr>
          <w:b/>
          <w:bCs/>
        </w:rPr>
      </w:pPr>
      <w:bookmarkStart w:id="105" w:name="_Toc176346705"/>
      <w:commentRangeStart w:id="106"/>
      <w:r w:rsidRPr="07D417AE">
        <w:rPr>
          <w:b/>
          <w:bCs/>
        </w:rPr>
        <w:t>8. Rakendusaktid</w:t>
      </w:r>
      <w:bookmarkEnd w:id="105"/>
      <w:commentRangeEnd w:id="106"/>
      <w:r>
        <w:commentReference w:id="106"/>
      </w:r>
    </w:p>
    <w:p w14:paraId="3EA6C28C" w14:textId="79940BB7" w:rsidR="00C313E4" w:rsidRPr="00421DB1" w:rsidRDefault="00C313E4" w:rsidP="00421DB1">
      <w:pPr>
        <w:jc w:val="both"/>
        <w:rPr>
          <w:color w:val="000000" w:themeColor="text1"/>
        </w:rPr>
      </w:pPr>
    </w:p>
    <w:p w14:paraId="1E8256B8" w14:textId="0E75D24B" w:rsidR="00C313E4" w:rsidRPr="00421DB1" w:rsidRDefault="00D06A47" w:rsidP="00421DB1">
      <w:pPr>
        <w:ind w:left="-5"/>
        <w:jc w:val="both"/>
        <w:rPr>
          <w:color w:val="000000" w:themeColor="text1"/>
        </w:rPr>
      </w:pPr>
      <w:r w:rsidRPr="07D417AE">
        <w:rPr>
          <w:color w:val="000000" w:themeColor="text1"/>
        </w:rPr>
        <w:t xml:space="preserve">Atmosfääriõhu kaitse </w:t>
      </w:r>
      <w:r w:rsidR="00AD0E72" w:rsidRPr="07D417AE">
        <w:rPr>
          <w:color w:val="000000" w:themeColor="text1"/>
        </w:rPr>
        <w:t>seaduse muutmise</w:t>
      </w:r>
      <w:r w:rsidR="00D4637B" w:rsidRPr="07D417AE">
        <w:rPr>
          <w:color w:val="000000" w:themeColor="text1"/>
        </w:rPr>
        <w:t>st lähtu</w:t>
      </w:r>
      <w:r w:rsidR="00360767" w:rsidRPr="07D417AE">
        <w:rPr>
          <w:color w:val="000000" w:themeColor="text1"/>
        </w:rPr>
        <w:t>des</w:t>
      </w:r>
      <w:r w:rsidR="00D4637B" w:rsidRPr="07D417AE">
        <w:rPr>
          <w:color w:val="000000" w:themeColor="text1"/>
        </w:rPr>
        <w:t xml:space="preserve"> on </w:t>
      </w:r>
      <w:commentRangeStart w:id="107"/>
      <w:commentRangeStart w:id="108"/>
      <w:r w:rsidR="00D4637B" w:rsidRPr="07D417AE">
        <w:rPr>
          <w:color w:val="000000" w:themeColor="text1"/>
        </w:rPr>
        <w:t>vaja muuta</w:t>
      </w:r>
      <w:r w:rsidR="00AD0E72" w:rsidRPr="07D417AE">
        <w:rPr>
          <w:color w:val="000000" w:themeColor="text1"/>
        </w:rPr>
        <w:t xml:space="preserve"> järgmisi rakendusakte:</w:t>
      </w:r>
      <w:commentRangeEnd w:id="107"/>
      <w:r>
        <w:commentReference w:id="107"/>
      </w:r>
      <w:commentRangeEnd w:id="108"/>
      <w:r>
        <w:commentReference w:id="108"/>
      </w:r>
    </w:p>
    <w:p w14:paraId="656EA25A" w14:textId="7E40372A" w:rsidR="007F162D" w:rsidRPr="00421DB1" w:rsidRDefault="007F162D" w:rsidP="00421DB1">
      <w:pPr>
        <w:jc w:val="both"/>
        <w:rPr>
          <w:color w:val="000000" w:themeColor="text1"/>
        </w:rPr>
      </w:pPr>
      <w:r w:rsidRPr="00421DB1">
        <w:rPr>
          <w:color w:val="000000" w:themeColor="text1"/>
        </w:rPr>
        <w:t xml:space="preserve">- </w:t>
      </w:r>
      <w:r w:rsidR="00700FF8" w:rsidRPr="00421DB1">
        <w:rPr>
          <w:rStyle w:val="normaltextrun"/>
          <w:rFonts w:eastAsiaTheme="majorEastAsia"/>
          <w:color w:val="000000" w:themeColor="text1"/>
        </w:rPr>
        <w:t>k</w:t>
      </w:r>
      <w:r w:rsidR="00426850" w:rsidRPr="00421DB1">
        <w:rPr>
          <w:rStyle w:val="normaltextrun"/>
          <w:rFonts w:eastAsiaTheme="majorEastAsia"/>
          <w:color w:val="000000" w:themeColor="text1"/>
        </w:rPr>
        <w:t>eskkonnaministri 05.</w:t>
      </w:r>
      <w:r w:rsidR="00700FF8" w:rsidRPr="00421DB1">
        <w:rPr>
          <w:rStyle w:val="normaltextrun"/>
          <w:rFonts w:eastAsiaTheme="majorEastAsia"/>
          <w:color w:val="000000" w:themeColor="text1"/>
        </w:rPr>
        <w:t>11.</w:t>
      </w:r>
      <w:r w:rsidR="00426850" w:rsidRPr="00421DB1">
        <w:rPr>
          <w:rStyle w:val="normaltextrun"/>
          <w:rFonts w:eastAsiaTheme="majorEastAsia"/>
          <w:color w:val="000000" w:themeColor="text1"/>
        </w:rPr>
        <w:t>2017. a määrus</w:t>
      </w:r>
      <w:r w:rsidR="00700FF8" w:rsidRPr="00421DB1">
        <w:rPr>
          <w:rStyle w:val="normaltextrun"/>
          <w:rFonts w:eastAsiaTheme="majorEastAsia"/>
          <w:color w:val="000000" w:themeColor="text1"/>
        </w:rPr>
        <w:t xml:space="preserve"> </w:t>
      </w:r>
      <w:r w:rsidR="00426850" w:rsidRPr="00421DB1">
        <w:rPr>
          <w:rStyle w:val="normaltextrun"/>
          <w:rFonts w:eastAsiaTheme="majorEastAsia"/>
          <w:color w:val="000000" w:themeColor="text1"/>
        </w:rPr>
        <w:t>nr 44 „</w:t>
      </w:r>
      <w:r w:rsidR="00426850" w:rsidRPr="00421DB1">
        <w:rPr>
          <w:color w:val="000000" w:themeColor="text1"/>
        </w:rPr>
        <w:t>Väljaspool tööstusheite seaduse reguleerimisala olevatest põletusseadmetest väljutatavate saasteainete heite piirväärtused, saasteainete heite seirenõuded ja heite piirväärtuste järgimise kriteeriumid</w:t>
      </w:r>
      <w:r w:rsidR="00360767">
        <w:rPr>
          <w:color w:val="000000" w:themeColor="text1"/>
        </w:rPr>
        <w:t>“</w:t>
      </w:r>
      <w:r w:rsidR="00700FF8" w:rsidRPr="00421DB1">
        <w:rPr>
          <w:color w:val="000000" w:themeColor="text1"/>
        </w:rPr>
        <w:t>;</w:t>
      </w:r>
    </w:p>
    <w:p w14:paraId="12E777EB" w14:textId="3BF577D4" w:rsidR="007F162D" w:rsidRPr="00421DB1" w:rsidRDefault="007F162D" w:rsidP="00421DB1">
      <w:pPr>
        <w:jc w:val="both"/>
        <w:rPr>
          <w:color w:val="000000" w:themeColor="text1"/>
        </w:rPr>
      </w:pPr>
      <w:r w:rsidRPr="00421DB1">
        <w:rPr>
          <w:color w:val="000000" w:themeColor="text1"/>
        </w:rPr>
        <w:t xml:space="preserve">- </w:t>
      </w:r>
      <w:bookmarkStart w:id="109" w:name="_Hlk206765979"/>
      <w:r w:rsidR="00B22CAB" w:rsidRPr="00421DB1">
        <w:rPr>
          <w:rStyle w:val="normaltextrun"/>
          <w:rFonts w:eastAsiaTheme="majorEastAsia"/>
          <w:color w:val="000000" w:themeColor="text1"/>
          <w:shd w:val="clear" w:color="auto" w:fill="FFFFFF"/>
        </w:rPr>
        <w:t>keskkonnaministri 19.12.2017. a määrus nr 60 „Tegevuse künnisvõimsused, millest alates on vajalik paikse heiteallika käitaja registreering, registreeringu taotluse ja tõendi andmekoosseis</w:t>
      </w:r>
      <w:r w:rsidR="00360767">
        <w:rPr>
          <w:rStyle w:val="normaltextrun"/>
          <w:rFonts w:eastAsiaTheme="majorEastAsia"/>
          <w:color w:val="000000" w:themeColor="text1"/>
          <w:shd w:val="clear" w:color="auto" w:fill="FFFFFF"/>
        </w:rPr>
        <w:t>“</w:t>
      </w:r>
      <w:r w:rsidR="008C1F3B" w:rsidRPr="00421DB1">
        <w:rPr>
          <w:color w:val="000000" w:themeColor="text1"/>
        </w:rPr>
        <w:t>;</w:t>
      </w:r>
      <w:bookmarkEnd w:id="109"/>
    </w:p>
    <w:p w14:paraId="08AA0CCE" w14:textId="5562FD2C" w:rsidR="0006500C" w:rsidRPr="00421DB1" w:rsidRDefault="007F162D" w:rsidP="00421DB1">
      <w:pPr>
        <w:jc w:val="both"/>
        <w:rPr>
          <w:rStyle w:val="normaltextrun"/>
          <w:rFonts w:eastAsiaTheme="majorEastAsia"/>
          <w:color w:val="000000" w:themeColor="text1"/>
          <w:shd w:val="clear" w:color="auto" w:fill="FFFFFF"/>
        </w:rPr>
      </w:pPr>
      <w:r w:rsidRPr="00421DB1">
        <w:rPr>
          <w:color w:val="000000" w:themeColor="text1"/>
        </w:rPr>
        <w:lastRenderedPageBreak/>
        <w:t xml:space="preserve">- </w:t>
      </w:r>
      <w:r w:rsidR="0006500C" w:rsidRPr="00421DB1">
        <w:rPr>
          <w:rStyle w:val="normaltextrun"/>
          <w:rFonts w:eastAsiaTheme="majorEastAsia"/>
          <w:color w:val="000000" w:themeColor="text1"/>
          <w:shd w:val="clear" w:color="auto" w:fill="FFFFFF"/>
        </w:rPr>
        <w:t>keskkonnaministri 14.12.2016. a määrus nr 67 „</w:t>
      </w:r>
      <w:r w:rsidR="0006500C" w:rsidRPr="00421DB1">
        <w:rPr>
          <w:color w:val="000000" w:themeColor="text1"/>
        </w:rPr>
        <w:t>Tegevuse künnisvõimsused ja saasteainete heidete künniskogused, millest alates on käitise tegevuse jaoks nõutav õhusaasteluba</w:t>
      </w:r>
      <w:r w:rsidR="00360767">
        <w:rPr>
          <w:color w:val="000000" w:themeColor="text1"/>
        </w:rPr>
        <w:t>“</w:t>
      </w:r>
      <w:r w:rsidR="0006500C" w:rsidRPr="00421DB1">
        <w:rPr>
          <w:rStyle w:val="normaltextrun"/>
          <w:rFonts w:eastAsiaTheme="majorEastAsia"/>
          <w:color w:val="000000" w:themeColor="text1"/>
          <w:shd w:val="clear" w:color="auto" w:fill="FFFFFF"/>
        </w:rPr>
        <w:t>;</w:t>
      </w:r>
    </w:p>
    <w:p w14:paraId="4E751586" w14:textId="18F4659C" w:rsidR="007F162D" w:rsidRPr="00421DB1" w:rsidRDefault="0006500C" w:rsidP="00421DB1">
      <w:pPr>
        <w:jc w:val="both"/>
        <w:rPr>
          <w:rStyle w:val="normaltextrun"/>
          <w:rFonts w:eastAsiaTheme="majorEastAsia"/>
          <w:color w:val="000000" w:themeColor="text1"/>
          <w:shd w:val="clear" w:color="auto" w:fill="FFFFFF"/>
        </w:rPr>
      </w:pPr>
      <w:r w:rsidRPr="00421DB1">
        <w:rPr>
          <w:rStyle w:val="normaltextrun"/>
          <w:rFonts w:eastAsiaTheme="majorEastAsia"/>
          <w:color w:val="000000" w:themeColor="text1"/>
          <w:shd w:val="clear" w:color="auto" w:fill="FFFFFF"/>
        </w:rPr>
        <w:t xml:space="preserve">- </w:t>
      </w:r>
      <w:r w:rsidR="006E66D3" w:rsidRPr="00421DB1">
        <w:rPr>
          <w:rStyle w:val="Hperlink"/>
          <w:rFonts w:eastAsiaTheme="majorEastAsia"/>
          <w:color w:val="000000" w:themeColor="text1"/>
          <w:u w:val="none"/>
          <w:shd w:val="clear" w:color="auto" w:fill="FFFFFF"/>
        </w:rPr>
        <w:t>k</w:t>
      </w:r>
      <w:r w:rsidR="006E66D3" w:rsidRPr="00421DB1">
        <w:rPr>
          <w:rStyle w:val="normaltextrun"/>
          <w:rFonts w:eastAsiaTheme="majorEastAsia"/>
          <w:color w:val="000000" w:themeColor="text1"/>
          <w:shd w:val="clear" w:color="auto" w:fill="FFFFFF"/>
        </w:rPr>
        <w:t>eskkonnaministri 14.12.2016. a määrus nr 68 „</w:t>
      </w:r>
      <w:r w:rsidR="006E66D3" w:rsidRPr="00421DB1">
        <w:rPr>
          <w:color w:val="000000" w:themeColor="text1"/>
          <w:shd w:val="clear" w:color="auto" w:fill="FFFFFF"/>
        </w:rPr>
        <w:t>Keskkonnakaitseloa omaja välisõhu saastamisega seotud aastaaruande andmekoosseis ja esitamise kord</w:t>
      </w:r>
      <w:r w:rsidR="00360767">
        <w:rPr>
          <w:color w:val="000000" w:themeColor="text1"/>
          <w:shd w:val="clear" w:color="auto" w:fill="FFFFFF"/>
        </w:rPr>
        <w:t>“</w:t>
      </w:r>
      <w:r w:rsidR="00B1649C">
        <w:rPr>
          <w:rStyle w:val="normaltextrun"/>
          <w:rFonts w:eastAsiaTheme="majorEastAsia"/>
          <w:color w:val="000000" w:themeColor="text1"/>
          <w:shd w:val="clear" w:color="auto" w:fill="FFFFFF"/>
        </w:rPr>
        <w:t>.</w:t>
      </w:r>
    </w:p>
    <w:p w14:paraId="004BAEBB" w14:textId="5875C5F7" w:rsidR="00744431" w:rsidRPr="00421DB1" w:rsidRDefault="0078161C" w:rsidP="00421DB1">
      <w:pPr>
        <w:jc w:val="both"/>
        <w:rPr>
          <w:rFonts w:eastAsiaTheme="majorEastAsia"/>
          <w:color w:val="000000" w:themeColor="text1"/>
          <w:shd w:val="clear" w:color="auto" w:fill="FFFFFF"/>
        </w:rPr>
      </w:pPr>
      <w:r>
        <w:rPr>
          <w:rStyle w:val="normaltextrun"/>
          <w:rFonts w:eastAsiaTheme="majorEastAsia"/>
          <w:color w:val="000000" w:themeColor="text1"/>
          <w:shd w:val="clear" w:color="auto" w:fill="FFFFFF"/>
        </w:rPr>
        <w:t xml:space="preserve">Kavandid on esitatud </w:t>
      </w:r>
      <w:r w:rsidR="00C16364">
        <w:rPr>
          <w:rStyle w:val="normaltextrun"/>
          <w:rFonts w:eastAsiaTheme="majorEastAsia"/>
          <w:color w:val="000000" w:themeColor="text1"/>
          <w:shd w:val="clear" w:color="auto" w:fill="FFFFFF"/>
        </w:rPr>
        <w:t xml:space="preserve">seletuskirja </w:t>
      </w:r>
      <w:r>
        <w:rPr>
          <w:rStyle w:val="normaltextrun"/>
          <w:rFonts w:eastAsiaTheme="majorEastAsia"/>
          <w:color w:val="000000" w:themeColor="text1"/>
          <w:shd w:val="clear" w:color="auto" w:fill="FFFFFF"/>
        </w:rPr>
        <w:t>lisas 1.</w:t>
      </w:r>
    </w:p>
    <w:p w14:paraId="09BA6A3F" w14:textId="77777777" w:rsidR="00744431" w:rsidRPr="00421DB1" w:rsidRDefault="00744431" w:rsidP="00421DB1">
      <w:pPr>
        <w:jc w:val="both"/>
        <w:rPr>
          <w:color w:val="000000" w:themeColor="text1"/>
        </w:rPr>
      </w:pPr>
    </w:p>
    <w:p w14:paraId="725A58A3" w14:textId="1057A617" w:rsidR="00001BF8" w:rsidRPr="00FF3E16" w:rsidRDefault="00EE0677" w:rsidP="00F6546C">
      <w:pPr>
        <w:jc w:val="both"/>
        <w:rPr>
          <w:color w:val="000000" w:themeColor="text1"/>
        </w:rPr>
      </w:pPr>
      <w:r w:rsidRPr="00421DB1">
        <w:rPr>
          <w:color w:val="000000" w:themeColor="text1"/>
        </w:rPr>
        <w:t xml:space="preserve">Keskkonnatasude seaduse </w:t>
      </w:r>
      <w:r w:rsidR="00691895">
        <w:rPr>
          <w:color w:val="000000" w:themeColor="text1"/>
        </w:rPr>
        <w:t>muutmisest lähtu</w:t>
      </w:r>
      <w:r w:rsidR="00360767">
        <w:rPr>
          <w:color w:val="000000" w:themeColor="text1"/>
        </w:rPr>
        <w:t>des</w:t>
      </w:r>
      <w:r w:rsidR="00691895">
        <w:rPr>
          <w:color w:val="000000" w:themeColor="text1"/>
        </w:rPr>
        <w:t xml:space="preserve"> on vaja muuta </w:t>
      </w:r>
      <w:r w:rsidR="00AA578C" w:rsidRPr="00421DB1">
        <w:rPr>
          <w:color w:val="000000" w:themeColor="text1"/>
        </w:rPr>
        <w:t xml:space="preserve">keskkonnaministri </w:t>
      </w:r>
      <w:r w:rsidR="00744431" w:rsidRPr="00421DB1">
        <w:rPr>
          <w:color w:val="000000" w:themeColor="text1"/>
        </w:rPr>
        <w:t>0</w:t>
      </w:r>
      <w:r w:rsidR="00AA578C" w:rsidRPr="00421DB1">
        <w:rPr>
          <w:color w:val="000000" w:themeColor="text1"/>
        </w:rPr>
        <w:t>5.</w:t>
      </w:r>
      <w:r w:rsidR="00744431" w:rsidRPr="00421DB1">
        <w:rPr>
          <w:color w:val="000000" w:themeColor="text1"/>
        </w:rPr>
        <w:t>04.</w:t>
      </w:r>
      <w:r w:rsidR="00AA578C" w:rsidRPr="00421DB1">
        <w:rPr>
          <w:color w:val="000000" w:themeColor="text1"/>
        </w:rPr>
        <w:t>2011 määrust nr 22 „</w:t>
      </w:r>
      <w:r w:rsidR="001927DC" w:rsidRPr="00421DB1">
        <w:rPr>
          <w:color w:val="000000" w:themeColor="text1"/>
        </w:rPr>
        <w:t>Keskkonnatasu deklaratsiooni vormid ja täitmise kord ning maavara kaevandamise mahu aruandele esitatavad nõuded, aruande vorm ja esitamise kord</w:t>
      </w:r>
      <w:r w:rsidR="00360767">
        <w:rPr>
          <w:color w:val="000000" w:themeColor="text1"/>
        </w:rPr>
        <w:t>“</w:t>
      </w:r>
      <w:r w:rsidR="00960CBE" w:rsidRPr="00421DB1">
        <w:rPr>
          <w:color w:val="000000" w:themeColor="text1"/>
        </w:rPr>
        <w:t xml:space="preserve">. </w:t>
      </w:r>
      <w:r w:rsidR="00960CBE" w:rsidRPr="00FF3E16">
        <w:rPr>
          <w:color w:val="000000" w:themeColor="text1"/>
        </w:rPr>
        <w:t xml:space="preserve">Määruses tehtavad </w:t>
      </w:r>
      <w:r w:rsidR="00D37228" w:rsidRPr="00FF3E16">
        <w:rPr>
          <w:color w:val="000000" w:themeColor="text1"/>
        </w:rPr>
        <w:t xml:space="preserve">muudatused ei ole sisulised ning on eelkõige seotud aastase deklareerimisperioodi </w:t>
      </w:r>
      <w:r w:rsidR="000D64BB" w:rsidRPr="00FF3E16">
        <w:rPr>
          <w:color w:val="000000" w:themeColor="text1"/>
        </w:rPr>
        <w:t>lisandumisega</w:t>
      </w:r>
      <w:r w:rsidR="00D37228" w:rsidRPr="00FF3E16">
        <w:rPr>
          <w:color w:val="000000" w:themeColor="text1"/>
        </w:rPr>
        <w:t xml:space="preserve"> ning sellest tuleneva mõistete täpsustamise vajadusega välisõhu saastetasu deklaratsiooni vormil.</w:t>
      </w:r>
      <w:r w:rsidR="00F6546C" w:rsidRPr="00FF3E16">
        <w:rPr>
          <w:color w:val="000000" w:themeColor="text1"/>
        </w:rPr>
        <w:t xml:space="preserve"> M</w:t>
      </w:r>
      <w:r w:rsidR="00001BF8" w:rsidRPr="00FF3E16">
        <w:rPr>
          <w:color w:val="000000" w:themeColor="text1"/>
        </w:rPr>
        <w:t>ääruse kavan</w:t>
      </w:r>
      <w:r w:rsidR="00F6546C" w:rsidRPr="00FF3E16">
        <w:rPr>
          <w:color w:val="000000" w:themeColor="text1"/>
        </w:rPr>
        <w:t>dit</w:t>
      </w:r>
      <w:r w:rsidR="00001BF8" w:rsidRPr="00FF3E16">
        <w:rPr>
          <w:color w:val="000000" w:themeColor="text1"/>
        </w:rPr>
        <w:t xml:space="preserve"> seletuskirjale ei lisatud, kuna muudatuste iseloom on tehniline.</w:t>
      </w:r>
    </w:p>
    <w:p w14:paraId="169BD73E" w14:textId="77777777" w:rsidR="007F162D" w:rsidRPr="00FF3E16" w:rsidRDefault="007F162D" w:rsidP="00421DB1">
      <w:pPr>
        <w:jc w:val="both"/>
        <w:rPr>
          <w:color w:val="000000" w:themeColor="text1"/>
        </w:rPr>
      </w:pPr>
    </w:p>
    <w:p w14:paraId="672CABD5" w14:textId="45F5113F" w:rsidR="00C313E4" w:rsidRPr="00412EF0" w:rsidRDefault="00AD0E72" w:rsidP="00412EF0">
      <w:pPr>
        <w:rPr>
          <w:b/>
          <w:bCs/>
        </w:rPr>
      </w:pPr>
      <w:bookmarkStart w:id="110" w:name="_Toc176346706"/>
      <w:commentRangeStart w:id="111"/>
      <w:r w:rsidRPr="07D417AE">
        <w:rPr>
          <w:b/>
          <w:bCs/>
        </w:rPr>
        <w:t>9. Seaduse jõustumine</w:t>
      </w:r>
      <w:bookmarkEnd w:id="110"/>
      <w:commentRangeEnd w:id="111"/>
      <w:r>
        <w:commentReference w:id="111"/>
      </w:r>
    </w:p>
    <w:p w14:paraId="37C9027D" w14:textId="4B5BA27C" w:rsidR="00C313E4" w:rsidRPr="002A6A51" w:rsidRDefault="00C313E4" w:rsidP="002A6A51">
      <w:pPr>
        <w:jc w:val="both"/>
      </w:pPr>
    </w:p>
    <w:p w14:paraId="5EEFDE31" w14:textId="763C79C9" w:rsidR="002A6A51" w:rsidRPr="002A6A51" w:rsidRDefault="002A6A51" w:rsidP="002A6A51">
      <w:pPr>
        <w:jc w:val="both"/>
      </w:pPr>
      <w:r w:rsidRPr="002A6A51">
        <w:t>Seadus on kavandatud jõustu</w:t>
      </w:r>
      <w:r w:rsidRPr="00AE1F14">
        <w:t>ma 202</w:t>
      </w:r>
      <w:r w:rsidR="00B63D0C">
        <w:t>7</w:t>
      </w:r>
      <w:r w:rsidRPr="00AE1F14">
        <w:t xml:space="preserve">. aasta 1. </w:t>
      </w:r>
      <w:r w:rsidR="00B63D0C">
        <w:t>jaanuaril</w:t>
      </w:r>
      <w:r w:rsidRPr="00AE1F14">
        <w:t>.</w:t>
      </w:r>
      <w:r w:rsidRPr="002A6A51">
        <w:t xml:space="preserve"> Jõustumistähtaja seadmine võimaldab rakendusakte menetleda selliselt, et need jõustuksid seadusmuudatusega üheaegselt. Jõustumistähtaeg on valitud arvestusega, et eelnõu jõustumise ajaks jõuaksid valmis saada ka muudatustega seotud </w:t>
      </w:r>
      <w:r w:rsidR="00601BC3" w:rsidRPr="00635CC1">
        <w:rPr>
          <w:rFonts w:eastAsia="Arial Unicode MS"/>
          <w:kern w:val="3"/>
          <w:lang w:eastAsia="zh-CN"/>
        </w:rPr>
        <w:t>keskkonnaotsuste infosüsteemi</w:t>
      </w:r>
      <w:r w:rsidRPr="002A6A51">
        <w:t xml:space="preserve"> vajalikud IT-arendused</w:t>
      </w:r>
      <w:r>
        <w:t xml:space="preserve"> ning seaduse </w:t>
      </w:r>
      <w:r w:rsidRPr="00E640D9">
        <w:t>vastuvõtmise ja jõustumise vahele jääks piisav ajavahemik</w:t>
      </w:r>
      <w:r w:rsidR="00360767">
        <w:t>, et</w:t>
      </w:r>
      <w:r>
        <w:t xml:space="preserve"> normi adressaa</w:t>
      </w:r>
      <w:r w:rsidR="00360767">
        <w:t>did saaksid</w:t>
      </w:r>
      <w:r>
        <w:t xml:space="preserve"> muudatustega</w:t>
      </w:r>
      <w:r w:rsidRPr="00E640D9">
        <w:t xml:space="preserve"> tutvuda ja </w:t>
      </w:r>
      <w:r w:rsidRPr="00751FAE">
        <w:t>vajaduse</w:t>
      </w:r>
      <w:r w:rsidR="00360767">
        <w:t xml:space="preserve"> korra</w:t>
      </w:r>
      <w:r w:rsidRPr="00751FAE">
        <w:t>l teha ettevalmistusi re</w:t>
      </w:r>
      <w:r w:rsidR="00360767">
        <w:t>eglite</w:t>
      </w:r>
      <w:r w:rsidRPr="00751FAE">
        <w:t xml:space="preserve"> rakendamiseks.</w:t>
      </w:r>
    </w:p>
    <w:p w14:paraId="332BDBB0" w14:textId="77777777" w:rsidR="002A6A51" w:rsidRPr="002A6A51" w:rsidRDefault="002A6A51" w:rsidP="002A6A51">
      <w:pPr>
        <w:jc w:val="both"/>
      </w:pPr>
    </w:p>
    <w:p w14:paraId="4DFC029C" w14:textId="592FEE6A" w:rsidR="00C313E4" w:rsidRPr="00412EF0" w:rsidRDefault="00AD0E72" w:rsidP="00412EF0">
      <w:pPr>
        <w:rPr>
          <w:b/>
          <w:bCs/>
        </w:rPr>
      </w:pPr>
      <w:bookmarkStart w:id="112" w:name="_Toc176346707"/>
      <w:r w:rsidRPr="00412EF0">
        <w:rPr>
          <w:b/>
          <w:bCs/>
        </w:rPr>
        <w:t>10. Eelnõu kooskõlastamine, huvirühmade kaasamine ja avalik konsultatsioon</w:t>
      </w:r>
      <w:bookmarkEnd w:id="112"/>
    </w:p>
    <w:p w14:paraId="57FD097D" w14:textId="4E9F87F7" w:rsidR="00C313E4" w:rsidRPr="002A6A51" w:rsidRDefault="00C313E4" w:rsidP="00C46734">
      <w:pPr>
        <w:jc w:val="both"/>
      </w:pPr>
    </w:p>
    <w:p w14:paraId="0D5A36C3" w14:textId="77777777" w:rsidR="0013304A" w:rsidRDefault="0013304A" w:rsidP="0013304A">
      <w:pPr>
        <w:ind w:left="-5"/>
        <w:jc w:val="both"/>
      </w:pPr>
      <w:r w:rsidRPr="00934C08">
        <w:t>Eelnõu esitatakse kooskõlastamiseks eelnõude infosüsteemi (EIS) kaudu Rahandusministeeriumile, Majandus- ja Kommunikatsiooniministeeriumile, Regionaal- ja Põllumajandusministeeriumile, Haridus- ja Teadusministeeriumile, Justiits- ja Digiministeeriumile, Siseministeeriumile, Sotsiaalministeeriumile, Eesti Linnade ja Valdade Liidule.</w:t>
      </w:r>
    </w:p>
    <w:p w14:paraId="6307C6C3" w14:textId="77777777" w:rsidR="0013304A" w:rsidRDefault="0013304A" w:rsidP="0013304A">
      <w:pPr>
        <w:ind w:left="-5"/>
        <w:jc w:val="both"/>
      </w:pPr>
    </w:p>
    <w:p w14:paraId="3C01CDB6" w14:textId="3816855B" w:rsidR="00187A71" w:rsidRDefault="0013304A" w:rsidP="00543791">
      <w:pPr>
        <w:ind w:left="-5"/>
        <w:jc w:val="both"/>
        <w:rPr>
          <w:ins w:id="113" w:author="Maarja-Liis Lall - JUSTDIGI" w:date="2025-10-15T12:30:00Z" w16du:dateUtc="2025-10-15T12:30:31Z"/>
        </w:rPr>
      </w:pPr>
      <w:r>
        <w:t>Eelnõu saadetakse arvamuse avaldamiseks ka</w:t>
      </w:r>
      <w:r w:rsidR="00FF51DE">
        <w:t xml:space="preserve"> </w:t>
      </w:r>
      <w:r w:rsidR="008F2AA4">
        <w:t xml:space="preserve">Eesti Keskkonnajuhtimise Assotsiatsioonile, </w:t>
      </w:r>
      <w:r w:rsidR="00543791">
        <w:t>MTÜ-le Eesti Keskkonnamõju Hindajate Ühing, Korteriühistute Liidule, Eesti Jõujaamade ja Kaugkütte Ühingule.</w:t>
      </w:r>
    </w:p>
    <w:p w14:paraId="717918F0" w14:textId="5C452DED" w:rsidR="07D417AE" w:rsidRDefault="07D417AE" w:rsidP="07D417AE">
      <w:pPr>
        <w:ind w:left="-5"/>
        <w:jc w:val="both"/>
      </w:pPr>
      <w:commentRangeStart w:id="114"/>
      <w:commentRangeEnd w:id="114"/>
      <w:r>
        <w:commentReference w:id="114"/>
      </w:r>
    </w:p>
    <w:sectPr w:rsidR="07D417AE" w:rsidSect="00655463">
      <w:footerReference w:type="even" r:id="rId15"/>
      <w:footerReference w:type="default" r:id="rId16"/>
      <w:footerReference w:type="first" r:id="rId17"/>
      <w:pgSz w:w="11906" w:h="16838"/>
      <w:pgMar w:top="1134" w:right="1134" w:bottom="1134" w:left="1701" w:header="709" w:footer="714"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5-10-17T06:49:00Z" w:initials="ML">
    <w:p w14:paraId="6C10E5B7" w14:textId="77777777" w:rsidR="00FE3883" w:rsidRDefault="00FE3883" w:rsidP="00FE3883">
      <w:pPr>
        <w:pStyle w:val="Kommentaaritekst"/>
      </w:pPr>
      <w:r>
        <w:rPr>
          <w:rStyle w:val="Kommentaariviide"/>
        </w:rPr>
        <w:annotationRef/>
      </w:r>
      <w:r>
        <w:t xml:space="preserve">Palume SK vormistada vastavalt Riigikogu juhatuse 10.04.2014. a otsusega nr 70 kehtestatud eelnõu ja seletuskirja vormistamise juhendile, kättesaadav </w:t>
      </w:r>
      <w:hyperlink r:id="rId1" w:history="1">
        <w:r w:rsidRPr="00B95DCD">
          <w:rPr>
            <w:rStyle w:val="Hperlink"/>
          </w:rPr>
          <w:t>Eelnõu ja seletuskirja vormistamise juhend.pdf</w:t>
        </w:r>
      </w:hyperlink>
      <w:r>
        <w:t>, lisada leheküljenumbrid, alates esimesest leheküljest, jaluses, keskel. Vormistada ka Times New Roman, 12 pt.</w:t>
      </w:r>
    </w:p>
  </w:comment>
  <w:comment w:id="4" w:author="Maarja-Liis Lall - JUSTDIGI" w:date="2025-10-13T14:35:00Z" w:initials="MJ">
    <w:p w14:paraId="179F6FCD" w14:textId="2358E711" w:rsidR="002D73A7" w:rsidRDefault="002D73A7">
      <w:r>
        <w:annotationRef/>
      </w:r>
      <w:r w:rsidRPr="092C1DFD">
        <w:t>kas võiks mingi sõna veel lisada, et eristada teistest võimalikest direktiividest, nt „keskmise võimsusega põletusseadmete direktiiv” või lihtsalt „MCP-direktiiv” (Medium Combustion Plant Directive (MCP Directive))</w:t>
      </w:r>
    </w:p>
  </w:comment>
  <w:comment w:id="3" w:author="Birgit Hermann - JUSTDIGI" w:date="1900-01-01T00:00:00Z" w:initials="BJ">
    <w:p w14:paraId="033785DE" w14:textId="08A3C04F" w:rsidR="002D73A7" w:rsidRDefault="002D73A7">
      <w:r>
        <w:annotationRef/>
      </w:r>
      <w:r w:rsidRPr="2B9CC10D">
        <w:t>Palume muuta SK sisukokkuvõtet arusaadavamaks ja konkreetsemaks.</w:t>
      </w:r>
    </w:p>
    <w:p w14:paraId="4F6FDC1F" w14:textId="76232C74" w:rsidR="002D73A7" w:rsidRDefault="002D73A7"/>
    <w:p w14:paraId="78504483" w14:textId="554550A0" w:rsidR="002D73A7" w:rsidRDefault="002D73A7">
      <w:r w:rsidRPr="518C54D6">
        <w:t xml:space="preserve">HÕNTE kohaselt peaks sisukokkuvõte andma lihtsas keeles kokkuvõtliku ülevaate:  mis on probleem, eesmärk ning eelnõuga väljapakutud lahendus ja selle peamine mõju. </w:t>
      </w:r>
    </w:p>
    <w:p w14:paraId="2762C7C6" w14:textId="4D05C229" w:rsidR="002D73A7" w:rsidRDefault="002D73A7">
      <w:r w:rsidRPr="25E87BD7">
        <w:t>Soovitavalt ka välja tuua, kes on sihtrühm ja mida eelnõu muudatused sihtrühmale eluliselt kaasa toob.</w:t>
      </w:r>
    </w:p>
    <w:p w14:paraId="209F4633" w14:textId="73668ADA" w:rsidR="002D73A7" w:rsidRDefault="002D73A7"/>
    <w:p w14:paraId="128113AF" w14:textId="27BE9CD9" w:rsidR="002D73A7" w:rsidRDefault="002D73A7">
      <w:r w:rsidRPr="4DCF5332">
        <w:t>Hetkel kirjeldatakse esimestes lõikudes liigselt taustainfot, miks seadust muutma asuti. Seda saab kajastada seletuskirjas ,,seaduse eesmärk'' all.</w:t>
      </w:r>
    </w:p>
  </w:comment>
  <w:comment w:id="5" w:author="Maarja-Liis Lall - JUSTDIGI" w:date="2025-10-13T15:17:00Z" w:initials="MJ">
    <w:p w14:paraId="4DBB5304" w14:textId="53D45ED3" w:rsidR="002D73A7" w:rsidRDefault="002D73A7">
      <w:r>
        <w:annotationRef/>
      </w:r>
      <w:r w:rsidRPr="041D7ACD">
        <w:t>kas siin peaks olema sõna "jooksul"?</w:t>
      </w:r>
    </w:p>
  </w:comment>
  <w:comment w:id="7" w:author="Maarja-Liis Lall - JUSTDIGI" w:date="2025-10-13T15:15:00Z" w:initials="MJ">
    <w:p w14:paraId="1772E1A5" w14:textId="18883A21" w:rsidR="002D73A7" w:rsidRDefault="002D73A7">
      <w:r>
        <w:annotationRef/>
      </w:r>
      <w:r w:rsidRPr="70101EF3">
        <w:t xml:space="preserve">See lõik mõjub siin kordavalt ning on justkui loetelu pandud lauseteks. Iseenesest võtab see lühidalt kokku, aga pigem võiks sisukokkuvõtet üleüldiselt proovida kokkuvõtlikumalt esitada ning mitte keskenduda taustainfole nii palju: </w:t>
      </w:r>
    </w:p>
    <w:p w14:paraId="0546F047" w14:textId="7972BE3A" w:rsidR="002D73A7" w:rsidRDefault="002D73A7">
      <w:r w:rsidRPr="6F29DEEE">
        <w:t>Sisukokkuvõte on maksimaalselt üks lehekülg pikk.  Peab olema arusaadav taustateadmiseta inimesele. </w:t>
      </w:r>
    </w:p>
    <w:p w14:paraId="4DDB1668" w14:textId="0659C031" w:rsidR="002D73A7" w:rsidRDefault="002D73A7"/>
    <w:p w14:paraId="0353D6EE" w14:textId="46BA3D5E" w:rsidR="002D73A7" w:rsidRDefault="002D73A7">
      <w:r w:rsidRPr="6DC96FC1">
        <w:t>Detailsema info võiks tuua 2. osas "Seaduse eesmärk".</w:t>
      </w:r>
    </w:p>
    <w:p w14:paraId="287EF609" w14:textId="526D7CF8" w:rsidR="002D73A7" w:rsidRDefault="002D73A7"/>
  </w:comment>
  <w:comment w:id="11" w:author="Maarja-Liis Lall - JUSTDIGI" w:date="2025-10-13T15:17:00Z" w:initials="MJ">
    <w:p w14:paraId="436BED8A" w14:textId="20B78EAA" w:rsidR="002D73A7" w:rsidRDefault="002D73A7">
      <w:r>
        <w:annotationRef/>
      </w:r>
      <w:r w:rsidRPr="454FFE11">
        <w:t>puuduolev koma</w:t>
      </w:r>
    </w:p>
  </w:comment>
  <w:comment w:id="13" w:author="Maarja-Liis Lall - JUSTDIGI" w:date="2025-10-13T15:18:00Z" w:initials="MJ">
    <w:p w14:paraId="520441CD" w14:textId="77777777" w:rsidR="00745286" w:rsidRDefault="002D73A7" w:rsidP="00745286">
      <w:pPr>
        <w:pStyle w:val="Kommentaaritekst"/>
      </w:pPr>
      <w:r>
        <w:annotationRef/>
      </w:r>
      <w:r w:rsidR="00745286">
        <w:t>Palun vaadata vormistus üle siin lõigus, olid taanded valel kohal.</w:t>
      </w:r>
    </w:p>
  </w:comment>
  <w:comment w:id="17" w:author="Maarja-Liis Lall - JUSTDIGI" w:date="2025-10-13T15:48:00Z" w:initials="MJ">
    <w:p w14:paraId="374926AB" w14:textId="7DD9F64B" w:rsidR="002D73A7" w:rsidRDefault="002D73A7">
      <w:r>
        <w:annotationRef/>
      </w:r>
      <w:r w:rsidRPr="2783823B">
        <w:t>Siin alaosas (ja mitte sisukokkuvõttes) tuleks välja tuua ka:</w:t>
      </w:r>
    </w:p>
    <w:p w14:paraId="36E3E48A" w14:textId="04F907DC" w:rsidR="002D73A7" w:rsidRDefault="002D73A7">
      <w:r w:rsidRPr="40FC69DB">
        <w:t>1) eelnõu seotus Euroopa Liidu õiguse rakendamisega;</w:t>
      </w:r>
    </w:p>
    <w:p w14:paraId="308FC453" w14:textId="3D86795B" w:rsidR="002D73A7" w:rsidRDefault="002D73A7">
      <w:r w:rsidRPr="7E5660C0">
        <w:t>2) eelnõu seotus Vabariigi Valitsuse tegevusprogrammiga.</w:t>
      </w:r>
    </w:p>
    <w:p w14:paraId="6952A4B2" w14:textId="6C3C781F" w:rsidR="002D73A7" w:rsidRDefault="002D73A7"/>
    <w:p w14:paraId="5187E218" w14:textId="0440D86D" w:rsidR="002D73A7" w:rsidRDefault="002D73A7">
      <w:r w:rsidRPr="28BCE051">
        <w:t>Kui seos puudub, tuleks ka see välja tuua.</w:t>
      </w:r>
    </w:p>
  </w:comment>
  <w:comment w:id="18" w:author="Maarja-Liis Lall - JUSTDIGI" w:date="2025-10-17T06:17:00Z" w:initials="MJ">
    <w:p w14:paraId="381293EC" w14:textId="1C07C64E" w:rsidR="002D73A7" w:rsidRDefault="002D73A7">
      <w:r>
        <w:annotationRef/>
      </w:r>
      <w:r w:rsidRPr="56E03B6D">
        <w:t>Kliimaministeerium on välja töötanud veel ühe atmosfääriõhu kaitse seaduse muutmise eelnõu. Link EIS-is:</w:t>
      </w:r>
    </w:p>
    <w:p w14:paraId="3F5DA4BE" w14:textId="30F64023" w:rsidR="002D73A7" w:rsidRDefault="002D73A7">
      <w:hyperlink r:id="rId2">
        <w:r w:rsidRPr="659732F9">
          <w:t>https://eelnoud.valitsus.ee/main/mount/docList/1efa51ac-7806-4785-9ba6-3c896752c917</w:t>
        </w:r>
      </w:hyperlink>
    </w:p>
  </w:comment>
  <w:comment w:id="19" w:author="Maarja-Liis Lall - JUSTDIGI" w:date="2025-10-13T15:46:00Z" w:initials="MJ">
    <w:p w14:paraId="5DD0F951" w14:textId="03AC1C22" w:rsidR="002D73A7" w:rsidRDefault="002D73A7">
      <w:r>
        <w:annotationRef/>
      </w:r>
      <w:r w:rsidRPr="54B34D71">
        <w:t>Riigi Teatajas on ka juba 01.01.2026. a jõustuv redaktsioon: RT I, 02.10.2025, 18</w:t>
      </w:r>
    </w:p>
  </w:comment>
  <w:comment w:id="26" w:author="Birgit Hermann - JUSTDIGI" w:date="1900-01-01T00:00:00Z" w:initials="BJ">
    <w:p w14:paraId="50CD4B9D" w14:textId="7D1E6AC7" w:rsidR="002D73A7" w:rsidRDefault="002D73A7">
      <w:r>
        <w:annotationRef/>
      </w:r>
      <w:r w:rsidRPr="39433E7C">
        <w:t>Palume eesmärgi ja probleemi püstitust sisulisemalt avada.</w:t>
      </w:r>
    </w:p>
    <w:p w14:paraId="07067633" w14:textId="61F60FC3" w:rsidR="002D73A7" w:rsidRDefault="002D73A7"/>
    <w:p w14:paraId="46D0F965" w14:textId="2D6E20B6" w:rsidR="002D73A7" w:rsidRDefault="002D73A7">
      <w:r w:rsidRPr="575E3CCB">
        <w:t xml:space="preserve">Vastavalt HÕNTE § 42 tuleb eesmärgi peatükis põhjendada eelnõu algatamise vajalikkust ja sõnastada eesmärk, anda ülevaade küsimuse senisest õiguslikust regulatsioonist ja rakendamise praktikast ning tuua välja valitud lahendused ja neid põhjendada. </w:t>
      </w:r>
    </w:p>
  </w:comment>
  <w:comment w:id="27" w:author="Maarja-Liis Lall - JUSTDIGI" w:date="2025-10-13T15:50:00Z" w:initials="MJ">
    <w:p w14:paraId="0B43A7D4" w14:textId="069D9E87" w:rsidR="002D73A7" w:rsidRDefault="002D73A7">
      <w:r>
        <w:annotationRef/>
      </w:r>
      <w:r w:rsidRPr="71E7A45E">
        <w:t>Punktiga 5 ei saa nõustuda, palun see välja võtta.</w:t>
      </w:r>
    </w:p>
  </w:comment>
  <w:comment w:id="29" w:author="Maarja-Liis Lall - JUSTDIGI" w:date="2025-10-17T06:50:00Z" w:initials="ML">
    <w:p w14:paraId="27890645" w14:textId="77777777" w:rsidR="008C6CE5" w:rsidRDefault="00032FA8" w:rsidP="008C6CE5">
      <w:pPr>
        <w:pStyle w:val="Kommentaaritekst"/>
      </w:pPr>
      <w:r>
        <w:rPr>
          <w:rStyle w:val="Kommentaariviide"/>
        </w:rPr>
        <w:annotationRef/>
      </w:r>
      <w:r w:rsidR="008C6CE5">
        <w:t>Põhiseaduspärasuse analüüsi palume tuua välja kolmanda osa viimase alaosana. Kui leiate, et riive puudub (analüüsida võiks ka potentsiaalseid riiveid) või on riived põhiseadusega kooskõlas, siis tuleb ka seda märkida.</w:t>
      </w:r>
    </w:p>
  </w:comment>
  <w:comment w:id="30" w:author="Maarja-Liis Lall - JUSTDIGI" w:date="2025-10-17T06:56:00Z" w:initials="ML">
    <w:p w14:paraId="73C11F2E" w14:textId="77777777" w:rsidR="00AD5DCB" w:rsidRDefault="008C6CE5" w:rsidP="00AD5DCB">
      <w:pPr>
        <w:pStyle w:val="Kommentaaritekst"/>
      </w:pPr>
      <w:r>
        <w:rPr>
          <w:rStyle w:val="Kommentaariviide"/>
        </w:rPr>
        <w:annotationRef/>
      </w:r>
      <w:r w:rsidR="00AD5DCB">
        <w:t xml:space="preserve">Nt § 101 kohaldamisala laiendamine vm ettevõtlusvabaduse riived, mis EN-ga kaasnevad. See et riive on proportsionaalne teie hinnangul, ei tähenda, et analüüsi ei peaks teostama. </w:t>
      </w:r>
    </w:p>
  </w:comment>
  <w:comment w:id="31" w:author="Maarja-Liis Lall - JUSTDIGI" w:date="2025-10-17T06:59:00Z" w:initials="ML">
    <w:p w14:paraId="7C9351AB" w14:textId="067F5AC5" w:rsidR="00EC74C9" w:rsidRDefault="00AB5EB6" w:rsidP="00EC74C9">
      <w:pPr>
        <w:pStyle w:val="Kommentaaritekst"/>
      </w:pPr>
      <w:r>
        <w:rPr>
          <w:rStyle w:val="Kommentaariviide"/>
        </w:rPr>
        <w:annotationRef/>
      </w:r>
      <w:r w:rsidR="00EC74C9">
        <w:t>RLS finantspiirang ettevõtlusele, omandipõhiõiguse riive. Vajalik analüüs.</w:t>
      </w:r>
    </w:p>
  </w:comment>
  <w:comment w:id="32" w:author="Maarja-Liis Lall - JUSTDIGI" w:date="2025-10-17T07:01:00Z" w:initials="ML">
    <w:p w14:paraId="23695D79" w14:textId="7208ACDF" w:rsidR="00EC74C9" w:rsidRDefault="00EC74C9" w:rsidP="00EC74C9">
      <w:pPr>
        <w:pStyle w:val="Kommentaaritekst"/>
      </w:pPr>
      <w:r>
        <w:rPr>
          <w:rStyle w:val="Kommentaariviide"/>
        </w:rPr>
        <w:annotationRef/>
      </w:r>
      <w:r>
        <w:t>keskkonnatasu finantspiirang ettevõtlusele, omandipõhiõiguse riive. Vajalik analüüs.</w:t>
      </w:r>
    </w:p>
  </w:comment>
  <w:comment w:id="33" w:author="Maarja-Liis Lall - JUSTDIGI" w:date="2025-10-17T06:51:00Z" w:initials="ML">
    <w:p w14:paraId="7B86E114" w14:textId="5403F67B" w:rsidR="00580DB1" w:rsidRDefault="00580DB1" w:rsidP="00580DB1">
      <w:pPr>
        <w:pStyle w:val="Kommentaaritekst"/>
      </w:pPr>
      <w:r>
        <w:rPr>
          <w:rStyle w:val="Kommentaariviide"/>
        </w:rPr>
        <w:annotationRef/>
      </w:r>
      <w:r>
        <w:t>Palume jälgida, et iga paragrahvi, lõike ja punkti muudatuse puhul oleks selgelt välja toodud mh:</w:t>
      </w:r>
    </w:p>
    <w:p w14:paraId="0075A9AA" w14:textId="77777777" w:rsidR="00580DB1" w:rsidRDefault="00580DB1" w:rsidP="00580DB1">
      <w:pPr>
        <w:pStyle w:val="Kommentaaritekst"/>
      </w:pPr>
      <w:r>
        <w:t>- Seaduse või selle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 (HÕNTE § 43 lg 2)</w:t>
      </w:r>
    </w:p>
    <w:p w14:paraId="0F9EB4B2" w14:textId="77777777" w:rsidR="00580DB1" w:rsidRDefault="00580DB1" w:rsidP="00580DB1">
      <w:pPr>
        <w:pStyle w:val="Kommentaaritekst"/>
      </w:pPr>
      <w:r>
        <w:t xml:space="preserve">-- antakse ülevaade küsimuse senisest õiguslikust regulatsioonist </w:t>
      </w:r>
      <w:r>
        <w:rPr>
          <w:u w:val="single"/>
        </w:rPr>
        <w:t>ja selle rakendamise praktikast</w:t>
      </w:r>
      <w:r>
        <w:t xml:space="preserve"> (HÕNTE § 42 lg 1 p 2)</w:t>
      </w:r>
    </w:p>
  </w:comment>
  <w:comment w:id="36" w:author="Maarja-Liis Lall - JUSTDIGI" w:date="2025-10-13T15:52:00Z" w:initials="MJ">
    <w:p w14:paraId="79A22F7B" w14:textId="74E84C89" w:rsidR="002D73A7" w:rsidRDefault="002D73A7">
      <w:r>
        <w:annotationRef/>
      </w:r>
      <w:r w:rsidRPr="06B1D6CC">
        <w:t>See ei ole vajalik välja tuua.</w:t>
      </w:r>
    </w:p>
  </w:comment>
  <w:comment w:id="43" w:author="Maarja-Liis Lall - JUSTDIGI" w:date="2025-10-15T14:50:00Z" w:initials="MJ">
    <w:p w14:paraId="14CF60D5" w14:textId="1B246974" w:rsidR="002D73A7" w:rsidRDefault="002D73A7">
      <w:r>
        <w:annotationRef/>
      </w:r>
      <w:r w:rsidRPr="571AC948">
        <w:t>Kuivõrd kõikides EN § 1 p-s 4 kajastatud sätetes laiendatakse koosseisu (õhusaasteloa, keskkonnakompleksloale lisaks ka registreering), siis peaks siin punkti all ka analüüsima,  mida see tähendab registreeringu puhul - kas mingid õigused/kohustused tulevad juurde või lähevad vähemaks?</w:t>
      </w:r>
    </w:p>
  </w:comment>
  <w:comment w:id="48" w:author="Maarja-Liis Lall - JUSTDIGI" w:date="2025-10-14T15:33:00Z" w:initials="MJ">
    <w:p w14:paraId="414E4624" w14:textId="132C4FE4" w:rsidR="002D73A7" w:rsidRDefault="002D73A7">
      <w:r>
        <w:annotationRef/>
      </w:r>
      <w:r w:rsidRPr="76D0E687">
        <w:t>Kuivõrd tegemist uue punktiga, võiks täpsustada täpsemalt, mis andmed seire kohta peaks esitama. Kui need nähakse ette  § 82 lg-s 3 viidatud määruses, siis võiks sellele siin seletuskirjas viidata. Sama märkus ka teiste uute punktide kohta.</w:t>
      </w:r>
    </w:p>
  </w:comment>
  <w:comment w:id="49" w:author="Maarja-Liis Lall - JUSTDIGI" w:date="2025-10-14T15:35:00Z" w:initials="MJ">
    <w:p w14:paraId="53BB5806" w14:textId="7C79D7BB" w:rsidR="002D73A7" w:rsidRDefault="002D73A7">
      <w:r>
        <w:annotationRef/>
      </w:r>
      <w:r w:rsidRPr="2D31BF2F">
        <w:t>kas see õige tegusõna? või peaks olema teostama?</w:t>
      </w:r>
    </w:p>
  </w:comment>
  <w:comment w:id="55" w:author="Maarja-Liis Lall - JUSTDIGI" w:date="1900-01-01T00:00:00Z" w:initials="MJ">
    <w:p w14:paraId="35D9CCB4" w14:textId="205CC6CB" w:rsidR="002D73A7" w:rsidRDefault="002D73A7">
      <w:r>
        <w:annotationRef/>
      </w:r>
      <w:r w:rsidRPr="33243920">
        <w:t>See lause ei ole korrektne, lõikes ei ole seda sedastatud. Kas mõeldud on, et HMS §-st 41 tuleneb see? Palume seda selgitada. Lõikesse 1 on lisatud lause, mille kohaselt juhul, kui registreeringu taotlust ei vaadata läbi tähtaja jooksul, ei loeta isiku tegevust tähtaja möödumise tõttu vaikimisi registreerituks. Taotlejale peab olema tagatud, et teda kohaselt tähtaja pikenemisest teavitatakse, esitatakse ka põhjendus. </w:t>
      </w:r>
    </w:p>
    <w:p w14:paraId="5C579EF3" w14:textId="36610C0E" w:rsidR="002D73A7" w:rsidRDefault="002D73A7"/>
  </w:comment>
  <w:comment w:id="56" w:author="Maarja-Liis Lall - JUSTDIGI" w:date="2025-10-15T10:07:00Z" w:initials="MJ">
    <w:p w14:paraId="35FF7612" w14:textId="0EF74831" w:rsidR="002D73A7" w:rsidRDefault="002D73A7">
      <w:r>
        <w:annotationRef/>
      </w:r>
      <w:r w:rsidRPr="377C3763">
        <w:t>selgitada, kust tuleb 500 töötundi</w:t>
      </w:r>
    </w:p>
  </w:comment>
  <w:comment w:id="58" w:author="Maarja-Liis Lall - JUSTDIGI" w:date="2025-10-15T10:17:00Z" w:initials="MJ">
    <w:p w14:paraId="4F3FDEDE" w14:textId="7C11F028" w:rsidR="002D73A7" w:rsidRDefault="002D73A7">
      <w:r>
        <w:annotationRef/>
      </w:r>
      <w:r w:rsidRPr="6F7120AD">
        <w:t>Kas kontaktandmete muutumisest teavitamine ei ole juba ÄS-is, äriregistris tagatud? Miks on vajalik topeltteavitamine?</w:t>
      </w:r>
    </w:p>
  </w:comment>
  <w:comment w:id="60" w:author="Maarja-Liis Lall - JUSTDIGI" w:date="2025-10-15T10:22:00Z" w:initials="MJ">
    <w:p w14:paraId="747BFCF5" w14:textId="4204ECA6" w:rsidR="002D73A7" w:rsidRDefault="002D73A7">
      <w:r>
        <w:annotationRef/>
      </w:r>
      <w:r w:rsidRPr="284FEEF2">
        <w:t>palun selgitada, miks just 3 päeva ja mitte nt 5 tööpäeva vm?</w:t>
      </w:r>
    </w:p>
  </w:comment>
  <w:comment w:id="62" w:author="Maarja-Liis Lall - JUSTDIGI" w:date="2025-10-15T10:40:00Z" w:initials="MJ">
    <w:p w14:paraId="4C2832E7" w14:textId="7E415487" w:rsidR="002D73A7" w:rsidRDefault="002D73A7">
      <w:r>
        <w:annotationRef/>
      </w:r>
      <w:r w:rsidRPr="3BBA8B29">
        <w:t>Kuivõrd ebaselge on, kuidas seiretingimused mõjutavad registreeringu andmist, siis jääb ebaselgeks ka see, miks on vaja selleks registreeringut muuta.</w:t>
      </w:r>
    </w:p>
  </w:comment>
  <w:comment w:id="63" w:author="Maarja-Liis Lall - JUSTDIGI" w:date="2025-10-15T10:41:00Z" w:initials="MJ">
    <w:p w14:paraId="2B5527CB" w14:textId="4DA38ECA" w:rsidR="002D73A7" w:rsidRDefault="002D73A7">
      <w:r>
        <w:annotationRef/>
      </w:r>
      <w:r w:rsidRPr="7EB65774">
        <w:t>Siin võiks ka selgitada p 3 sisu, mis nende muude aluste all on mõeldud ja mis on praktikas sinna alla kvalifitseeritud. Kuna see norm sätestatakse uuesti, peaks selgitama, kas see koosseis jääb samaks.</w:t>
      </w:r>
    </w:p>
  </w:comment>
  <w:comment w:id="66" w:author="Maarja-Liis Lall - JUSTDIGI" w:date="2025-10-15T10:45:00Z" w:initials="MJ">
    <w:p w14:paraId="05F788B7" w14:textId="069EFE35" w:rsidR="002D73A7" w:rsidRDefault="002D73A7">
      <w:r>
        <w:annotationRef/>
      </w:r>
      <w:r w:rsidRPr="06CA3F1E">
        <w:t>mis on registreeringu andmekoosseisus?</w:t>
      </w:r>
    </w:p>
  </w:comment>
  <w:comment w:id="67" w:author="Maarja-Liis Lall - JUSTDIGI" w:date="2025-10-15T10:50:00Z" w:initials="MJ">
    <w:p w14:paraId="0D3E460C" w14:textId="399E30B8" w:rsidR="002D73A7" w:rsidRDefault="002D73A7">
      <w:r>
        <w:annotationRef/>
      </w:r>
      <w:r w:rsidRPr="2F29BFB6">
        <w:t>Palume viidata direktiivi konkreetsele sättele.</w:t>
      </w:r>
    </w:p>
  </w:comment>
  <w:comment w:id="71" w:author="Maarja-Liis Lall - JUSTDIGI" w:date="2025-10-15T11:22:00Z" w:initials="MJ">
    <w:p w14:paraId="1D319DF9" w14:textId="090366C1" w:rsidR="002D73A7" w:rsidRDefault="002D73A7">
      <w:r>
        <w:annotationRef/>
      </w:r>
      <w:r w:rsidRPr="7B3BE3D1">
        <w:t>siin on tekkinud miskipärast uus taane.</w:t>
      </w:r>
    </w:p>
  </w:comment>
  <w:comment w:id="69" w:author="Maarja-Liis Lall - JUSTDIGI" w:date="2025-10-15T11:32:00Z" w:initials="MJ">
    <w:p w14:paraId="4A837950" w14:textId="669E6999" w:rsidR="002D73A7" w:rsidRDefault="002D73A7">
      <w:r>
        <w:annotationRef/>
      </w:r>
      <w:r w:rsidRPr="5E4C918D">
        <w:t xml:space="preserve">Miks siin taaseesitatakse nii pikalt KeÜS-i regulatsiooni? Piisab viitest KeÜS-i normile ning tuua välja kõige olulisem järeldus AÕKS kontekstis. </w:t>
      </w:r>
    </w:p>
  </w:comment>
  <w:comment w:id="73" w:author="Maarja-Liis Lall - JUSTDIGI" w:date="2025-10-17T06:17:00Z" w:initials="MJ">
    <w:p w14:paraId="702C1007" w14:textId="10E6C1D8" w:rsidR="002D73A7" w:rsidRDefault="002D73A7">
      <w:r>
        <w:annotationRef/>
      </w:r>
      <w:r w:rsidRPr="1A98A385">
        <w:t>Mida sisuliselt tähendab § 88 punkti 1 ühtlustamine KeÜS sõnastusega? Milliseid KeÜS sätteid peetakse silmas? See täpsustus on vajalik, hindamaks, kas muudatus on põhjendatud, mis on olulise tähtsusega andmed, mida on võimalik esitada valeandmetena.</w:t>
      </w:r>
    </w:p>
  </w:comment>
  <w:comment w:id="74" w:author="Maarja-Liis Lall - JUSTDIGI" w:date="2025-10-15T11:36:00Z" w:initials="MJ">
    <w:p w14:paraId="349460AD" w14:textId="74E90A94" w:rsidR="002D73A7" w:rsidRDefault="002D73A7">
      <w:r>
        <w:annotationRef/>
      </w:r>
      <w:r w:rsidRPr="034F957A">
        <w:t>Kaotatakse ka varasem § 88 p 1 (heiteallikast väljutatava saasteaine heitkogus põhjustab õhukvaliteedi piir- või sihtväärtuse ületamise;), palume ka seda selgitada.</w:t>
      </w:r>
    </w:p>
  </w:comment>
  <w:comment w:id="75" w:author="Maarja-Liis Lall - JUSTDIGI" w:date="2025-10-15T11:34:00Z" w:initials="MJ">
    <w:p w14:paraId="4228DB92" w14:textId="42A80494" w:rsidR="002D73A7" w:rsidRDefault="002D73A7">
      <w:r>
        <w:annotationRef/>
      </w:r>
      <w:r w:rsidRPr="4ADB6917">
        <w:t xml:space="preserve">Palume seletuskirjas ka lisandunud punkti pikemalt lahti selgitada, st tuua mh välja, mis need muud alused on. </w:t>
      </w:r>
    </w:p>
  </w:comment>
  <w:comment w:id="76" w:author="Maarja-Liis Lall - JUSTDIGI" w:date="2025-10-15T11:59:00Z" w:initials="MJ">
    <w:p w14:paraId="1A48A227" w14:textId="74DD8FAE" w:rsidR="002D73A7" w:rsidRDefault="002D73A7">
      <w:r>
        <w:annotationRef/>
      </w:r>
      <w:r w:rsidRPr="34FEAAF8">
        <w:t>Palume siin ka selgitada, mida siin all mõeldud on.</w:t>
      </w:r>
    </w:p>
  </w:comment>
  <w:comment w:id="77" w:author="Maarja-Liis Lall - JUSTDIGI" w:date="2025-10-15T12:01:00Z" w:initials="MJ">
    <w:p w14:paraId="0936862D" w14:textId="659627C0" w:rsidR="002D73A7" w:rsidRDefault="002D73A7">
      <w:r>
        <w:annotationRef/>
      </w:r>
      <w:r w:rsidRPr="36F78E5E">
        <w:t>registreering ei ole sama, mis kohustus registreerida, aga v-o selle peatüki tähenduses ei ole see oluline</w:t>
      </w:r>
    </w:p>
  </w:comment>
  <w:comment w:id="78" w:author="Maarja-Liis Lall - JUSTDIGI" w:date="2025-10-15T12:20:00Z" w:initials="MJ">
    <w:p w14:paraId="75C15C3C" w14:textId="097FC850" w:rsidR="002D73A7" w:rsidRDefault="002D73A7">
      <w:r>
        <w:annotationRef/>
      </w:r>
      <w:r w:rsidRPr="04D3F7A8">
        <w:t>kas täpsustus "tankla korral naftasaadustuste laadimiskoguste kohta" hõlmatud §-s 127 või peaks sellega täiendama?</w:t>
      </w:r>
    </w:p>
  </w:comment>
  <w:comment w:id="79" w:author="Maarja-Liis Lall - JUSTDIGI" w:date="2025-10-15T13:06:00Z" w:initials="MJ">
    <w:p w14:paraId="7D165F70" w14:textId="1A11B723" w:rsidR="002D73A7" w:rsidRDefault="002D73A7">
      <w:r>
        <w:annotationRef/>
      </w:r>
      <w:r w:rsidRPr="503C55FA">
        <w:t>varem pole seaduses sellist terminit kasutatud, mis selle all on mõeldud?</w:t>
      </w:r>
    </w:p>
  </w:comment>
  <w:comment w:id="81" w:author="Maarja-Liis Lall - JUSTDIGI" w:date="2025-10-15T14:01:00Z" w:initials="MJ">
    <w:p w14:paraId="0C0F0F92" w14:textId="5017A290" w:rsidR="002D73A7" w:rsidRDefault="002D73A7">
      <w:r>
        <w:annotationRef/>
      </w:r>
      <w:r w:rsidRPr="2163C26A">
        <w:t>Kas muutmist ei vaja säte, mis sätestab, et kui palju see keskkonnatasu on täpselt paikse heiteallika puhul?</w:t>
      </w:r>
    </w:p>
  </w:comment>
  <w:comment w:id="82" w:author="Maarja-Liis Lall - JUSTDIGI" w:date="2025-10-17T07:03:00Z" w:initials="ML">
    <w:p w14:paraId="589614D3" w14:textId="77777777" w:rsidR="002D73A7" w:rsidRDefault="002D73A7" w:rsidP="002D73A7">
      <w:pPr>
        <w:pStyle w:val="Kommentaaritekst"/>
      </w:pPr>
      <w:r>
        <w:rPr>
          <w:rStyle w:val="Kommentaariviide"/>
        </w:rPr>
        <w:annotationRef/>
      </w:r>
      <w:r>
        <w:t>Samuti võiks välja tuua siin regulatsiooni ja selgituse, kuidas keskkonnatasu kujuneb paikse heiteallika käitaja puhul.</w:t>
      </w:r>
    </w:p>
  </w:comment>
  <w:comment w:id="84" w:author="Maarja-Liis Lall - JUSTDIGI" w:date="2025-10-15T13:24:00Z" w:initials="MJ">
    <w:p w14:paraId="2275388F" w14:textId="4D186135" w:rsidR="002D73A7" w:rsidRDefault="002D73A7">
      <w:r>
        <w:annotationRef/>
      </w:r>
      <w:r w:rsidRPr="2C7FF264">
        <w:t>Kuskil peaks see 500 töötundi olema pikemalt lahti selgitatud.</w:t>
      </w:r>
    </w:p>
  </w:comment>
  <w:comment w:id="87" w:author="Maarja-Liis Lall - JUSTDIGI" w:date="2025-10-15T14:05:00Z" w:initials="MJ">
    <w:p w14:paraId="60895B6E" w14:textId="46406912" w:rsidR="002D73A7" w:rsidRDefault="002D73A7">
      <w:r>
        <w:annotationRef/>
      </w:r>
      <w:r w:rsidRPr="5E0384FF">
        <w:t>kas siin oleks võimalik ka selle viide panna, kus sellega tutvuda saab?</w:t>
      </w:r>
    </w:p>
  </w:comment>
  <w:comment w:id="89" w:author="Maarja-Liis Lall - JUSTDIGI" w:date="2025-10-15T14:06:00Z" w:initials="MJ">
    <w:p w14:paraId="056E3CFE" w14:textId="2F770803" w:rsidR="002D73A7" w:rsidRDefault="002D73A7">
      <w:r>
        <w:annotationRef/>
      </w:r>
      <w:r w:rsidRPr="43F500F8">
        <w:t>hea oleks viidata ka selle õiguslikule alusele.</w:t>
      </w:r>
    </w:p>
  </w:comment>
  <w:comment w:id="92" w:author="Maarja-Liis Lall - JUSTDIGI" w:date="2025-10-15T15:06:00Z" w:initials="MJ">
    <w:p w14:paraId="6B97FE83" w14:textId="5E48BA4C" w:rsidR="002D73A7" w:rsidRDefault="002D73A7">
      <w:r>
        <w:annotationRef/>
      </w:r>
      <w:r w:rsidRPr="13412850">
        <w:t>Kas KeTS või RLS muudatused seonduvad ka EL õiguse rakendamisega? Kui jah, siis tuleks ka nende seaduste normitehnilist märkust täiendada viitega asjakohasele direktiivile. Vt HÕNTE § 27 ja käsiraamatust kommentaare täpsemate juhistega. Hetkel nimetatud seaduste normitehnilises märkuses ei ole viidet sellele direktiivile.</w:t>
      </w:r>
    </w:p>
  </w:comment>
  <w:comment w:id="94" w:author="Birgit Hermann - JUSTDIGI" w:date="1900-01-01T00:00:00Z" w:initials="BJ">
    <w:p w14:paraId="7EC0910F" w14:textId="493D71D8" w:rsidR="002D73A7" w:rsidRDefault="002D73A7">
      <w:r>
        <w:annotationRef/>
      </w:r>
      <w:r w:rsidRPr="55275FE3">
        <w:t xml:space="preserve">Palume mõju peatükis määratleda ära täpsed sihtrühmad, kellele muudatused mõju avaldavad. Määratlus ''väiksema keskkonnamõjuga käitiste käitajad'' on liiga üldine ega anna SK lugejale ülevaadet, missuguseid osapooli, ettevõtteid on täpsemalt mõeldud. </w:t>
      </w:r>
    </w:p>
    <w:p w14:paraId="11DFA9CB" w14:textId="2F4A030E" w:rsidR="002D73A7" w:rsidRDefault="002D73A7"/>
    <w:p w14:paraId="6800AE00" w14:textId="13A2F110" w:rsidR="002D73A7" w:rsidRDefault="002D73A7">
      <w:r w:rsidRPr="3ACC4C59">
        <w:t>Samuti palume hinnata eelnõuga kaasneda võivaid riske.</w:t>
      </w:r>
    </w:p>
  </w:comment>
  <w:comment w:id="96" w:author="Maarja-Liis Lall - JUSTDIGI" w:date="2025-10-13T15:55:00Z" w:initials="MJ">
    <w:p w14:paraId="05A7BAA2" w14:textId="13DF45A6" w:rsidR="002D73A7" w:rsidRDefault="002D73A7">
      <w:r>
        <w:annotationRef/>
      </w:r>
      <w:r w:rsidRPr="0106F7DB">
        <w:t xml:space="preserve">Vastavalt </w:t>
      </w:r>
      <w:hyperlink r:id="rId3">
        <w:r w:rsidRPr="0937644D">
          <w:t>Eelnõu ja seletuskirja vormistamise juhend.pdf</w:t>
        </w:r>
      </w:hyperlink>
      <w:r w:rsidRPr="04D33642">
        <w:t>, allajoonimist ei ole lubatud kasutada. Saab kasutada rasvast kirja.</w:t>
      </w:r>
    </w:p>
  </w:comment>
  <w:comment w:id="97" w:author="Birgit Hermann - JUSTDIGI" w:date="2025-10-10T14:45:00Z" w:initials="BJ">
    <w:p w14:paraId="260AE4A8" w14:textId="404FA322" w:rsidR="002D73A7" w:rsidRDefault="002D73A7">
      <w:r>
        <w:annotationRef/>
      </w:r>
      <w:r w:rsidRPr="05D99CC4">
        <w:t>Kes sellised ettevõtted peamiselt on?</w:t>
      </w:r>
    </w:p>
  </w:comment>
  <w:comment w:id="98" w:author="Birgit Hermann - JUSTDIGI" w:date="2025-10-10T14:47:00Z" w:initials="BJ">
    <w:p w14:paraId="29DB03BB" w14:textId="5B0293F1" w:rsidR="002D73A7" w:rsidRDefault="002D73A7">
      <w:r>
        <w:annotationRef/>
      </w:r>
      <w:r w:rsidRPr="4AD49E82">
        <w:t>See lõik sobiks järgmisesse alapeatükki.</w:t>
      </w:r>
    </w:p>
  </w:comment>
  <w:comment w:id="100" w:author="Birgit Hermann - JUSTDIGI" w:date="2025-10-10T14:49:00Z" w:initials="BJ">
    <w:p w14:paraId="18BB12D3" w14:textId="20874E0F" w:rsidR="002D73A7" w:rsidRDefault="002D73A7">
      <w:r>
        <w:annotationRef/>
      </w:r>
      <w:r w:rsidRPr="201ECFE2">
        <w:t>Mis need kohustused sisuliselt on?</w:t>
      </w:r>
    </w:p>
  </w:comment>
  <w:comment w:id="106" w:author="Maarja-Liis Lall - JUSTDIGI" w:date="2025-10-15T15:29:00Z" w:initials="MJ">
    <w:p w14:paraId="4F274C9F" w14:textId="3688FB8A" w:rsidR="002D73A7" w:rsidRDefault="002D73A7">
      <w:r>
        <w:annotationRef/>
      </w:r>
      <w:r w:rsidRPr="5D96C1BA">
        <w:t>Kas ma saan õigesti aru, et volitusnormi ei muudeta? Kui volitusnormi ei muudetakse, tuleb eistada HÕNTE § 48 lg-s 1 nimetatud analüüs, andmed ja ja kavand. Kui ei muudeta, siis ei ole vaja esitada ei analüüsi ega kavandeid, vaid HÕNTE § 48 lg 3 p 2 kohaselt lihtsalt esitatakse loetelu, mis vajavad muutmist.</w:t>
      </w:r>
    </w:p>
  </w:comment>
  <w:comment w:id="107" w:author="Maarja-Liis Lall - JUSTDIGI" w:date="2025-10-15T15:07:00Z" w:initials="MJ">
    <w:p w14:paraId="1F081975" w14:textId="146D3A79" w:rsidR="002D73A7" w:rsidRDefault="002D73A7">
      <w:r>
        <w:annotationRef/>
      </w:r>
      <w:r w:rsidRPr="2F9BA990">
        <w:t>Konkreetse rakendusakti muutmise vajadus võiks olla välja toodud ka 3. osa vastava punkti juures, et oleks aru saada, mis EN punktiga seonduvalt rakendusakti muudetakse.</w:t>
      </w:r>
    </w:p>
  </w:comment>
  <w:comment w:id="108" w:author="Maarja-Liis Lall - JUSTDIGI" w:date="2025-10-15T15:10:00Z" w:initials="MJ">
    <w:p w14:paraId="73E7E65C" w14:textId="1C24787F" w:rsidR="002D73A7" w:rsidRDefault="002D73A7">
      <w:r>
        <w:annotationRef/>
      </w:r>
      <w:r w:rsidRPr="71E08ADB">
        <w:t>Kui direktiiviga on seotud ka rakendusakt, peaks ka nende normitehnilises märkuses kajastuma asjakohane direktiiv.</w:t>
      </w:r>
    </w:p>
  </w:comment>
  <w:comment w:id="111" w:author="Maarja-Liis Lall - JUSTDIGI" w:date="2025-10-15T15:56:00Z" w:initials="MJ">
    <w:p w14:paraId="16DF7C7C" w14:textId="61410417" w:rsidR="002D73A7" w:rsidRDefault="002D73A7">
      <w:r>
        <w:annotationRef/>
      </w:r>
      <w:r w:rsidRPr="011082B4">
        <w:t>siin võiks ka kokkuvõtlikul tuua välja need IT-arendused ja ettevalmistusesed, et saaks seda osa lugedes ka veenduda, et see aeg piisav. Kui võimalik, siis seda aja piisavust veidi sisukamalt sisustada.</w:t>
      </w:r>
    </w:p>
  </w:comment>
  <w:comment w:id="114" w:author="Maarja-Liis Lall - JUSTDIGI" w:date="2025-10-15T15:31:00Z" w:initials="MJ">
    <w:p w14:paraId="27E85D10" w14:textId="50AC3A6E" w:rsidR="002D73A7" w:rsidRDefault="002D73A7">
      <w:r>
        <w:annotationRef/>
      </w:r>
      <w:r w:rsidRPr="56B44D44">
        <w:t xml:space="preserve">SK lõpuosa vormistada vastavalt: </w:t>
      </w:r>
      <w:hyperlink r:id="rId4">
        <w:r w:rsidRPr="4FB713C8">
          <w:t>Eelnõu ja seletuskirja vormistamise juhend.pdf</w:t>
        </w:r>
      </w:hyperlink>
      <w:r w:rsidRPr="7B41D84F">
        <w:t xml:space="preserve"> p-le 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10E5B7" w15:done="0"/>
  <w15:commentEx w15:paraId="179F6FCD" w15:done="0"/>
  <w15:commentEx w15:paraId="128113AF" w15:done="0"/>
  <w15:commentEx w15:paraId="4DBB5304" w15:done="0"/>
  <w15:commentEx w15:paraId="287EF609" w15:done="0"/>
  <w15:commentEx w15:paraId="436BED8A" w15:done="0"/>
  <w15:commentEx w15:paraId="520441CD" w15:done="0"/>
  <w15:commentEx w15:paraId="5187E218" w15:done="0"/>
  <w15:commentEx w15:paraId="3F5DA4BE" w15:done="0"/>
  <w15:commentEx w15:paraId="5DD0F951" w15:done="0"/>
  <w15:commentEx w15:paraId="46D0F965" w15:done="0"/>
  <w15:commentEx w15:paraId="0B43A7D4" w15:done="0"/>
  <w15:commentEx w15:paraId="27890645" w15:done="0"/>
  <w15:commentEx w15:paraId="73C11F2E" w15:paraIdParent="27890645" w15:done="0"/>
  <w15:commentEx w15:paraId="7C9351AB" w15:paraIdParent="27890645" w15:done="0"/>
  <w15:commentEx w15:paraId="23695D79" w15:paraIdParent="27890645" w15:done="0"/>
  <w15:commentEx w15:paraId="0F9EB4B2" w15:done="0"/>
  <w15:commentEx w15:paraId="79A22F7B" w15:done="0"/>
  <w15:commentEx w15:paraId="14CF60D5" w15:done="0"/>
  <w15:commentEx w15:paraId="414E4624" w15:done="0"/>
  <w15:commentEx w15:paraId="53BB5806" w15:done="0"/>
  <w15:commentEx w15:paraId="5C579EF3" w15:done="0"/>
  <w15:commentEx w15:paraId="35FF7612" w15:done="0"/>
  <w15:commentEx w15:paraId="4F3FDEDE" w15:done="0"/>
  <w15:commentEx w15:paraId="747BFCF5" w15:done="0"/>
  <w15:commentEx w15:paraId="4C2832E7" w15:done="0"/>
  <w15:commentEx w15:paraId="2B5527CB" w15:done="0"/>
  <w15:commentEx w15:paraId="05F788B7" w15:done="0"/>
  <w15:commentEx w15:paraId="0D3E460C" w15:done="0"/>
  <w15:commentEx w15:paraId="1D319DF9" w15:done="0"/>
  <w15:commentEx w15:paraId="4A837950" w15:done="0"/>
  <w15:commentEx w15:paraId="702C1007" w15:done="0"/>
  <w15:commentEx w15:paraId="349460AD" w15:done="0"/>
  <w15:commentEx w15:paraId="4228DB92" w15:done="0"/>
  <w15:commentEx w15:paraId="1A48A227" w15:done="0"/>
  <w15:commentEx w15:paraId="0936862D" w15:done="0"/>
  <w15:commentEx w15:paraId="75C15C3C" w15:done="0"/>
  <w15:commentEx w15:paraId="7D165F70" w15:done="0"/>
  <w15:commentEx w15:paraId="0C0F0F92" w15:done="0"/>
  <w15:commentEx w15:paraId="589614D3" w15:paraIdParent="0C0F0F92" w15:done="0"/>
  <w15:commentEx w15:paraId="2275388F" w15:done="0"/>
  <w15:commentEx w15:paraId="60895B6E" w15:done="0"/>
  <w15:commentEx w15:paraId="056E3CFE" w15:done="0"/>
  <w15:commentEx w15:paraId="6B97FE83" w15:done="0"/>
  <w15:commentEx w15:paraId="6800AE00" w15:done="0"/>
  <w15:commentEx w15:paraId="05A7BAA2" w15:done="0"/>
  <w15:commentEx w15:paraId="260AE4A8" w15:done="0"/>
  <w15:commentEx w15:paraId="29DB03BB" w15:done="0"/>
  <w15:commentEx w15:paraId="18BB12D3" w15:done="0"/>
  <w15:commentEx w15:paraId="4F274C9F" w15:done="0"/>
  <w15:commentEx w15:paraId="1F081975" w15:done="0"/>
  <w15:commentEx w15:paraId="73E7E65C" w15:done="0"/>
  <w15:commentEx w15:paraId="16DF7C7C" w15:done="0"/>
  <w15:commentEx w15:paraId="27E85D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4F6708" w16cex:dateUtc="2025-10-17T03:49:00Z"/>
  <w16cex:commentExtensible w16cex:durableId="60D6B028" w16cex:dateUtc="2025-10-13T11:35:00Z"/>
  <w16cex:commentExtensible w16cex:durableId="16CF900E" w16cex:dateUtc="2025-10-09T09:42:00Z"/>
  <w16cex:commentExtensible w16cex:durableId="2FD93F04" w16cex:dateUtc="2025-10-13T12:17:00Z"/>
  <w16cex:commentExtensible w16cex:durableId="211CD6ED" w16cex:dateUtc="2025-10-13T12:15:00Z"/>
  <w16cex:commentExtensible w16cex:durableId="0E5F4078" w16cex:dateUtc="2025-10-13T12:17:00Z"/>
  <w16cex:commentExtensible w16cex:durableId="33160EDE" w16cex:dateUtc="2025-10-13T12:18:00Z"/>
  <w16cex:commentExtensible w16cex:durableId="6B80F167" w16cex:dateUtc="2025-10-13T12:48:00Z"/>
  <w16cex:commentExtensible w16cex:durableId="5F3EA5E3" w16cex:dateUtc="2025-10-17T03:17:00Z"/>
  <w16cex:commentExtensible w16cex:durableId="31C35848" w16cex:dateUtc="2025-10-13T12:46:00Z"/>
  <w16cex:commentExtensible w16cex:durableId="2BFF11F0" w16cex:dateUtc="2025-10-09T14:00:00Z"/>
  <w16cex:commentExtensible w16cex:durableId="55A578C7" w16cex:dateUtc="2025-10-13T12:50:00Z"/>
  <w16cex:commentExtensible w16cex:durableId="4CB6030B" w16cex:dateUtc="2025-10-17T03:50:00Z"/>
  <w16cex:commentExtensible w16cex:durableId="02723915" w16cex:dateUtc="2025-10-17T03:56:00Z"/>
  <w16cex:commentExtensible w16cex:durableId="2AF30BA2" w16cex:dateUtc="2025-10-17T03:59:00Z"/>
  <w16cex:commentExtensible w16cex:durableId="1769D929" w16cex:dateUtc="2025-10-17T04:01:00Z"/>
  <w16cex:commentExtensible w16cex:durableId="457C8ECA" w16cex:dateUtc="2025-10-17T03:51:00Z"/>
  <w16cex:commentExtensible w16cex:durableId="1D9E79E9" w16cex:dateUtc="2025-10-13T12:52:00Z"/>
  <w16cex:commentExtensible w16cex:durableId="24E28FA7" w16cex:dateUtc="2025-10-15T11:50:00Z"/>
  <w16cex:commentExtensible w16cex:durableId="4AD23B8C" w16cex:dateUtc="2025-10-14T12:33:00Z"/>
  <w16cex:commentExtensible w16cex:durableId="69C1C831" w16cex:dateUtc="2025-10-14T12:35:00Z"/>
  <w16cex:commentExtensible w16cex:durableId="2934A5EC" w16cex:dateUtc="2025-10-14T12:56:00Z"/>
  <w16cex:commentExtensible w16cex:durableId="33CFBEEA" w16cex:dateUtc="2025-10-15T07:07:00Z"/>
  <w16cex:commentExtensible w16cex:durableId="76F91F7C" w16cex:dateUtc="2025-10-15T07:17:00Z"/>
  <w16cex:commentExtensible w16cex:durableId="253B95C4" w16cex:dateUtc="2025-10-15T07:22:00Z"/>
  <w16cex:commentExtensible w16cex:durableId="632571BC" w16cex:dateUtc="2025-10-15T07:40:00Z"/>
  <w16cex:commentExtensible w16cex:durableId="6F84B9BE" w16cex:dateUtc="2025-10-15T07:41:00Z"/>
  <w16cex:commentExtensible w16cex:durableId="0DA942CF" w16cex:dateUtc="2025-10-15T07:45:00Z"/>
  <w16cex:commentExtensible w16cex:durableId="78D68C6C" w16cex:dateUtc="2025-10-15T07:50:00Z"/>
  <w16cex:commentExtensible w16cex:durableId="0E9D672E" w16cex:dateUtc="2025-10-15T08:22:00Z"/>
  <w16cex:commentExtensible w16cex:durableId="14E2E0EA" w16cex:dateUtc="2025-10-15T08:32:00Z"/>
  <w16cex:commentExtensible w16cex:durableId="28F0ABE2" w16cex:dateUtc="2025-10-17T03:17:00Z"/>
  <w16cex:commentExtensible w16cex:durableId="0B65AF91" w16cex:dateUtc="2025-10-15T08:36:00Z"/>
  <w16cex:commentExtensible w16cex:durableId="037708B8" w16cex:dateUtc="2025-10-15T08:34:00Z"/>
  <w16cex:commentExtensible w16cex:durableId="5542EBC6" w16cex:dateUtc="2025-10-15T08:59:00Z"/>
  <w16cex:commentExtensible w16cex:durableId="10C681C6" w16cex:dateUtc="2025-10-15T09:01:00Z"/>
  <w16cex:commentExtensible w16cex:durableId="22AF3FA1" w16cex:dateUtc="2025-10-15T09:20:00Z"/>
  <w16cex:commentExtensible w16cex:durableId="5028C5D5" w16cex:dateUtc="2025-10-15T10:06:00Z"/>
  <w16cex:commentExtensible w16cex:durableId="186AD3C7" w16cex:dateUtc="2025-10-15T11:01:00Z"/>
  <w16cex:commentExtensible w16cex:durableId="0417B3BF" w16cex:dateUtc="2025-10-17T04:03:00Z"/>
  <w16cex:commentExtensible w16cex:durableId="3FF316CE" w16cex:dateUtc="2025-10-15T10:24:00Z"/>
  <w16cex:commentExtensible w16cex:durableId="414260BE" w16cex:dateUtc="2025-10-15T11:05:00Z"/>
  <w16cex:commentExtensible w16cex:durableId="3A9378C0" w16cex:dateUtc="2025-10-15T11:06:00Z"/>
  <w16cex:commentExtensible w16cex:durableId="5F76111C" w16cex:dateUtc="2025-10-15T12:06:00Z"/>
  <w16cex:commentExtensible w16cex:durableId="6B9B3263" w16cex:dateUtc="2025-10-13T09:41:00Z"/>
  <w16cex:commentExtensible w16cex:durableId="69CA4492" w16cex:dateUtc="2025-10-13T12:55:00Z"/>
  <w16cex:commentExtensible w16cex:durableId="422871B7" w16cex:dateUtc="2025-10-10T11:45:00Z"/>
  <w16cex:commentExtensible w16cex:durableId="220CC292" w16cex:dateUtc="2025-10-10T11:47:00Z"/>
  <w16cex:commentExtensible w16cex:durableId="49B09150" w16cex:dateUtc="2025-10-10T11:49:00Z"/>
  <w16cex:commentExtensible w16cex:durableId="5D80349A" w16cex:dateUtc="2025-10-15T12:29:00Z"/>
  <w16cex:commentExtensible w16cex:durableId="77741311" w16cex:dateUtc="2025-10-15T12:07:00Z"/>
  <w16cex:commentExtensible w16cex:durableId="6FC080D2" w16cex:dateUtc="2025-10-15T12:10:00Z"/>
  <w16cex:commentExtensible w16cex:durableId="4E00A4D7" w16cex:dateUtc="2025-10-15T12:56:00Z"/>
  <w16cex:commentExtensible w16cex:durableId="5352C238" w16cex:dateUtc="2025-10-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10E5B7" w16cid:durableId="444F6708"/>
  <w16cid:commentId w16cid:paraId="179F6FCD" w16cid:durableId="60D6B028"/>
  <w16cid:commentId w16cid:paraId="128113AF" w16cid:durableId="16CF900E"/>
  <w16cid:commentId w16cid:paraId="4DBB5304" w16cid:durableId="2FD93F04"/>
  <w16cid:commentId w16cid:paraId="287EF609" w16cid:durableId="211CD6ED"/>
  <w16cid:commentId w16cid:paraId="436BED8A" w16cid:durableId="0E5F4078"/>
  <w16cid:commentId w16cid:paraId="520441CD" w16cid:durableId="33160EDE"/>
  <w16cid:commentId w16cid:paraId="5187E218" w16cid:durableId="6B80F167"/>
  <w16cid:commentId w16cid:paraId="3F5DA4BE" w16cid:durableId="5F3EA5E3"/>
  <w16cid:commentId w16cid:paraId="5DD0F951" w16cid:durableId="31C35848"/>
  <w16cid:commentId w16cid:paraId="46D0F965" w16cid:durableId="2BFF11F0"/>
  <w16cid:commentId w16cid:paraId="0B43A7D4" w16cid:durableId="55A578C7"/>
  <w16cid:commentId w16cid:paraId="27890645" w16cid:durableId="4CB6030B"/>
  <w16cid:commentId w16cid:paraId="73C11F2E" w16cid:durableId="02723915"/>
  <w16cid:commentId w16cid:paraId="7C9351AB" w16cid:durableId="2AF30BA2"/>
  <w16cid:commentId w16cid:paraId="23695D79" w16cid:durableId="1769D929"/>
  <w16cid:commentId w16cid:paraId="0F9EB4B2" w16cid:durableId="457C8ECA"/>
  <w16cid:commentId w16cid:paraId="79A22F7B" w16cid:durableId="1D9E79E9"/>
  <w16cid:commentId w16cid:paraId="14CF60D5" w16cid:durableId="24E28FA7"/>
  <w16cid:commentId w16cid:paraId="414E4624" w16cid:durableId="4AD23B8C"/>
  <w16cid:commentId w16cid:paraId="53BB5806" w16cid:durableId="69C1C831"/>
  <w16cid:commentId w16cid:paraId="5C579EF3" w16cid:durableId="2934A5EC"/>
  <w16cid:commentId w16cid:paraId="35FF7612" w16cid:durableId="33CFBEEA"/>
  <w16cid:commentId w16cid:paraId="4F3FDEDE" w16cid:durableId="76F91F7C"/>
  <w16cid:commentId w16cid:paraId="747BFCF5" w16cid:durableId="253B95C4"/>
  <w16cid:commentId w16cid:paraId="4C2832E7" w16cid:durableId="632571BC"/>
  <w16cid:commentId w16cid:paraId="2B5527CB" w16cid:durableId="6F84B9BE"/>
  <w16cid:commentId w16cid:paraId="05F788B7" w16cid:durableId="0DA942CF"/>
  <w16cid:commentId w16cid:paraId="0D3E460C" w16cid:durableId="78D68C6C"/>
  <w16cid:commentId w16cid:paraId="1D319DF9" w16cid:durableId="0E9D672E"/>
  <w16cid:commentId w16cid:paraId="4A837950" w16cid:durableId="14E2E0EA"/>
  <w16cid:commentId w16cid:paraId="702C1007" w16cid:durableId="28F0ABE2"/>
  <w16cid:commentId w16cid:paraId="349460AD" w16cid:durableId="0B65AF91"/>
  <w16cid:commentId w16cid:paraId="4228DB92" w16cid:durableId="037708B8"/>
  <w16cid:commentId w16cid:paraId="1A48A227" w16cid:durableId="5542EBC6"/>
  <w16cid:commentId w16cid:paraId="0936862D" w16cid:durableId="10C681C6"/>
  <w16cid:commentId w16cid:paraId="75C15C3C" w16cid:durableId="22AF3FA1"/>
  <w16cid:commentId w16cid:paraId="7D165F70" w16cid:durableId="5028C5D5"/>
  <w16cid:commentId w16cid:paraId="0C0F0F92" w16cid:durableId="186AD3C7"/>
  <w16cid:commentId w16cid:paraId="589614D3" w16cid:durableId="0417B3BF"/>
  <w16cid:commentId w16cid:paraId="2275388F" w16cid:durableId="3FF316CE"/>
  <w16cid:commentId w16cid:paraId="60895B6E" w16cid:durableId="414260BE"/>
  <w16cid:commentId w16cid:paraId="056E3CFE" w16cid:durableId="3A9378C0"/>
  <w16cid:commentId w16cid:paraId="6B97FE83" w16cid:durableId="5F76111C"/>
  <w16cid:commentId w16cid:paraId="6800AE00" w16cid:durableId="6B9B3263"/>
  <w16cid:commentId w16cid:paraId="05A7BAA2" w16cid:durableId="69CA4492"/>
  <w16cid:commentId w16cid:paraId="260AE4A8" w16cid:durableId="422871B7"/>
  <w16cid:commentId w16cid:paraId="29DB03BB" w16cid:durableId="220CC292"/>
  <w16cid:commentId w16cid:paraId="18BB12D3" w16cid:durableId="49B09150"/>
  <w16cid:commentId w16cid:paraId="4F274C9F" w16cid:durableId="5D80349A"/>
  <w16cid:commentId w16cid:paraId="1F081975" w16cid:durableId="77741311"/>
  <w16cid:commentId w16cid:paraId="73E7E65C" w16cid:durableId="6FC080D2"/>
  <w16cid:commentId w16cid:paraId="16DF7C7C" w16cid:durableId="4E00A4D7"/>
  <w16cid:commentId w16cid:paraId="27E85D10" w16cid:durableId="5352C2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2FDB8" w14:textId="77777777" w:rsidR="002A1F14" w:rsidRDefault="002A1F14">
      <w:r>
        <w:separator/>
      </w:r>
    </w:p>
  </w:endnote>
  <w:endnote w:type="continuationSeparator" w:id="0">
    <w:p w14:paraId="4CB9C0AE" w14:textId="77777777" w:rsidR="002A1F14" w:rsidRDefault="002A1F14">
      <w:r>
        <w:continuationSeparator/>
      </w:r>
    </w:p>
  </w:endnote>
  <w:endnote w:type="continuationNotice" w:id="1">
    <w:p w14:paraId="5FBF1FFB" w14:textId="77777777" w:rsidR="002A1F14" w:rsidRDefault="002A1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E1D36" w14:textId="77777777" w:rsidR="00AD0E72" w:rsidRDefault="00AD0E72">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60136E77" w14:textId="77777777" w:rsidR="00AD0E72" w:rsidRDefault="00AD0E72">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FB5DA" w14:textId="730D9AEC" w:rsidR="00533253" w:rsidRDefault="00533253">
    <w:pPr>
      <w:pStyle w:val="Jalus"/>
    </w:pPr>
  </w:p>
  <w:p w14:paraId="48F6E771" w14:textId="3FFDB8B6" w:rsidR="00AD0E72" w:rsidRDefault="00AD0E72">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E6E4A" w14:textId="77777777" w:rsidR="00AD0E72" w:rsidRDefault="00AD0E72">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4F09F4F5" w14:textId="77777777" w:rsidR="00AD0E72" w:rsidRDefault="00AD0E72">
    <w:pPr>
      <w:spacing w:line="259" w:lineRule="auto"/>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AE691" w14:textId="77777777" w:rsidR="002A1F14" w:rsidRDefault="002A1F14">
      <w:pPr>
        <w:spacing w:line="259" w:lineRule="auto"/>
      </w:pPr>
      <w:r>
        <w:separator/>
      </w:r>
    </w:p>
  </w:footnote>
  <w:footnote w:type="continuationSeparator" w:id="0">
    <w:p w14:paraId="40ECC1BD" w14:textId="77777777" w:rsidR="002A1F14" w:rsidRDefault="002A1F14">
      <w:pPr>
        <w:spacing w:line="259" w:lineRule="auto"/>
      </w:pPr>
      <w:r>
        <w:continuationSeparator/>
      </w:r>
    </w:p>
  </w:footnote>
  <w:footnote w:type="continuationNotice" w:id="1">
    <w:p w14:paraId="583FCDB5" w14:textId="77777777" w:rsidR="002A1F14" w:rsidRDefault="002A1F14"/>
  </w:footnote>
  <w:footnote w:id="2">
    <w:p w14:paraId="500F5348" w14:textId="023B4FA8" w:rsidR="007C2889" w:rsidRPr="000E5301" w:rsidRDefault="007C2889" w:rsidP="007C2889">
      <w:pPr>
        <w:pStyle w:val="Allmrkusetekst"/>
      </w:pPr>
      <w:r w:rsidRPr="000E5301">
        <w:rPr>
          <w:rStyle w:val="Allmrkuseviide"/>
        </w:rPr>
        <w:footnoteRef/>
      </w:r>
      <w:r w:rsidRPr="000E5301">
        <w:t xml:space="preserve"> </w:t>
      </w:r>
      <w:r w:rsidR="00C03B94" w:rsidRPr="00C03B94">
        <w:t xml:space="preserve">„Keskkonnaloa künniste analüüs“ </w:t>
      </w:r>
      <w:hyperlink r:id="rId1" w:anchor="uuringud-ja-analuusi" w:history="1">
        <w:r w:rsidRPr="000E5301">
          <w:rPr>
            <w:rStyle w:val="Hperlink"/>
          </w:rPr>
          <w:t>https://kliimaministeerium.ee/keskkonnakaitseluba#uuringud-ja-analuusi</w:t>
        </w:r>
      </w:hyperlink>
      <w:r w:rsidRPr="000E5301">
        <w:t xml:space="preserve"> </w:t>
      </w:r>
    </w:p>
  </w:footnote>
  <w:footnote w:id="3">
    <w:p w14:paraId="57A31513" w14:textId="77777777" w:rsidR="00CD0262" w:rsidRDefault="00CD0262"/>
  </w:footnote>
  <w:footnote w:id="4">
    <w:p w14:paraId="088CA79E" w14:textId="77777777" w:rsidR="004B079A" w:rsidRPr="000E5301" w:rsidRDefault="004B079A" w:rsidP="004B079A">
      <w:pPr>
        <w:pStyle w:val="Allmrkusetekst"/>
      </w:pPr>
      <w:r w:rsidRPr="000E5301">
        <w:rPr>
          <w:rStyle w:val="Allmrkuseviide"/>
        </w:rPr>
        <w:footnoteRef/>
      </w:r>
      <w:r w:rsidRPr="000E5301">
        <w:t xml:space="preserve"> </w:t>
      </w:r>
      <w:hyperlink r:id="rId2" w:history="1">
        <w:r w:rsidRPr="000E5301">
          <w:rPr>
            <w:rStyle w:val="Hperlink"/>
          </w:rPr>
          <w:t>https://www.riigikogu.ee/tegevus/dokumendiregister/dokument/21e6ae5e-8fb5-4b0e-8682-d981874f7b1d/</w:t>
        </w:r>
      </w:hyperlink>
      <w:r w:rsidRPr="000E5301">
        <w:t xml:space="preserve"> </w:t>
      </w:r>
    </w:p>
  </w:footnote>
  <w:footnote w:id="5">
    <w:p w14:paraId="28C156BD" w14:textId="3076A2C6" w:rsidR="00A85E78" w:rsidRPr="00A85E78" w:rsidRDefault="00A85E78" w:rsidP="00A85E78">
      <w:pPr>
        <w:jc w:val="both"/>
        <w:rPr>
          <w:sz w:val="20"/>
          <w:szCs w:val="20"/>
        </w:rPr>
      </w:pPr>
      <w:r w:rsidRPr="00A85E78">
        <w:rPr>
          <w:rStyle w:val="Allmrkuseviide"/>
          <w:sz w:val="20"/>
          <w:szCs w:val="20"/>
        </w:rPr>
        <w:footnoteRef/>
      </w:r>
      <w:r w:rsidRPr="00A85E78">
        <w:rPr>
          <w:sz w:val="20"/>
          <w:szCs w:val="20"/>
        </w:rPr>
        <w:t xml:space="preserve"> </w:t>
      </w:r>
      <w:r w:rsidRPr="00A85E78">
        <w:rPr>
          <w:sz w:val="20"/>
          <w:szCs w:val="20"/>
        </w:rPr>
        <w:t>Keskkonnaministri 19. detsembri 2017. a määruse nr 60 „Tegevuse künnisvõimsused, millest alates on vajalik paikse heiteallika käitaja registreering, registreeringu taotluse ja tõendi andmekoosseis</w:t>
      </w:r>
      <w:r w:rsidR="00674DF3">
        <w:rPr>
          <w:sz w:val="20"/>
          <w:szCs w:val="20"/>
        </w:rPr>
        <w:t>“</w:t>
      </w:r>
      <w:r w:rsidRPr="00A85E78">
        <w:rPr>
          <w:sz w:val="20"/>
          <w:szCs w:val="20"/>
        </w:rPr>
        <w:t xml:space="preserve"> muu</w:t>
      </w:r>
      <w:r>
        <w:rPr>
          <w:sz w:val="20"/>
          <w:szCs w:val="20"/>
        </w:rPr>
        <w:t xml:space="preserve">tmine </w:t>
      </w:r>
      <w:hyperlink r:id="rId3" w:history="1">
        <w:r w:rsidRPr="00A85E78">
          <w:rPr>
            <w:rStyle w:val="Hperlink"/>
            <w:sz w:val="20"/>
            <w:szCs w:val="20"/>
          </w:rPr>
          <w:t>https://www.riigiteataja.ee/akt/122102024003</w:t>
        </w:r>
      </w:hyperlink>
      <w:r w:rsidRPr="00A85E78">
        <w:rPr>
          <w:sz w:val="20"/>
          <w:szCs w:val="20"/>
        </w:rPr>
        <w:t xml:space="preserve"> </w:t>
      </w:r>
    </w:p>
    <w:p w14:paraId="071FF591" w14:textId="1C29493C" w:rsidR="00A85E78" w:rsidRPr="00A85E78" w:rsidRDefault="00A85E78" w:rsidP="00A85E78">
      <w:pPr>
        <w:ind w:left="-5" w:right="49"/>
        <w:jc w:val="both"/>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3C2E"/>
    <w:multiLevelType w:val="hybridMultilevel"/>
    <w:tmpl w:val="E89A0DB0"/>
    <w:lvl w:ilvl="0" w:tplc="0BCCEB42">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1" w15:restartNumberingAfterBreak="0">
    <w:nsid w:val="07592331"/>
    <w:multiLevelType w:val="hybridMultilevel"/>
    <w:tmpl w:val="A11C30B0"/>
    <w:lvl w:ilvl="0" w:tplc="1874993C">
      <w:start w:val="202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95637"/>
    <w:multiLevelType w:val="hybridMultilevel"/>
    <w:tmpl w:val="A378AD44"/>
    <w:lvl w:ilvl="0" w:tplc="9012684E">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545943"/>
    <w:multiLevelType w:val="hybridMultilevel"/>
    <w:tmpl w:val="C9FE9594"/>
    <w:lvl w:ilvl="0" w:tplc="FFFFFFFF">
      <w:start w:val="1"/>
      <w:numFmt w:val="decimal"/>
      <w:lvlText w:val="%1)"/>
      <w:lvlJc w:val="left"/>
      <w:pPr>
        <w:ind w:left="345" w:hanging="360"/>
      </w:pPr>
      <w:rPr>
        <w:rFonts w:hint="default"/>
      </w:rPr>
    </w:lvl>
    <w:lvl w:ilvl="1" w:tplc="FFFFFFFF" w:tentative="1">
      <w:start w:val="1"/>
      <w:numFmt w:val="lowerLetter"/>
      <w:lvlText w:val="%2."/>
      <w:lvlJc w:val="left"/>
      <w:pPr>
        <w:ind w:left="1065" w:hanging="360"/>
      </w:pPr>
    </w:lvl>
    <w:lvl w:ilvl="2" w:tplc="FFFFFFFF" w:tentative="1">
      <w:start w:val="1"/>
      <w:numFmt w:val="lowerRoman"/>
      <w:lvlText w:val="%3."/>
      <w:lvlJc w:val="right"/>
      <w:pPr>
        <w:ind w:left="1785" w:hanging="180"/>
      </w:pPr>
    </w:lvl>
    <w:lvl w:ilvl="3" w:tplc="FFFFFFFF" w:tentative="1">
      <w:start w:val="1"/>
      <w:numFmt w:val="decimal"/>
      <w:lvlText w:val="%4."/>
      <w:lvlJc w:val="left"/>
      <w:pPr>
        <w:ind w:left="2505" w:hanging="360"/>
      </w:pPr>
    </w:lvl>
    <w:lvl w:ilvl="4" w:tplc="FFFFFFFF" w:tentative="1">
      <w:start w:val="1"/>
      <w:numFmt w:val="lowerLetter"/>
      <w:lvlText w:val="%5."/>
      <w:lvlJc w:val="left"/>
      <w:pPr>
        <w:ind w:left="3225" w:hanging="360"/>
      </w:pPr>
    </w:lvl>
    <w:lvl w:ilvl="5" w:tplc="FFFFFFFF" w:tentative="1">
      <w:start w:val="1"/>
      <w:numFmt w:val="lowerRoman"/>
      <w:lvlText w:val="%6."/>
      <w:lvlJc w:val="right"/>
      <w:pPr>
        <w:ind w:left="3945" w:hanging="180"/>
      </w:pPr>
    </w:lvl>
    <w:lvl w:ilvl="6" w:tplc="FFFFFFFF" w:tentative="1">
      <w:start w:val="1"/>
      <w:numFmt w:val="decimal"/>
      <w:lvlText w:val="%7."/>
      <w:lvlJc w:val="left"/>
      <w:pPr>
        <w:ind w:left="4665" w:hanging="360"/>
      </w:pPr>
    </w:lvl>
    <w:lvl w:ilvl="7" w:tplc="FFFFFFFF" w:tentative="1">
      <w:start w:val="1"/>
      <w:numFmt w:val="lowerLetter"/>
      <w:lvlText w:val="%8."/>
      <w:lvlJc w:val="left"/>
      <w:pPr>
        <w:ind w:left="5385" w:hanging="360"/>
      </w:pPr>
    </w:lvl>
    <w:lvl w:ilvl="8" w:tplc="FFFFFFFF" w:tentative="1">
      <w:start w:val="1"/>
      <w:numFmt w:val="lowerRoman"/>
      <w:lvlText w:val="%9."/>
      <w:lvlJc w:val="right"/>
      <w:pPr>
        <w:ind w:left="6105" w:hanging="180"/>
      </w:pPr>
    </w:lvl>
  </w:abstractNum>
  <w:abstractNum w:abstractNumId="4" w15:restartNumberingAfterBreak="0">
    <w:nsid w:val="0FE56A76"/>
    <w:multiLevelType w:val="hybridMultilevel"/>
    <w:tmpl w:val="274270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8D5831"/>
    <w:multiLevelType w:val="hybridMultilevel"/>
    <w:tmpl w:val="1EBEC2DC"/>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66668B"/>
    <w:multiLevelType w:val="hybridMultilevel"/>
    <w:tmpl w:val="6C7E88A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87F7024"/>
    <w:multiLevelType w:val="hybridMultilevel"/>
    <w:tmpl w:val="2F821B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9F1714E"/>
    <w:multiLevelType w:val="hybridMultilevel"/>
    <w:tmpl w:val="119E20C6"/>
    <w:lvl w:ilvl="0" w:tplc="99BE83E2">
      <w:start w:val="1"/>
      <w:numFmt w:val="decimal"/>
      <w:lvlText w:val="%1."/>
      <w:lvlJc w:val="left"/>
      <w:pPr>
        <w:ind w:left="1020" w:hanging="360"/>
      </w:pPr>
    </w:lvl>
    <w:lvl w:ilvl="1" w:tplc="1732628E">
      <w:start w:val="1"/>
      <w:numFmt w:val="decimal"/>
      <w:lvlText w:val="%2."/>
      <w:lvlJc w:val="left"/>
      <w:pPr>
        <w:ind w:left="1020" w:hanging="360"/>
      </w:pPr>
    </w:lvl>
    <w:lvl w:ilvl="2" w:tplc="4BEC275A">
      <w:start w:val="1"/>
      <w:numFmt w:val="decimal"/>
      <w:lvlText w:val="%3."/>
      <w:lvlJc w:val="left"/>
      <w:pPr>
        <w:ind w:left="1020" w:hanging="360"/>
      </w:pPr>
    </w:lvl>
    <w:lvl w:ilvl="3" w:tplc="1D9E9B48">
      <w:start w:val="1"/>
      <w:numFmt w:val="decimal"/>
      <w:lvlText w:val="%4."/>
      <w:lvlJc w:val="left"/>
      <w:pPr>
        <w:ind w:left="1020" w:hanging="360"/>
      </w:pPr>
    </w:lvl>
    <w:lvl w:ilvl="4" w:tplc="8B12B4EA">
      <w:start w:val="1"/>
      <w:numFmt w:val="decimal"/>
      <w:lvlText w:val="%5."/>
      <w:lvlJc w:val="left"/>
      <w:pPr>
        <w:ind w:left="1020" w:hanging="360"/>
      </w:pPr>
    </w:lvl>
    <w:lvl w:ilvl="5" w:tplc="0D42ECCA">
      <w:start w:val="1"/>
      <w:numFmt w:val="decimal"/>
      <w:lvlText w:val="%6."/>
      <w:lvlJc w:val="left"/>
      <w:pPr>
        <w:ind w:left="1020" w:hanging="360"/>
      </w:pPr>
    </w:lvl>
    <w:lvl w:ilvl="6" w:tplc="BC3829AC">
      <w:start w:val="1"/>
      <w:numFmt w:val="decimal"/>
      <w:lvlText w:val="%7."/>
      <w:lvlJc w:val="left"/>
      <w:pPr>
        <w:ind w:left="1020" w:hanging="360"/>
      </w:pPr>
    </w:lvl>
    <w:lvl w:ilvl="7" w:tplc="0CFC77EE">
      <w:start w:val="1"/>
      <w:numFmt w:val="decimal"/>
      <w:lvlText w:val="%8."/>
      <w:lvlJc w:val="left"/>
      <w:pPr>
        <w:ind w:left="1020" w:hanging="360"/>
      </w:pPr>
    </w:lvl>
    <w:lvl w:ilvl="8" w:tplc="46BABB3C">
      <w:start w:val="1"/>
      <w:numFmt w:val="decimal"/>
      <w:lvlText w:val="%9."/>
      <w:lvlJc w:val="left"/>
      <w:pPr>
        <w:ind w:left="1020" w:hanging="360"/>
      </w:pPr>
    </w:lvl>
  </w:abstractNum>
  <w:abstractNum w:abstractNumId="9" w15:restartNumberingAfterBreak="0">
    <w:nsid w:val="1A590BC1"/>
    <w:multiLevelType w:val="multilevel"/>
    <w:tmpl w:val="B61E5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9557E7"/>
    <w:multiLevelType w:val="hybridMultilevel"/>
    <w:tmpl w:val="F01ABBC8"/>
    <w:lvl w:ilvl="0" w:tplc="8C8EA440">
      <w:start w:val="1"/>
      <w:numFmt w:val="decimal"/>
      <w:lvlText w:val="%1."/>
      <w:lvlJc w:val="left"/>
      <w:pPr>
        <w:ind w:left="1440" w:hanging="360"/>
      </w:pPr>
    </w:lvl>
    <w:lvl w:ilvl="1" w:tplc="A4165654">
      <w:start w:val="1"/>
      <w:numFmt w:val="decimal"/>
      <w:lvlText w:val="%2."/>
      <w:lvlJc w:val="left"/>
      <w:pPr>
        <w:ind w:left="1440" w:hanging="360"/>
      </w:pPr>
    </w:lvl>
    <w:lvl w:ilvl="2" w:tplc="2E5AB960">
      <w:start w:val="1"/>
      <w:numFmt w:val="decimal"/>
      <w:lvlText w:val="%3."/>
      <w:lvlJc w:val="left"/>
      <w:pPr>
        <w:ind w:left="1440" w:hanging="360"/>
      </w:pPr>
    </w:lvl>
    <w:lvl w:ilvl="3" w:tplc="4888113A">
      <w:start w:val="1"/>
      <w:numFmt w:val="decimal"/>
      <w:lvlText w:val="%4."/>
      <w:lvlJc w:val="left"/>
      <w:pPr>
        <w:ind w:left="1440" w:hanging="360"/>
      </w:pPr>
    </w:lvl>
    <w:lvl w:ilvl="4" w:tplc="2DF21F80">
      <w:start w:val="1"/>
      <w:numFmt w:val="decimal"/>
      <w:lvlText w:val="%5."/>
      <w:lvlJc w:val="left"/>
      <w:pPr>
        <w:ind w:left="1440" w:hanging="360"/>
      </w:pPr>
    </w:lvl>
    <w:lvl w:ilvl="5" w:tplc="E78ECCCC">
      <w:start w:val="1"/>
      <w:numFmt w:val="decimal"/>
      <w:lvlText w:val="%6."/>
      <w:lvlJc w:val="left"/>
      <w:pPr>
        <w:ind w:left="1440" w:hanging="360"/>
      </w:pPr>
    </w:lvl>
    <w:lvl w:ilvl="6" w:tplc="399A5842">
      <w:start w:val="1"/>
      <w:numFmt w:val="decimal"/>
      <w:lvlText w:val="%7."/>
      <w:lvlJc w:val="left"/>
      <w:pPr>
        <w:ind w:left="1440" w:hanging="360"/>
      </w:pPr>
    </w:lvl>
    <w:lvl w:ilvl="7" w:tplc="5D0AC49E">
      <w:start w:val="1"/>
      <w:numFmt w:val="decimal"/>
      <w:lvlText w:val="%8."/>
      <w:lvlJc w:val="left"/>
      <w:pPr>
        <w:ind w:left="1440" w:hanging="360"/>
      </w:pPr>
    </w:lvl>
    <w:lvl w:ilvl="8" w:tplc="80443B6A">
      <w:start w:val="1"/>
      <w:numFmt w:val="decimal"/>
      <w:lvlText w:val="%9."/>
      <w:lvlJc w:val="left"/>
      <w:pPr>
        <w:ind w:left="1440" w:hanging="360"/>
      </w:pPr>
    </w:lvl>
  </w:abstractNum>
  <w:abstractNum w:abstractNumId="11" w15:restartNumberingAfterBreak="0">
    <w:nsid w:val="245F18B7"/>
    <w:multiLevelType w:val="hybridMultilevel"/>
    <w:tmpl w:val="96607F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51C64BA"/>
    <w:multiLevelType w:val="hybridMultilevel"/>
    <w:tmpl w:val="1D6C2576"/>
    <w:lvl w:ilvl="0" w:tplc="66AAE364">
      <w:start w:val="1"/>
      <w:numFmt w:val="decimal"/>
      <w:lvlText w:val="%1."/>
      <w:lvlJc w:val="left"/>
      <w:pPr>
        <w:ind w:left="1020" w:hanging="360"/>
      </w:pPr>
    </w:lvl>
    <w:lvl w:ilvl="1" w:tplc="0E6EDDDE">
      <w:start w:val="1"/>
      <w:numFmt w:val="decimal"/>
      <w:lvlText w:val="%2."/>
      <w:lvlJc w:val="left"/>
      <w:pPr>
        <w:ind w:left="1020" w:hanging="360"/>
      </w:pPr>
    </w:lvl>
    <w:lvl w:ilvl="2" w:tplc="2034C9A8">
      <w:start w:val="1"/>
      <w:numFmt w:val="decimal"/>
      <w:lvlText w:val="%3."/>
      <w:lvlJc w:val="left"/>
      <w:pPr>
        <w:ind w:left="1020" w:hanging="360"/>
      </w:pPr>
    </w:lvl>
    <w:lvl w:ilvl="3" w:tplc="BFEE8366">
      <w:start w:val="1"/>
      <w:numFmt w:val="decimal"/>
      <w:lvlText w:val="%4."/>
      <w:lvlJc w:val="left"/>
      <w:pPr>
        <w:ind w:left="1020" w:hanging="360"/>
      </w:pPr>
    </w:lvl>
    <w:lvl w:ilvl="4" w:tplc="67F8EB00">
      <w:start w:val="1"/>
      <w:numFmt w:val="decimal"/>
      <w:lvlText w:val="%5."/>
      <w:lvlJc w:val="left"/>
      <w:pPr>
        <w:ind w:left="1020" w:hanging="360"/>
      </w:pPr>
    </w:lvl>
    <w:lvl w:ilvl="5" w:tplc="13A29CAE">
      <w:start w:val="1"/>
      <w:numFmt w:val="decimal"/>
      <w:lvlText w:val="%6."/>
      <w:lvlJc w:val="left"/>
      <w:pPr>
        <w:ind w:left="1020" w:hanging="360"/>
      </w:pPr>
    </w:lvl>
    <w:lvl w:ilvl="6" w:tplc="549A1C16">
      <w:start w:val="1"/>
      <w:numFmt w:val="decimal"/>
      <w:lvlText w:val="%7."/>
      <w:lvlJc w:val="left"/>
      <w:pPr>
        <w:ind w:left="1020" w:hanging="360"/>
      </w:pPr>
    </w:lvl>
    <w:lvl w:ilvl="7" w:tplc="D5C8030C">
      <w:start w:val="1"/>
      <w:numFmt w:val="decimal"/>
      <w:lvlText w:val="%8."/>
      <w:lvlJc w:val="left"/>
      <w:pPr>
        <w:ind w:left="1020" w:hanging="360"/>
      </w:pPr>
    </w:lvl>
    <w:lvl w:ilvl="8" w:tplc="33665428">
      <w:start w:val="1"/>
      <w:numFmt w:val="decimal"/>
      <w:lvlText w:val="%9."/>
      <w:lvlJc w:val="left"/>
      <w:pPr>
        <w:ind w:left="1020" w:hanging="360"/>
      </w:pPr>
    </w:lvl>
  </w:abstractNum>
  <w:abstractNum w:abstractNumId="13" w15:restartNumberingAfterBreak="0">
    <w:nsid w:val="272E391F"/>
    <w:multiLevelType w:val="hybridMultilevel"/>
    <w:tmpl w:val="171AAE6E"/>
    <w:lvl w:ilvl="0" w:tplc="9B50DC96">
      <w:start w:val="2017"/>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7E37CE"/>
    <w:multiLevelType w:val="multilevel"/>
    <w:tmpl w:val="22AA4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326AF4"/>
    <w:multiLevelType w:val="hybridMultilevel"/>
    <w:tmpl w:val="C9FE9594"/>
    <w:lvl w:ilvl="0" w:tplc="010A4A9C">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16" w15:restartNumberingAfterBreak="0">
    <w:nsid w:val="2EEA04A2"/>
    <w:multiLevelType w:val="multilevel"/>
    <w:tmpl w:val="B9AC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8D1F57"/>
    <w:multiLevelType w:val="hybridMultilevel"/>
    <w:tmpl w:val="F9F27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FD046A"/>
    <w:multiLevelType w:val="hybridMultilevel"/>
    <w:tmpl w:val="FD401DB4"/>
    <w:lvl w:ilvl="0" w:tplc="F86E456C">
      <w:start w:val="1"/>
      <w:numFmt w:val="decimal"/>
      <w:lvlText w:val="%1."/>
      <w:lvlJc w:val="left"/>
      <w:pPr>
        <w:ind w:left="1020" w:hanging="360"/>
      </w:pPr>
    </w:lvl>
    <w:lvl w:ilvl="1" w:tplc="B31A6800">
      <w:start w:val="1"/>
      <w:numFmt w:val="decimal"/>
      <w:lvlText w:val="%2."/>
      <w:lvlJc w:val="left"/>
      <w:pPr>
        <w:ind w:left="1020" w:hanging="360"/>
      </w:pPr>
    </w:lvl>
    <w:lvl w:ilvl="2" w:tplc="5EAC6CC6">
      <w:start w:val="1"/>
      <w:numFmt w:val="decimal"/>
      <w:lvlText w:val="%3."/>
      <w:lvlJc w:val="left"/>
      <w:pPr>
        <w:ind w:left="1020" w:hanging="360"/>
      </w:pPr>
    </w:lvl>
    <w:lvl w:ilvl="3" w:tplc="511C11AC">
      <w:start w:val="1"/>
      <w:numFmt w:val="decimal"/>
      <w:lvlText w:val="%4."/>
      <w:lvlJc w:val="left"/>
      <w:pPr>
        <w:ind w:left="1020" w:hanging="360"/>
      </w:pPr>
    </w:lvl>
    <w:lvl w:ilvl="4" w:tplc="38AED932">
      <w:start w:val="1"/>
      <w:numFmt w:val="decimal"/>
      <w:lvlText w:val="%5."/>
      <w:lvlJc w:val="left"/>
      <w:pPr>
        <w:ind w:left="1020" w:hanging="360"/>
      </w:pPr>
    </w:lvl>
    <w:lvl w:ilvl="5" w:tplc="D4A6A076">
      <w:start w:val="1"/>
      <w:numFmt w:val="decimal"/>
      <w:lvlText w:val="%6."/>
      <w:lvlJc w:val="left"/>
      <w:pPr>
        <w:ind w:left="1020" w:hanging="360"/>
      </w:pPr>
    </w:lvl>
    <w:lvl w:ilvl="6" w:tplc="75A25BE8">
      <w:start w:val="1"/>
      <w:numFmt w:val="decimal"/>
      <w:lvlText w:val="%7."/>
      <w:lvlJc w:val="left"/>
      <w:pPr>
        <w:ind w:left="1020" w:hanging="360"/>
      </w:pPr>
    </w:lvl>
    <w:lvl w:ilvl="7" w:tplc="599C4AC6">
      <w:start w:val="1"/>
      <w:numFmt w:val="decimal"/>
      <w:lvlText w:val="%8."/>
      <w:lvlJc w:val="left"/>
      <w:pPr>
        <w:ind w:left="1020" w:hanging="360"/>
      </w:pPr>
    </w:lvl>
    <w:lvl w:ilvl="8" w:tplc="18CA61C0">
      <w:start w:val="1"/>
      <w:numFmt w:val="decimal"/>
      <w:lvlText w:val="%9."/>
      <w:lvlJc w:val="left"/>
      <w:pPr>
        <w:ind w:left="1020" w:hanging="360"/>
      </w:pPr>
    </w:lvl>
  </w:abstractNum>
  <w:abstractNum w:abstractNumId="19" w15:restartNumberingAfterBreak="0">
    <w:nsid w:val="3F891A52"/>
    <w:multiLevelType w:val="hybridMultilevel"/>
    <w:tmpl w:val="2416D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4A54BF"/>
    <w:multiLevelType w:val="hybridMultilevel"/>
    <w:tmpl w:val="3EE649E4"/>
    <w:lvl w:ilvl="0" w:tplc="ECCE386E">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21" w15:restartNumberingAfterBreak="0">
    <w:nsid w:val="4CF932DC"/>
    <w:multiLevelType w:val="hybridMultilevel"/>
    <w:tmpl w:val="480A1FE8"/>
    <w:lvl w:ilvl="0" w:tplc="14AA0070">
      <w:start w:val="1"/>
      <w:numFmt w:val="decimal"/>
      <w:lvlText w:val="%1)"/>
      <w:lvlJc w:val="left"/>
      <w:pPr>
        <w:ind w:left="343" w:hanging="360"/>
      </w:pPr>
      <w:rPr>
        <w:rFonts w:hint="default"/>
      </w:rPr>
    </w:lvl>
    <w:lvl w:ilvl="1" w:tplc="08090019" w:tentative="1">
      <w:start w:val="1"/>
      <w:numFmt w:val="lowerLetter"/>
      <w:lvlText w:val="%2."/>
      <w:lvlJc w:val="left"/>
      <w:pPr>
        <w:ind w:left="1063" w:hanging="360"/>
      </w:pPr>
    </w:lvl>
    <w:lvl w:ilvl="2" w:tplc="0809001B" w:tentative="1">
      <w:start w:val="1"/>
      <w:numFmt w:val="lowerRoman"/>
      <w:lvlText w:val="%3."/>
      <w:lvlJc w:val="right"/>
      <w:pPr>
        <w:ind w:left="1783" w:hanging="180"/>
      </w:pPr>
    </w:lvl>
    <w:lvl w:ilvl="3" w:tplc="0809000F" w:tentative="1">
      <w:start w:val="1"/>
      <w:numFmt w:val="decimal"/>
      <w:lvlText w:val="%4."/>
      <w:lvlJc w:val="left"/>
      <w:pPr>
        <w:ind w:left="2503" w:hanging="360"/>
      </w:pPr>
    </w:lvl>
    <w:lvl w:ilvl="4" w:tplc="08090019" w:tentative="1">
      <w:start w:val="1"/>
      <w:numFmt w:val="lowerLetter"/>
      <w:lvlText w:val="%5."/>
      <w:lvlJc w:val="left"/>
      <w:pPr>
        <w:ind w:left="3223" w:hanging="360"/>
      </w:pPr>
    </w:lvl>
    <w:lvl w:ilvl="5" w:tplc="0809001B" w:tentative="1">
      <w:start w:val="1"/>
      <w:numFmt w:val="lowerRoman"/>
      <w:lvlText w:val="%6."/>
      <w:lvlJc w:val="right"/>
      <w:pPr>
        <w:ind w:left="3943" w:hanging="180"/>
      </w:pPr>
    </w:lvl>
    <w:lvl w:ilvl="6" w:tplc="0809000F" w:tentative="1">
      <w:start w:val="1"/>
      <w:numFmt w:val="decimal"/>
      <w:lvlText w:val="%7."/>
      <w:lvlJc w:val="left"/>
      <w:pPr>
        <w:ind w:left="4663" w:hanging="360"/>
      </w:pPr>
    </w:lvl>
    <w:lvl w:ilvl="7" w:tplc="08090019" w:tentative="1">
      <w:start w:val="1"/>
      <w:numFmt w:val="lowerLetter"/>
      <w:lvlText w:val="%8."/>
      <w:lvlJc w:val="left"/>
      <w:pPr>
        <w:ind w:left="5383" w:hanging="360"/>
      </w:pPr>
    </w:lvl>
    <w:lvl w:ilvl="8" w:tplc="0809001B" w:tentative="1">
      <w:start w:val="1"/>
      <w:numFmt w:val="lowerRoman"/>
      <w:lvlText w:val="%9."/>
      <w:lvlJc w:val="right"/>
      <w:pPr>
        <w:ind w:left="6103" w:hanging="180"/>
      </w:pPr>
    </w:lvl>
  </w:abstractNum>
  <w:abstractNum w:abstractNumId="22" w15:restartNumberingAfterBreak="0">
    <w:nsid w:val="4E4D1DA0"/>
    <w:multiLevelType w:val="hybridMultilevel"/>
    <w:tmpl w:val="591CEB40"/>
    <w:lvl w:ilvl="0" w:tplc="9B50DC96">
      <w:start w:val="2017"/>
      <w:numFmt w:val="bullet"/>
      <w:lvlText w:val="-"/>
      <w:lvlJc w:val="left"/>
      <w:pPr>
        <w:ind w:left="1068" w:hanging="360"/>
      </w:pPr>
      <w:rPr>
        <w:rFonts w:ascii="Times New Roman" w:eastAsiaTheme="minorHAnsi"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3" w15:restartNumberingAfterBreak="0">
    <w:nsid w:val="4E822390"/>
    <w:multiLevelType w:val="hybridMultilevel"/>
    <w:tmpl w:val="0CDCA95A"/>
    <w:lvl w:ilvl="0" w:tplc="1874993C">
      <w:start w:val="2025"/>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593DC1"/>
    <w:multiLevelType w:val="hybridMultilevel"/>
    <w:tmpl w:val="3732F11A"/>
    <w:lvl w:ilvl="0" w:tplc="16CCE670">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7E75D1D"/>
    <w:multiLevelType w:val="multilevel"/>
    <w:tmpl w:val="E5BE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095341"/>
    <w:multiLevelType w:val="multilevel"/>
    <w:tmpl w:val="33104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3366D5"/>
    <w:multiLevelType w:val="hybridMultilevel"/>
    <w:tmpl w:val="C9FE9594"/>
    <w:lvl w:ilvl="0" w:tplc="FFFFFFFF">
      <w:start w:val="1"/>
      <w:numFmt w:val="decimal"/>
      <w:lvlText w:val="%1)"/>
      <w:lvlJc w:val="left"/>
      <w:pPr>
        <w:ind w:left="345" w:hanging="360"/>
      </w:pPr>
      <w:rPr>
        <w:rFonts w:hint="default"/>
      </w:rPr>
    </w:lvl>
    <w:lvl w:ilvl="1" w:tplc="FFFFFFFF" w:tentative="1">
      <w:start w:val="1"/>
      <w:numFmt w:val="lowerLetter"/>
      <w:lvlText w:val="%2."/>
      <w:lvlJc w:val="left"/>
      <w:pPr>
        <w:ind w:left="1065" w:hanging="360"/>
      </w:pPr>
    </w:lvl>
    <w:lvl w:ilvl="2" w:tplc="FFFFFFFF" w:tentative="1">
      <w:start w:val="1"/>
      <w:numFmt w:val="lowerRoman"/>
      <w:lvlText w:val="%3."/>
      <w:lvlJc w:val="right"/>
      <w:pPr>
        <w:ind w:left="1785" w:hanging="180"/>
      </w:pPr>
    </w:lvl>
    <w:lvl w:ilvl="3" w:tplc="FFFFFFFF" w:tentative="1">
      <w:start w:val="1"/>
      <w:numFmt w:val="decimal"/>
      <w:lvlText w:val="%4."/>
      <w:lvlJc w:val="left"/>
      <w:pPr>
        <w:ind w:left="2505" w:hanging="360"/>
      </w:pPr>
    </w:lvl>
    <w:lvl w:ilvl="4" w:tplc="FFFFFFFF" w:tentative="1">
      <w:start w:val="1"/>
      <w:numFmt w:val="lowerLetter"/>
      <w:lvlText w:val="%5."/>
      <w:lvlJc w:val="left"/>
      <w:pPr>
        <w:ind w:left="3225" w:hanging="360"/>
      </w:pPr>
    </w:lvl>
    <w:lvl w:ilvl="5" w:tplc="FFFFFFFF" w:tentative="1">
      <w:start w:val="1"/>
      <w:numFmt w:val="lowerRoman"/>
      <w:lvlText w:val="%6."/>
      <w:lvlJc w:val="right"/>
      <w:pPr>
        <w:ind w:left="3945" w:hanging="180"/>
      </w:pPr>
    </w:lvl>
    <w:lvl w:ilvl="6" w:tplc="FFFFFFFF" w:tentative="1">
      <w:start w:val="1"/>
      <w:numFmt w:val="decimal"/>
      <w:lvlText w:val="%7."/>
      <w:lvlJc w:val="left"/>
      <w:pPr>
        <w:ind w:left="4665" w:hanging="360"/>
      </w:pPr>
    </w:lvl>
    <w:lvl w:ilvl="7" w:tplc="FFFFFFFF" w:tentative="1">
      <w:start w:val="1"/>
      <w:numFmt w:val="lowerLetter"/>
      <w:lvlText w:val="%8."/>
      <w:lvlJc w:val="left"/>
      <w:pPr>
        <w:ind w:left="5385" w:hanging="360"/>
      </w:pPr>
    </w:lvl>
    <w:lvl w:ilvl="8" w:tplc="FFFFFFFF" w:tentative="1">
      <w:start w:val="1"/>
      <w:numFmt w:val="lowerRoman"/>
      <w:lvlText w:val="%9."/>
      <w:lvlJc w:val="right"/>
      <w:pPr>
        <w:ind w:left="6105" w:hanging="180"/>
      </w:pPr>
    </w:lvl>
  </w:abstractNum>
  <w:abstractNum w:abstractNumId="28" w15:restartNumberingAfterBreak="0">
    <w:nsid w:val="77F677FD"/>
    <w:multiLevelType w:val="hybridMultilevel"/>
    <w:tmpl w:val="D436C8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43971519">
    <w:abstractNumId w:val="0"/>
  </w:num>
  <w:num w:numId="2" w16cid:durableId="1615937364">
    <w:abstractNumId w:val="24"/>
  </w:num>
  <w:num w:numId="3" w16cid:durableId="734741900">
    <w:abstractNumId w:val="23"/>
  </w:num>
  <w:num w:numId="4" w16cid:durableId="1193030769">
    <w:abstractNumId w:val="1"/>
  </w:num>
  <w:num w:numId="5" w16cid:durableId="860972318">
    <w:abstractNumId w:val="21"/>
  </w:num>
  <w:num w:numId="6" w16cid:durableId="1234392440">
    <w:abstractNumId w:val="13"/>
  </w:num>
  <w:num w:numId="7" w16cid:durableId="647789219">
    <w:abstractNumId w:val="15"/>
  </w:num>
  <w:num w:numId="8" w16cid:durableId="646518302">
    <w:abstractNumId w:val="9"/>
  </w:num>
  <w:num w:numId="9" w16cid:durableId="735051954">
    <w:abstractNumId w:val="16"/>
  </w:num>
  <w:num w:numId="10" w16cid:durableId="348529260">
    <w:abstractNumId w:val="17"/>
  </w:num>
  <w:num w:numId="11" w16cid:durableId="399984989">
    <w:abstractNumId w:val="19"/>
  </w:num>
  <w:num w:numId="12" w16cid:durableId="767849568">
    <w:abstractNumId w:val="22"/>
  </w:num>
  <w:num w:numId="13" w16cid:durableId="1853303529">
    <w:abstractNumId w:val="10"/>
  </w:num>
  <w:num w:numId="14" w16cid:durableId="195898666">
    <w:abstractNumId w:val="25"/>
  </w:num>
  <w:num w:numId="15" w16cid:durableId="1807314202">
    <w:abstractNumId w:val="26"/>
  </w:num>
  <w:num w:numId="16" w16cid:durableId="665979542">
    <w:abstractNumId w:val="14"/>
  </w:num>
  <w:num w:numId="17" w16cid:durableId="1911840590">
    <w:abstractNumId w:val="20"/>
  </w:num>
  <w:num w:numId="18" w16cid:durableId="734399720">
    <w:abstractNumId w:val="3"/>
  </w:num>
  <w:num w:numId="19" w16cid:durableId="899635022">
    <w:abstractNumId w:val="27"/>
  </w:num>
  <w:num w:numId="20" w16cid:durableId="1905137052">
    <w:abstractNumId w:val="12"/>
  </w:num>
  <w:num w:numId="21" w16cid:durableId="1039276940">
    <w:abstractNumId w:val="18"/>
  </w:num>
  <w:num w:numId="22" w16cid:durableId="1331252385">
    <w:abstractNumId w:val="8"/>
  </w:num>
  <w:num w:numId="23" w16cid:durableId="67775147">
    <w:abstractNumId w:val="7"/>
  </w:num>
  <w:num w:numId="24" w16cid:durableId="262885442">
    <w:abstractNumId w:val="6"/>
  </w:num>
  <w:num w:numId="25" w16cid:durableId="644892520">
    <w:abstractNumId w:val="4"/>
  </w:num>
  <w:num w:numId="26" w16cid:durableId="1916625613">
    <w:abstractNumId w:val="2"/>
  </w:num>
  <w:num w:numId="27" w16cid:durableId="574626282">
    <w:abstractNumId w:val="5"/>
  </w:num>
  <w:num w:numId="28" w16cid:durableId="1075588560">
    <w:abstractNumId w:val="11"/>
  </w:num>
  <w:num w:numId="29" w16cid:durableId="2097938607">
    <w:abstractNumId w:val="2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E4"/>
    <w:rsid w:val="0000043B"/>
    <w:rsid w:val="000005DE"/>
    <w:rsid w:val="00000943"/>
    <w:rsid w:val="00000FBC"/>
    <w:rsid w:val="000010BF"/>
    <w:rsid w:val="00001945"/>
    <w:rsid w:val="00001B72"/>
    <w:rsid w:val="00001BF8"/>
    <w:rsid w:val="00002037"/>
    <w:rsid w:val="0000269E"/>
    <w:rsid w:val="000026FA"/>
    <w:rsid w:val="00002C0A"/>
    <w:rsid w:val="00002DB9"/>
    <w:rsid w:val="00003638"/>
    <w:rsid w:val="00003FA0"/>
    <w:rsid w:val="000046AE"/>
    <w:rsid w:val="000048C4"/>
    <w:rsid w:val="00004AF6"/>
    <w:rsid w:val="00004C63"/>
    <w:rsid w:val="00004CEF"/>
    <w:rsid w:val="00004E8F"/>
    <w:rsid w:val="00004EB6"/>
    <w:rsid w:val="00004F52"/>
    <w:rsid w:val="00004FF2"/>
    <w:rsid w:val="00005078"/>
    <w:rsid w:val="0000532B"/>
    <w:rsid w:val="00005629"/>
    <w:rsid w:val="00005781"/>
    <w:rsid w:val="00005D9D"/>
    <w:rsid w:val="00005ED3"/>
    <w:rsid w:val="000061F0"/>
    <w:rsid w:val="00006404"/>
    <w:rsid w:val="000066B8"/>
    <w:rsid w:val="00006954"/>
    <w:rsid w:val="00006A86"/>
    <w:rsid w:val="00006BE5"/>
    <w:rsid w:val="00006D0F"/>
    <w:rsid w:val="00006DD4"/>
    <w:rsid w:val="00006F92"/>
    <w:rsid w:val="000070A8"/>
    <w:rsid w:val="000070FB"/>
    <w:rsid w:val="0000710F"/>
    <w:rsid w:val="0000723D"/>
    <w:rsid w:val="00007437"/>
    <w:rsid w:val="000077E3"/>
    <w:rsid w:val="00007A92"/>
    <w:rsid w:val="00007C26"/>
    <w:rsid w:val="00007D03"/>
    <w:rsid w:val="00007E6B"/>
    <w:rsid w:val="00007F5C"/>
    <w:rsid w:val="00010060"/>
    <w:rsid w:val="0001041F"/>
    <w:rsid w:val="00010753"/>
    <w:rsid w:val="000108EA"/>
    <w:rsid w:val="00010DD0"/>
    <w:rsid w:val="00010EFE"/>
    <w:rsid w:val="00010F71"/>
    <w:rsid w:val="00010F80"/>
    <w:rsid w:val="00010F99"/>
    <w:rsid w:val="0001106B"/>
    <w:rsid w:val="000110DF"/>
    <w:rsid w:val="00011590"/>
    <w:rsid w:val="000116D9"/>
    <w:rsid w:val="0001193E"/>
    <w:rsid w:val="00011B6C"/>
    <w:rsid w:val="00011F7D"/>
    <w:rsid w:val="00012183"/>
    <w:rsid w:val="000121FC"/>
    <w:rsid w:val="0001241D"/>
    <w:rsid w:val="00012958"/>
    <w:rsid w:val="00012AF7"/>
    <w:rsid w:val="00012FC4"/>
    <w:rsid w:val="000132D1"/>
    <w:rsid w:val="0001352E"/>
    <w:rsid w:val="0001387A"/>
    <w:rsid w:val="00013A92"/>
    <w:rsid w:val="00013B7D"/>
    <w:rsid w:val="00014179"/>
    <w:rsid w:val="000142A7"/>
    <w:rsid w:val="000144D5"/>
    <w:rsid w:val="0001473D"/>
    <w:rsid w:val="00014D84"/>
    <w:rsid w:val="00014E3C"/>
    <w:rsid w:val="00014F44"/>
    <w:rsid w:val="000151ED"/>
    <w:rsid w:val="00015AD9"/>
    <w:rsid w:val="00015DA8"/>
    <w:rsid w:val="00015F79"/>
    <w:rsid w:val="00016267"/>
    <w:rsid w:val="000163E5"/>
    <w:rsid w:val="00016472"/>
    <w:rsid w:val="00016613"/>
    <w:rsid w:val="0001691B"/>
    <w:rsid w:val="00016A48"/>
    <w:rsid w:val="00016BA8"/>
    <w:rsid w:val="00016C29"/>
    <w:rsid w:val="00016C2B"/>
    <w:rsid w:val="00016E94"/>
    <w:rsid w:val="000171E5"/>
    <w:rsid w:val="00017264"/>
    <w:rsid w:val="000177AF"/>
    <w:rsid w:val="000201A5"/>
    <w:rsid w:val="00020444"/>
    <w:rsid w:val="000207BF"/>
    <w:rsid w:val="00020A9A"/>
    <w:rsid w:val="00020BA2"/>
    <w:rsid w:val="00020DD3"/>
    <w:rsid w:val="0002148F"/>
    <w:rsid w:val="000216AE"/>
    <w:rsid w:val="00021A9E"/>
    <w:rsid w:val="00021E62"/>
    <w:rsid w:val="00021F3B"/>
    <w:rsid w:val="0002232C"/>
    <w:rsid w:val="00022651"/>
    <w:rsid w:val="00022772"/>
    <w:rsid w:val="00022836"/>
    <w:rsid w:val="00022C94"/>
    <w:rsid w:val="000231FA"/>
    <w:rsid w:val="000233F4"/>
    <w:rsid w:val="00023686"/>
    <w:rsid w:val="00023777"/>
    <w:rsid w:val="00023850"/>
    <w:rsid w:val="000238B2"/>
    <w:rsid w:val="00023EEA"/>
    <w:rsid w:val="000253D4"/>
    <w:rsid w:val="000254A4"/>
    <w:rsid w:val="0002567E"/>
    <w:rsid w:val="00025CEC"/>
    <w:rsid w:val="00025EEB"/>
    <w:rsid w:val="0002609E"/>
    <w:rsid w:val="0002610B"/>
    <w:rsid w:val="00026187"/>
    <w:rsid w:val="000261AB"/>
    <w:rsid w:val="00026298"/>
    <w:rsid w:val="000263BB"/>
    <w:rsid w:val="000268F8"/>
    <w:rsid w:val="00026B5C"/>
    <w:rsid w:val="00026CE6"/>
    <w:rsid w:val="00026DD4"/>
    <w:rsid w:val="000272C0"/>
    <w:rsid w:val="00027450"/>
    <w:rsid w:val="00027708"/>
    <w:rsid w:val="000279D3"/>
    <w:rsid w:val="00027FCB"/>
    <w:rsid w:val="00030036"/>
    <w:rsid w:val="0003027B"/>
    <w:rsid w:val="00030452"/>
    <w:rsid w:val="000306AC"/>
    <w:rsid w:val="00030746"/>
    <w:rsid w:val="00030DB4"/>
    <w:rsid w:val="00030E2B"/>
    <w:rsid w:val="00031205"/>
    <w:rsid w:val="00031560"/>
    <w:rsid w:val="000316F0"/>
    <w:rsid w:val="000317DE"/>
    <w:rsid w:val="00031CA7"/>
    <w:rsid w:val="00031CAA"/>
    <w:rsid w:val="00031D18"/>
    <w:rsid w:val="00031DC4"/>
    <w:rsid w:val="00031E02"/>
    <w:rsid w:val="00031EF4"/>
    <w:rsid w:val="00032085"/>
    <w:rsid w:val="0003216C"/>
    <w:rsid w:val="000322EC"/>
    <w:rsid w:val="00032351"/>
    <w:rsid w:val="0003246E"/>
    <w:rsid w:val="00032647"/>
    <w:rsid w:val="000327B2"/>
    <w:rsid w:val="000329DD"/>
    <w:rsid w:val="00032A70"/>
    <w:rsid w:val="00032CCB"/>
    <w:rsid w:val="00032CEE"/>
    <w:rsid w:val="00032FA8"/>
    <w:rsid w:val="000334F3"/>
    <w:rsid w:val="00033A04"/>
    <w:rsid w:val="00033B6F"/>
    <w:rsid w:val="00033CE6"/>
    <w:rsid w:val="00033D0B"/>
    <w:rsid w:val="00033D76"/>
    <w:rsid w:val="00033F4D"/>
    <w:rsid w:val="000340EA"/>
    <w:rsid w:val="000341DC"/>
    <w:rsid w:val="00034B21"/>
    <w:rsid w:val="00034BFB"/>
    <w:rsid w:val="00034CDC"/>
    <w:rsid w:val="00034D03"/>
    <w:rsid w:val="00034E3F"/>
    <w:rsid w:val="00035112"/>
    <w:rsid w:val="0003558F"/>
    <w:rsid w:val="000358C0"/>
    <w:rsid w:val="00035AFF"/>
    <w:rsid w:val="00036439"/>
    <w:rsid w:val="0003646E"/>
    <w:rsid w:val="00036527"/>
    <w:rsid w:val="00036538"/>
    <w:rsid w:val="00036C56"/>
    <w:rsid w:val="00036CDB"/>
    <w:rsid w:val="0003740C"/>
    <w:rsid w:val="00037C34"/>
    <w:rsid w:val="00037C87"/>
    <w:rsid w:val="00037CB0"/>
    <w:rsid w:val="00037E66"/>
    <w:rsid w:val="00040183"/>
    <w:rsid w:val="0004026D"/>
    <w:rsid w:val="0004041F"/>
    <w:rsid w:val="000404F1"/>
    <w:rsid w:val="0004052F"/>
    <w:rsid w:val="0004072E"/>
    <w:rsid w:val="00040AE4"/>
    <w:rsid w:val="00040B25"/>
    <w:rsid w:val="00040D01"/>
    <w:rsid w:val="000413CB"/>
    <w:rsid w:val="000414C6"/>
    <w:rsid w:val="00041A0C"/>
    <w:rsid w:val="00041AFE"/>
    <w:rsid w:val="00041C05"/>
    <w:rsid w:val="00041E4D"/>
    <w:rsid w:val="000422B7"/>
    <w:rsid w:val="0004290C"/>
    <w:rsid w:val="00042E65"/>
    <w:rsid w:val="00043149"/>
    <w:rsid w:val="000431BA"/>
    <w:rsid w:val="00043371"/>
    <w:rsid w:val="00043576"/>
    <w:rsid w:val="000439BC"/>
    <w:rsid w:val="00043D12"/>
    <w:rsid w:val="00043D7A"/>
    <w:rsid w:val="00043F86"/>
    <w:rsid w:val="00044067"/>
    <w:rsid w:val="00044586"/>
    <w:rsid w:val="00044752"/>
    <w:rsid w:val="00044B25"/>
    <w:rsid w:val="00044C93"/>
    <w:rsid w:val="00044CD8"/>
    <w:rsid w:val="00044D88"/>
    <w:rsid w:val="00044E74"/>
    <w:rsid w:val="00045196"/>
    <w:rsid w:val="00045422"/>
    <w:rsid w:val="00045427"/>
    <w:rsid w:val="00045684"/>
    <w:rsid w:val="00045B1C"/>
    <w:rsid w:val="00045C90"/>
    <w:rsid w:val="00045FFA"/>
    <w:rsid w:val="0004607B"/>
    <w:rsid w:val="00046317"/>
    <w:rsid w:val="00046350"/>
    <w:rsid w:val="000464F2"/>
    <w:rsid w:val="000466F4"/>
    <w:rsid w:val="000466F8"/>
    <w:rsid w:val="0004675E"/>
    <w:rsid w:val="000469CC"/>
    <w:rsid w:val="00046F52"/>
    <w:rsid w:val="0004728F"/>
    <w:rsid w:val="00047927"/>
    <w:rsid w:val="00047E37"/>
    <w:rsid w:val="00047F6E"/>
    <w:rsid w:val="00050359"/>
    <w:rsid w:val="0005057C"/>
    <w:rsid w:val="00050E0A"/>
    <w:rsid w:val="00050EEF"/>
    <w:rsid w:val="00050FF2"/>
    <w:rsid w:val="00051911"/>
    <w:rsid w:val="00051B83"/>
    <w:rsid w:val="00051FD7"/>
    <w:rsid w:val="000520D3"/>
    <w:rsid w:val="000520F6"/>
    <w:rsid w:val="000523A6"/>
    <w:rsid w:val="000524B7"/>
    <w:rsid w:val="00052C5C"/>
    <w:rsid w:val="00052D00"/>
    <w:rsid w:val="00052FB3"/>
    <w:rsid w:val="00053AF0"/>
    <w:rsid w:val="00053BCF"/>
    <w:rsid w:val="0005400D"/>
    <w:rsid w:val="0005426F"/>
    <w:rsid w:val="00054786"/>
    <w:rsid w:val="0005482F"/>
    <w:rsid w:val="00054B68"/>
    <w:rsid w:val="00054CE9"/>
    <w:rsid w:val="00054FC5"/>
    <w:rsid w:val="00055633"/>
    <w:rsid w:val="00055E4F"/>
    <w:rsid w:val="00056612"/>
    <w:rsid w:val="000569F0"/>
    <w:rsid w:val="00056BF5"/>
    <w:rsid w:val="00056C00"/>
    <w:rsid w:val="00056F28"/>
    <w:rsid w:val="000570D4"/>
    <w:rsid w:val="00057375"/>
    <w:rsid w:val="00057A91"/>
    <w:rsid w:val="00057DB7"/>
    <w:rsid w:val="00060406"/>
    <w:rsid w:val="00060972"/>
    <w:rsid w:val="000610FC"/>
    <w:rsid w:val="000611B5"/>
    <w:rsid w:val="00061226"/>
    <w:rsid w:val="0006177F"/>
    <w:rsid w:val="00061A1C"/>
    <w:rsid w:val="00061D79"/>
    <w:rsid w:val="00061F32"/>
    <w:rsid w:val="000621FF"/>
    <w:rsid w:val="000623C8"/>
    <w:rsid w:val="00062428"/>
    <w:rsid w:val="00062579"/>
    <w:rsid w:val="00062E34"/>
    <w:rsid w:val="00062E9E"/>
    <w:rsid w:val="0006313B"/>
    <w:rsid w:val="000631FE"/>
    <w:rsid w:val="00063320"/>
    <w:rsid w:val="000638E6"/>
    <w:rsid w:val="000641B3"/>
    <w:rsid w:val="000644AC"/>
    <w:rsid w:val="000645B8"/>
    <w:rsid w:val="00064C1F"/>
    <w:rsid w:val="0006500C"/>
    <w:rsid w:val="0006509A"/>
    <w:rsid w:val="000651CA"/>
    <w:rsid w:val="0006542E"/>
    <w:rsid w:val="00065449"/>
    <w:rsid w:val="0006544D"/>
    <w:rsid w:val="000654DC"/>
    <w:rsid w:val="00065AFC"/>
    <w:rsid w:val="00065D70"/>
    <w:rsid w:val="00065EAD"/>
    <w:rsid w:val="00065EB6"/>
    <w:rsid w:val="0006616B"/>
    <w:rsid w:val="00066173"/>
    <w:rsid w:val="000662AD"/>
    <w:rsid w:val="00066362"/>
    <w:rsid w:val="00066B97"/>
    <w:rsid w:val="00066E42"/>
    <w:rsid w:val="00066F6A"/>
    <w:rsid w:val="0006710F"/>
    <w:rsid w:val="000671E0"/>
    <w:rsid w:val="000673DC"/>
    <w:rsid w:val="00067570"/>
    <w:rsid w:val="00067659"/>
    <w:rsid w:val="0006779B"/>
    <w:rsid w:val="00067B3A"/>
    <w:rsid w:val="00067C00"/>
    <w:rsid w:val="000701BE"/>
    <w:rsid w:val="00070284"/>
    <w:rsid w:val="00070657"/>
    <w:rsid w:val="00070B96"/>
    <w:rsid w:val="00070D0A"/>
    <w:rsid w:val="00070FCD"/>
    <w:rsid w:val="00071204"/>
    <w:rsid w:val="00071450"/>
    <w:rsid w:val="00071919"/>
    <w:rsid w:val="00071A10"/>
    <w:rsid w:val="00071A74"/>
    <w:rsid w:val="00071BAF"/>
    <w:rsid w:val="00072490"/>
    <w:rsid w:val="0007257E"/>
    <w:rsid w:val="00072703"/>
    <w:rsid w:val="00072AF8"/>
    <w:rsid w:val="00072DE9"/>
    <w:rsid w:val="00072DF1"/>
    <w:rsid w:val="000730B0"/>
    <w:rsid w:val="000739F1"/>
    <w:rsid w:val="00073A16"/>
    <w:rsid w:val="00073F1C"/>
    <w:rsid w:val="00073F2D"/>
    <w:rsid w:val="000741F7"/>
    <w:rsid w:val="00074224"/>
    <w:rsid w:val="0007450B"/>
    <w:rsid w:val="00074981"/>
    <w:rsid w:val="00075211"/>
    <w:rsid w:val="0007579D"/>
    <w:rsid w:val="0007581C"/>
    <w:rsid w:val="00075CF5"/>
    <w:rsid w:val="000761F3"/>
    <w:rsid w:val="0007630D"/>
    <w:rsid w:val="000766D5"/>
    <w:rsid w:val="00076BB0"/>
    <w:rsid w:val="00076BDD"/>
    <w:rsid w:val="00076D75"/>
    <w:rsid w:val="00076DBA"/>
    <w:rsid w:val="00076E89"/>
    <w:rsid w:val="0007719F"/>
    <w:rsid w:val="00080B18"/>
    <w:rsid w:val="00080D8D"/>
    <w:rsid w:val="00080EF0"/>
    <w:rsid w:val="00080F3B"/>
    <w:rsid w:val="000810F8"/>
    <w:rsid w:val="0008130B"/>
    <w:rsid w:val="00081928"/>
    <w:rsid w:val="00081AD3"/>
    <w:rsid w:val="00082081"/>
    <w:rsid w:val="00082274"/>
    <w:rsid w:val="000823C4"/>
    <w:rsid w:val="0008278D"/>
    <w:rsid w:val="00082C20"/>
    <w:rsid w:val="00082E4A"/>
    <w:rsid w:val="00083080"/>
    <w:rsid w:val="0008335B"/>
    <w:rsid w:val="000833D7"/>
    <w:rsid w:val="0008373F"/>
    <w:rsid w:val="00083F33"/>
    <w:rsid w:val="0008411F"/>
    <w:rsid w:val="00084124"/>
    <w:rsid w:val="000841B1"/>
    <w:rsid w:val="000841B6"/>
    <w:rsid w:val="00084358"/>
    <w:rsid w:val="000845F3"/>
    <w:rsid w:val="000849D6"/>
    <w:rsid w:val="00084A37"/>
    <w:rsid w:val="00084E7C"/>
    <w:rsid w:val="00085397"/>
    <w:rsid w:val="000857AC"/>
    <w:rsid w:val="000857CA"/>
    <w:rsid w:val="000859F8"/>
    <w:rsid w:val="000859FF"/>
    <w:rsid w:val="00085AD9"/>
    <w:rsid w:val="00085AEB"/>
    <w:rsid w:val="00085C9A"/>
    <w:rsid w:val="00085D5F"/>
    <w:rsid w:val="00085E7D"/>
    <w:rsid w:val="000861A1"/>
    <w:rsid w:val="0008631A"/>
    <w:rsid w:val="000863A2"/>
    <w:rsid w:val="000864FE"/>
    <w:rsid w:val="00086F82"/>
    <w:rsid w:val="00087E60"/>
    <w:rsid w:val="0009000D"/>
    <w:rsid w:val="00090112"/>
    <w:rsid w:val="00090331"/>
    <w:rsid w:val="000904DE"/>
    <w:rsid w:val="0009060F"/>
    <w:rsid w:val="00090C38"/>
    <w:rsid w:val="00090EE9"/>
    <w:rsid w:val="00091134"/>
    <w:rsid w:val="00091225"/>
    <w:rsid w:val="00091523"/>
    <w:rsid w:val="00091548"/>
    <w:rsid w:val="000918CE"/>
    <w:rsid w:val="00091A8C"/>
    <w:rsid w:val="00091B18"/>
    <w:rsid w:val="00091BB5"/>
    <w:rsid w:val="00091C1C"/>
    <w:rsid w:val="00092083"/>
    <w:rsid w:val="00092292"/>
    <w:rsid w:val="00092A30"/>
    <w:rsid w:val="00092E94"/>
    <w:rsid w:val="00092F1B"/>
    <w:rsid w:val="00092FE5"/>
    <w:rsid w:val="00093096"/>
    <w:rsid w:val="00093276"/>
    <w:rsid w:val="000932A0"/>
    <w:rsid w:val="00093568"/>
    <w:rsid w:val="00093A8B"/>
    <w:rsid w:val="00093BBA"/>
    <w:rsid w:val="00093C72"/>
    <w:rsid w:val="00094256"/>
    <w:rsid w:val="000948A1"/>
    <w:rsid w:val="00094BFD"/>
    <w:rsid w:val="0009529D"/>
    <w:rsid w:val="000952B4"/>
    <w:rsid w:val="000952BC"/>
    <w:rsid w:val="0009548B"/>
    <w:rsid w:val="00095581"/>
    <w:rsid w:val="0009576B"/>
    <w:rsid w:val="0009580D"/>
    <w:rsid w:val="00095A57"/>
    <w:rsid w:val="00095A76"/>
    <w:rsid w:val="00095DE7"/>
    <w:rsid w:val="00096897"/>
    <w:rsid w:val="00096911"/>
    <w:rsid w:val="00096A34"/>
    <w:rsid w:val="00096D49"/>
    <w:rsid w:val="00096E2B"/>
    <w:rsid w:val="000970E6"/>
    <w:rsid w:val="0009711B"/>
    <w:rsid w:val="00097221"/>
    <w:rsid w:val="00097651"/>
    <w:rsid w:val="00097812"/>
    <w:rsid w:val="000979D9"/>
    <w:rsid w:val="00097D49"/>
    <w:rsid w:val="00097EE9"/>
    <w:rsid w:val="00097F21"/>
    <w:rsid w:val="0009CF49"/>
    <w:rsid w:val="000A0037"/>
    <w:rsid w:val="000A0084"/>
    <w:rsid w:val="000A0118"/>
    <w:rsid w:val="000A033C"/>
    <w:rsid w:val="000A041F"/>
    <w:rsid w:val="000A0741"/>
    <w:rsid w:val="000A09A4"/>
    <w:rsid w:val="000A0D84"/>
    <w:rsid w:val="000A1364"/>
    <w:rsid w:val="000A154D"/>
    <w:rsid w:val="000A1C82"/>
    <w:rsid w:val="000A2681"/>
    <w:rsid w:val="000A2824"/>
    <w:rsid w:val="000A29C5"/>
    <w:rsid w:val="000A2A1D"/>
    <w:rsid w:val="000A2DF2"/>
    <w:rsid w:val="000A337C"/>
    <w:rsid w:val="000A345F"/>
    <w:rsid w:val="000A34FE"/>
    <w:rsid w:val="000A375B"/>
    <w:rsid w:val="000A37F3"/>
    <w:rsid w:val="000A3BA1"/>
    <w:rsid w:val="000A3BCB"/>
    <w:rsid w:val="000A3C1F"/>
    <w:rsid w:val="000A3D86"/>
    <w:rsid w:val="000A3DE4"/>
    <w:rsid w:val="000A3FFD"/>
    <w:rsid w:val="000A40E2"/>
    <w:rsid w:val="000A4547"/>
    <w:rsid w:val="000A464B"/>
    <w:rsid w:val="000A4B0E"/>
    <w:rsid w:val="000A4C38"/>
    <w:rsid w:val="000A4C94"/>
    <w:rsid w:val="000A4E69"/>
    <w:rsid w:val="000A5110"/>
    <w:rsid w:val="000A53BB"/>
    <w:rsid w:val="000A5A22"/>
    <w:rsid w:val="000A5D9B"/>
    <w:rsid w:val="000A5F5E"/>
    <w:rsid w:val="000A62EB"/>
    <w:rsid w:val="000A6EF1"/>
    <w:rsid w:val="000A707A"/>
    <w:rsid w:val="000A71CE"/>
    <w:rsid w:val="000A7875"/>
    <w:rsid w:val="000A7D30"/>
    <w:rsid w:val="000A7DCF"/>
    <w:rsid w:val="000A7E59"/>
    <w:rsid w:val="000A7F73"/>
    <w:rsid w:val="000B0089"/>
    <w:rsid w:val="000B00B2"/>
    <w:rsid w:val="000B021F"/>
    <w:rsid w:val="000B0477"/>
    <w:rsid w:val="000B07D2"/>
    <w:rsid w:val="000B083F"/>
    <w:rsid w:val="000B0924"/>
    <w:rsid w:val="000B0929"/>
    <w:rsid w:val="000B0962"/>
    <w:rsid w:val="000B1307"/>
    <w:rsid w:val="000B1319"/>
    <w:rsid w:val="000B13FD"/>
    <w:rsid w:val="000B1985"/>
    <w:rsid w:val="000B1A43"/>
    <w:rsid w:val="000B1B5B"/>
    <w:rsid w:val="000B1E84"/>
    <w:rsid w:val="000B1EB1"/>
    <w:rsid w:val="000B1F71"/>
    <w:rsid w:val="000B2294"/>
    <w:rsid w:val="000B241D"/>
    <w:rsid w:val="000B262E"/>
    <w:rsid w:val="000B27FD"/>
    <w:rsid w:val="000B296A"/>
    <w:rsid w:val="000B2E1D"/>
    <w:rsid w:val="000B2EB4"/>
    <w:rsid w:val="000B384B"/>
    <w:rsid w:val="000B396E"/>
    <w:rsid w:val="000B3B08"/>
    <w:rsid w:val="000B40AB"/>
    <w:rsid w:val="000B40BD"/>
    <w:rsid w:val="000B4867"/>
    <w:rsid w:val="000B4BD4"/>
    <w:rsid w:val="000B50C2"/>
    <w:rsid w:val="000B528C"/>
    <w:rsid w:val="000B6341"/>
    <w:rsid w:val="000B6344"/>
    <w:rsid w:val="000B6643"/>
    <w:rsid w:val="000B6879"/>
    <w:rsid w:val="000B6ADC"/>
    <w:rsid w:val="000B6B97"/>
    <w:rsid w:val="000B72DE"/>
    <w:rsid w:val="000B746F"/>
    <w:rsid w:val="000B7CBC"/>
    <w:rsid w:val="000B7D5D"/>
    <w:rsid w:val="000B7E42"/>
    <w:rsid w:val="000B7E50"/>
    <w:rsid w:val="000C023A"/>
    <w:rsid w:val="000C02CF"/>
    <w:rsid w:val="000C07C3"/>
    <w:rsid w:val="000C098D"/>
    <w:rsid w:val="000C0A41"/>
    <w:rsid w:val="000C0AFA"/>
    <w:rsid w:val="000C0EA7"/>
    <w:rsid w:val="000C12B8"/>
    <w:rsid w:val="000C1744"/>
    <w:rsid w:val="000C1A27"/>
    <w:rsid w:val="000C1B5A"/>
    <w:rsid w:val="000C1B66"/>
    <w:rsid w:val="000C1B99"/>
    <w:rsid w:val="000C1D33"/>
    <w:rsid w:val="000C20DC"/>
    <w:rsid w:val="000C20F3"/>
    <w:rsid w:val="000C251A"/>
    <w:rsid w:val="000C280E"/>
    <w:rsid w:val="000C29A4"/>
    <w:rsid w:val="000C2AF7"/>
    <w:rsid w:val="000C2C60"/>
    <w:rsid w:val="000C2E13"/>
    <w:rsid w:val="000C2FAF"/>
    <w:rsid w:val="000C3502"/>
    <w:rsid w:val="000C3A07"/>
    <w:rsid w:val="000C3A50"/>
    <w:rsid w:val="000C3DD1"/>
    <w:rsid w:val="000C413F"/>
    <w:rsid w:val="000C41AF"/>
    <w:rsid w:val="000C42FD"/>
    <w:rsid w:val="000C443F"/>
    <w:rsid w:val="000C45C4"/>
    <w:rsid w:val="000C4671"/>
    <w:rsid w:val="000C486F"/>
    <w:rsid w:val="000C4963"/>
    <w:rsid w:val="000C4F62"/>
    <w:rsid w:val="000C531B"/>
    <w:rsid w:val="000C53AF"/>
    <w:rsid w:val="000C568C"/>
    <w:rsid w:val="000C5A01"/>
    <w:rsid w:val="000C5D1F"/>
    <w:rsid w:val="000C5D70"/>
    <w:rsid w:val="000C5DB8"/>
    <w:rsid w:val="000C5E23"/>
    <w:rsid w:val="000C5FC4"/>
    <w:rsid w:val="000C61CE"/>
    <w:rsid w:val="000C63AA"/>
    <w:rsid w:val="000C67E9"/>
    <w:rsid w:val="000C68E5"/>
    <w:rsid w:val="000C69FE"/>
    <w:rsid w:val="000C6AE6"/>
    <w:rsid w:val="000C6C24"/>
    <w:rsid w:val="000C6C37"/>
    <w:rsid w:val="000C71D3"/>
    <w:rsid w:val="000C73A2"/>
    <w:rsid w:val="000D09EC"/>
    <w:rsid w:val="000D0B84"/>
    <w:rsid w:val="000D0F71"/>
    <w:rsid w:val="000D1025"/>
    <w:rsid w:val="000D11E9"/>
    <w:rsid w:val="000D1295"/>
    <w:rsid w:val="000D13D9"/>
    <w:rsid w:val="000D13FD"/>
    <w:rsid w:val="000D172A"/>
    <w:rsid w:val="000D17DB"/>
    <w:rsid w:val="000D204F"/>
    <w:rsid w:val="000D2063"/>
    <w:rsid w:val="000D22FB"/>
    <w:rsid w:val="000D2779"/>
    <w:rsid w:val="000D2F7F"/>
    <w:rsid w:val="000D2FBA"/>
    <w:rsid w:val="000D2FE2"/>
    <w:rsid w:val="000D33EA"/>
    <w:rsid w:val="000D37D2"/>
    <w:rsid w:val="000D4285"/>
    <w:rsid w:val="000D4587"/>
    <w:rsid w:val="000D47D3"/>
    <w:rsid w:val="000D49EB"/>
    <w:rsid w:val="000D4A1C"/>
    <w:rsid w:val="000D4F55"/>
    <w:rsid w:val="000D4FDA"/>
    <w:rsid w:val="000D524A"/>
    <w:rsid w:val="000D52B3"/>
    <w:rsid w:val="000D5A01"/>
    <w:rsid w:val="000D5BF3"/>
    <w:rsid w:val="000D5CDA"/>
    <w:rsid w:val="000D5E93"/>
    <w:rsid w:val="000D6448"/>
    <w:rsid w:val="000D64BB"/>
    <w:rsid w:val="000D6B87"/>
    <w:rsid w:val="000D6CFC"/>
    <w:rsid w:val="000D7052"/>
    <w:rsid w:val="000D718D"/>
    <w:rsid w:val="000D792F"/>
    <w:rsid w:val="000D84A9"/>
    <w:rsid w:val="000E0494"/>
    <w:rsid w:val="000E08B6"/>
    <w:rsid w:val="000E08E6"/>
    <w:rsid w:val="000E0A5D"/>
    <w:rsid w:val="000E0B0C"/>
    <w:rsid w:val="000E0B79"/>
    <w:rsid w:val="000E1140"/>
    <w:rsid w:val="000E13EC"/>
    <w:rsid w:val="000E1AA4"/>
    <w:rsid w:val="000E1B1D"/>
    <w:rsid w:val="000E1B62"/>
    <w:rsid w:val="000E1BE4"/>
    <w:rsid w:val="000E1D73"/>
    <w:rsid w:val="000E1EC1"/>
    <w:rsid w:val="000E207D"/>
    <w:rsid w:val="000E21B5"/>
    <w:rsid w:val="000E2331"/>
    <w:rsid w:val="000E2A3B"/>
    <w:rsid w:val="000E2AA9"/>
    <w:rsid w:val="000E2EAF"/>
    <w:rsid w:val="000E2F61"/>
    <w:rsid w:val="000E31EC"/>
    <w:rsid w:val="000E371C"/>
    <w:rsid w:val="000E3754"/>
    <w:rsid w:val="000E3A99"/>
    <w:rsid w:val="000E3CD3"/>
    <w:rsid w:val="000E3E5C"/>
    <w:rsid w:val="000E43C1"/>
    <w:rsid w:val="000E46ED"/>
    <w:rsid w:val="000E4717"/>
    <w:rsid w:val="000E47BF"/>
    <w:rsid w:val="000E4901"/>
    <w:rsid w:val="000E4C22"/>
    <w:rsid w:val="000E4D68"/>
    <w:rsid w:val="000E5147"/>
    <w:rsid w:val="000E5153"/>
    <w:rsid w:val="000E525E"/>
    <w:rsid w:val="000E54D7"/>
    <w:rsid w:val="000E5955"/>
    <w:rsid w:val="000E5DD3"/>
    <w:rsid w:val="000E5E47"/>
    <w:rsid w:val="000E60A8"/>
    <w:rsid w:val="000E6228"/>
    <w:rsid w:val="000E65D7"/>
    <w:rsid w:val="000E6628"/>
    <w:rsid w:val="000E6668"/>
    <w:rsid w:val="000E6DAA"/>
    <w:rsid w:val="000E6E5E"/>
    <w:rsid w:val="000E6F20"/>
    <w:rsid w:val="000E7125"/>
    <w:rsid w:val="000E7666"/>
    <w:rsid w:val="000E7B0B"/>
    <w:rsid w:val="000F0150"/>
    <w:rsid w:val="000F016E"/>
    <w:rsid w:val="000F0643"/>
    <w:rsid w:val="000F0759"/>
    <w:rsid w:val="000F0A9E"/>
    <w:rsid w:val="000F0B48"/>
    <w:rsid w:val="000F1318"/>
    <w:rsid w:val="000F14AE"/>
    <w:rsid w:val="000F158B"/>
    <w:rsid w:val="000F1605"/>
    <w:rsid w:val="000F16A3"/>
    <w:rsid w:val="000F1A59"/>
    <w:rsid w:val="000F2752"/>
    <w:rsid w:val="000F2FB4"/>
    <w:rsid w:val="000F2FC4"/>
    <w:rsid w:val="000F3076"/>
    <w:rsid w:val="000F319A"/>
    <w:rsid w:val="000F3446"/>
    <w:rsid w:val="000F344A"/>
    <w:rsid w:val="000F3800"/>
    <w:rsid w:val="000F395D"/>
    <w:rsid w:val="000F3CB2"/>
    <w:rsid w:val="000F3D47"/>
    <w:rsid w:val="000F3E87"/>
    <w:rsid w:val="000F3F8C"/>
    <w:rsid w:val="000F4425"/>
    <w:rsid w:val="000F4491"/>
    <w:rsid w:val="000F451C"/>
    <w:rsid w:val="000F4943"/>
    <w:rsid w:val="000F494C"/>
    <w:rsid w:val="000F49AF"/>
    <w:rsid w:val="000F4BE3"/>
    <w:rsid w:val="000F50CC"/>
    <w:rsid w:val="000F52B7"/>
    <w:rsid w:val="000F545F"/>
    <w:rsid w:val="000F5465"/>
    <w:rsid w:val="000F5503"/>
    <w:rsid w:val="000F5C64"/>
    <w:rsid w:val="000F609F"/>
    <w:rsid w:val="000F61C3"/>
    <w:rsid w:val="000F641A"/>
    <w:rsid w:val="000F64E3"/>
    <w:rsid w:val="000F65A2"/>
    <w:rsid w:val="000F6A0F"/>
    <w:rsid w:val="000F6B7F"/>
    <w:rsid w:val="000F6BBD"/>
    <w:rsid w:val="000F6C9C"/>
    <w:rsid w:val="000F6E9D"/>
    <w:rsid w:val="000F6EEA"/>
    <w:rsid w:val="000F6F8A"/>
    <w:rsid w:val="000F74A4"/>
    <w:rsid w:val="000F765F"/>
    <w:rsid w:val="000F7731"/>
    <w:rsid w:val="000F7747"/>
    <w:rsid w:val="000F78DB"/>
    <w:rsid w:val="000F7B53"/>
    <w:rsid w:val="001000AA"/>
    <w:rsid w:val="00100653"/>
    <w:rsid w:val="0010093B"/>
    <w:rsid w:val="00100BF2"/>
    <w:rsid w:val="00100DE9"/>
    <w:rsid w:val="00101451"/>
    <w:rsid w:val="001015BB"/>
    <w:rsid w:val="0010163F"/>
    <w:rsid w:val="0010191E"/>
    <w:rsid w:val="00101A6B"/>
    <w:rsid w:val="00101D50"/>
    <w:rsid w:val="00101DE0"/>
    <w:rsid w:val="00101F95"/>
    <w:rsid w:val="00102309"/>
    <w:rsid w:val="001023CA"/>
    <w:rsid w:val="001025A2"/>
    <w:rsid w:val="00102634"/>
    <w:rsid w:val="00102662"/>
    <w:rsid w:val="00102EB9"/>
    <w:rsid w:val="00103104"/>
    <w:rsid w:val="001031B0"/>
    <w:rsid w:val="00103223"/>
    <w:rsid w:val="0010336D"/>
    <w:rsid w:val="001034AB"/>
    <w:rsid w:val="001034D3"/>
    <w:rsid w:val="001035F9"/>
    <w:rsid w:val="00103A01"/>
    <w:rsid w:val="00104144"/>
    <w:rsid w:val="0010478F"/>
    <w:rsid w:val="001047B6"/>
    <w:rsid w:val="00104A60"/>
    <w:rsid w:val="00104A61"/>
    <w:rsid w:val="00104CB4"/>
    <w:rsid w:val="001051C0"/>
    <w:rsid w:val="0010521E"/>
    <w:rsid w:val="0010541C"/>
    <w:rsid w:val="00105422"/>
    <w:rsid w:val="00105633"/>
    <w:rsid w:val="001057D2"/>
    <w:rsid w:val="00105B87"/>
    <w:rsid w:val="00105BD7"/>
    <w:rsid w:val="001062A9"/>
    <w:rsid w:val="0010643E"/>
    <w:rsid w:val="00106767"/>
    <w:rsid w:val="00106C99"/>
    <w:rsid w:val="00106ECE"/>
    <w:rsid w:val="00107507"/>
    <w:rsid w:val="0010765A"/>
    <w:rsid w:val="0010774D"/>
    <w:rsid w:val="00107C24"/>
    <w:rsid w:val="00107D74"/>
    <w:rsid w:val="0011026E"/>
    <w:rsid w:val="00110426"/>
    <w:rsid w:val="0011052B"/>
    <w:rsid w:val="00110672"/>
    <w:rsid w:val="00110CCF"/>
    <w:rsid w:val="00110D32"/>
    <w:rsid w:val="0011119C"/>
    <w:rsid w:val="001111E1"/>
    <w:rsid w:val="0011120F"/>
    <w:rsid w:val="0011150D"/>
    <w:rsid w:val="0011151A"/>
    <w:rsid w:val="0011196E"/>
    <w:rsid w:val="00111DDB"/>
    <w:rsid w:val="001124FD"/>
    <w:rsid w:val="00112585"/>
    <w:rsid w:val="001125B1"/>
    <w:rsid w:val="00112925"/>
    <w:rsid w:val="0011302B"/>
    <w:rsid w:val="001132C3"/>
    <w:rsid w:val="00113635"/>
    <w:rsid w:val="001137E9"/>
    <w:rsid w:val="00113867"/>
    <w:rsid w:val="00113AA4"/>
    <w:rsid w:val="00113CB3"/>
    <w:rsid w:val="00113FC7"/>
    <w:rsid w:val="00114102"/>
    <w:rsid w:val="001142D9"/>
    <w:rsid w:val="0011432D"/>
    <w:rsid w:val="0011447F"/>
    <w:rsid w:val="001145AB"/>
    <w:rsid w:val="001152D1"/>
    <w:rsid w:val="001155EC"/>
    <w:rsid w:val="001158AD"/>
    <w:rsid w:val="0011593B"/>
    <w:rsid w:val="00115AA7"/>
    <w:rsid w:val="00115DF5"/>
    <w:rsid w:val="00115F0A"/>
    <w:rsid w:val="0011602D"/>
    <w:rsid w:val="001163BA"/>
    <w:rsid w:val="00116763"/>
    <w:rsid w:val="00116F2E"/>
    <w:rsid w:val="00117293"/>
    <w:rsid w:val="00117412"/>
    <w:rsid w:val="001175ED"/>
    <w:rsid w:val="0011781E"/>
    <w:rsid w:val="00117C28"/>
    <w:rsid w:val="00117D81"/>
    <w:rsid w:val="00117DF6"/>
    <w:rsid w:val="00120428"/>
    <w:rsid w:val="0012043F"/>
    <w:rsid w:val="0012062D"/>
    <w:rsid w:val="001209CE"/>
    <w:rsid w:val="00120AF1"/>
    <w:rsid w:val="00120ED2"/>
    <w:rsid w:val="00120F20"/>
    <w:rsid w:val="00121A8E"/>
    <w:rsid w:val="00121B00"/>
    <w:rsid w:val="00121BB8"/>
    <w:rsid w:val="00121CE4"/>
    <w:rsid w:val="00121F56"/>
    <w:rsid w:val="001224F1"/>
    <w:rsid w:val="00122E0B"/>
    <w:rsid w:val="00122ECE"/>
    <w:rsid w:val="00123179"/>
    <w:rsid w:val="00123214"/>
    <w:rsid w:val="00123784"/>
    <w:rsid w:val="0012381A"/>
    <w:rsid w:val="0012389B"/>
    <w:rsid w:val="0012396B"/>
    <w:rsid w:val="00123C5C"/>
    <w:rsid w:val="001240D6"/>
    <w:rsid w:val="00124352"/>
    <w:rsid w:val="00124730"/>
    <w:rsid w:val="00124B86"/>
    <w:rsid w:val="00124B9D"/>
    <w:rsid w:val="00124E0D"/>
    <w:rsid w:val="00125602"/>
    <w:rsid w:val="00125B7C"/>
    <w:rsid w:val="00125BFC"/>
    <w:rsid w:val="00125E4E"/>
    <w:rsid w:val="00126166"/>
    <w:rsid w:val="00126298"/>
    <w:rsid w:val="0012649B"/>
    <w:rsid w:val="001266FA"/>
    <w:rsid w:val="00126A0C"/>
    <w:rsid w:val="00126E4E"/>
    <w:rsid w:val="00127228"/>
    <w:rsid w:val="00127C21"/>
    <w:rsid w:val="00127FC2"/>
    <w:rsid w:val="00130223"/>
    <w:rsid w:val="0013039C"/>
    <w:rsid w:val="0013053D"/>
    <w:rsid w:val="001309D0"/>
    <w:rsid w:val="00130D2F"/>
    <w:rsid w:val="00130E10"/>
    <w:rsid w:val="001310C1"/>
    <w:rsid w:val="00131133"/>
    <w:rsid w:val="0013175C"/>
    <w:rsid w:val="0013180E"/>
    <w:rsid w:val="001319F6"/>
    <w:rsid w:val="00131B05"/>
    <w:rsid w:val="00131C6A"/>
    <w:rsid w:val="00131CE4"/>
    <w:rsid w:val="00131D03"/>
    <w:rsid w:val="00131FD8"/>
    <w:rsid w:val="00132114"/>
    <w:rsid w:val="001323A3"/>
    <w:rsid w:val="00132DE9"/>
    <w:rsid w:val="00132DEE"/>
    <w:rsid w:val="00133044"/>
    <w:rsid w:val="0013304A"/>
    <w:rsid w:val="00133158"/>
    <w:rsid w:val="001331F5"/>
    <w:rsid w:val="001334C0"/>
    <w:rsid w:val="001338C4"/>
    <w:rsid w:val="00133930"/>
    <w:rsid w:val="00133ED4"/>
    <w:rsid w:val="001343FE"/>
    <w:rsid w:val="00134486"/>
    <w:rsid w:val="0013484B"/>
    <w:rsid w:val="00134C8A"/>
    <w:rsid w:val="0013533E"/>
    <w:rsid w:val="001358ED"/>
    <w:rsid w:val="00135AA3"/>
    <w:rsid w:val="001364A6"/>
    <w:rsid w:val="001369F3"/>
    <w:rsid w:val="00136D4F"/>
    <w:rsid w:val="00136D9A"/>
    <w:rsid w:val="00136E8C"/>
    <w:rsid w:val="001370E6"/>
    <w:rsid w:val="001371A7"/>
    <w:rsid w:val="00137848"/>
    <w:rsid w:val="00137C9E"/>
    <w:rsid w:val="00137DF7"/>
    <w:rsid w:val="00137E16"/>
    <w:rsid w:val="00140185"/>
    <w:rsid w:val="00140865"/>
    <w:rsid w:val="00140A54"/>
    <w:rsid w:val="00140B5E"/>
    <w:rsid w:val="00140B81"/>
    <w:rsid w:val="001413C2"/>
    <w:rsid w:val="001416E2"/>
    <w:rsid w:val="00141BA3"/>
    <w:rsid w:val="00141F43"/>
    <w:rsid w:val="0014215F"/>
    <w:rsid w:val="00142251"/>
    <w:rsid w:val="0014271C"/>
    <w:rsid w:val="001428BA"/>
    <w:rsid w:val="0014297B"/>
    <w:rsid w:val="00142C93"/>
    <w:rsid w:val="0014317B"/>
    <w:rsid w:val="0014338D"/>
    <w:rsid w:val="0014340C"/>
    <w:rsid w:val="00143542"/>
    <w:rsid w:val="001436FB"/>
    <w:rsid w:val="001439AF"/>
    <w:rsid w:val="00143CD9"/>
    <w:rsid w:val="00143F37"/>
    <w:rsid w:val="00143F8A"/>
    <w:rsid w:val="0014414F"/>
    <w:rsid w:val="0014450D"/>
    <w:rsid w:val="001446FC"/>
    <w:rsid w:val="001447B3"/>
    <w:rsid w:val="00144B1C"/>
    <w:rsid w:val="00144C53"/>
    <w:rsid w:val="00144CC9"/>
    <w:rsid w:val="00144E60"/>
    <w:rsid w:val="00144F4A"/>
    <w:rsid w:val="001451AF"/>
    <w:rsid w:val="00145773"/>
    <w:rsid w:val="00145BC4"/>
    <w:rsid w:val="00145BEF"/>
    <w:rsid w:val="00145CB6"/>
    <w:rsid w:val="00145DED"/>
    <w:rsid w:val="00145EA5"/>
    <w:rsid w:val="00145F4C"/>
    <w:rsid w:val="00145FCE"/>
    <w:rsid w:val="00146173"/>
    <w:rsid w:val="00146410"/>
    <w:rsid w:val="001464B8"/>
    <w:rsid w:val="0014677F"/>
    <w:rsid w:val="001469DF"/>
    <w:rsid w:val="00146F9A"/>
    <w:rsid w:val="001470A7"/>
    <w:rsid w:val="001473AD"/>
    <w:rsid w:val="001475FC"/>
    <w:rsid w:val="0014771E"/>
    <w:rsid w:val="00147C22"/>
    <w:rsid w:val="00147C91"/>
    <w:rsid w:val="00147F52"/>
    <w:rsid w:val="00150146"/>
    <w:rsid w:val="001502C3"/>
    <w:rsid w:val="0015034D"/>
    <w:rsid w:val="001504FA"/>
    <w:rsid w:val="00150C2E"/>
    <w:rsid w:val="00151430"/>
    <w:rsid w:val="00151B10"/>
    <w:rsid w:val="00151CA4"/>
    <w:rsid w:val="00151D75"/>
    <w:rsid w:val="00152280"/>
    <w:rsid w:val="001522C7"/>
    <w:rsid w:val="00152308"/>
    <w:rsid w:val="001523D2"/>
    <w:rsid w:val="001529EA"/>
    <w:rsid w:val="00152AD8"/>
    <w:rsid w:val="0015316E"/>
    <w:rsid w:val="00153472"/>
    <w:rsid w:val="00153812"/>
    <w:rsid w:val="0015382A"/>
    <w:rsid w:val="001538CA"/>
    <w:rsid w:val="00153ADD"/>
    <w:rsid w:val="00153B23"/>
    <w:rsid w:val="00153E42"/>
    <w:rsid w:val="0015408D"/>
    <w:rsid w:val="001543B9"/>
    <w:rsid w:val="001546C9"/>
    <w:rsid w:val="0015500E"/>
    <w:rsid w:val="001552F0"/>
    <w:rsid w:val="00155574"/>
    <w:rsid w:val="0015560B"/>
    <w:rsid w:val="00155A2F"/>
    <w:rsid w:val="00155AB2"/>
    <w:rsid w:val="00155B09"/>
    <w:rsid w:val="00155C61"/>
    <w:rsid w:val="00155FB2"/>
    <w:rsid w:val="0015644C"/>
    <w:rsid w:val="00156546"/>
    <w:rsid w:val="0015659F"/>
    <w:rsid w:val="00156BBA"/>
    <w:rsid w:val="001573B0"/>
    <w:rsid w:val="0015742C"/>
    <w:rsid w:val="001579F0"/>
    <w:rsid w:val="00157A81"/>
    <w:rsid w:val="00160011"/>
    <w:rsid w:val="00160117"/>
    <w:rsid w:val="00160194"/>
    <w:rsid w:val="00160408"/>
    <w:rsid w:val="00160457"/>
    <w:rsid w:val="0016073A"/>
    <w:rsid w:val="00160A6B"/>
    <w:rsid w:val="00160F4F"/>
    <w:rsid w:val="00161490"/>
    <w:rsid w:val="001615CC"/>
    <w:rsid w:val="001617DC"/>
    <w:rsid w:val="00161CEE"/>
    <w:rsid w:val="001621B2"/>
    <w:rsid w:val="001623C2"/>
    <w:rsid w:val="00162BF3"/>
    <w:rsid w:val="00162E32"/>
    <w:rsid w:val="001631F2"/>
    <w:rsid w:val="00163791"/>
    <w:rsid w:val="001637E6"/>
    <w:rsid w:val="0016387A"/>
    <w:rsid w:val="00163E71"/>
    <w:rsid w:val="001641CF"/>
    <w:rsid w:val="0016453B"/>
    <w:rsid w:val="00164565"/>
    <w:rsid w:val="0016474F"/>
    <w:rsid w:val="0016485F"/>
    <w:rsid w:val="00164924"/>
    <w:rsid w:val="0016494D"/>
    <w:rsid w:val="00164AFB"/>
    <w:rsid w:val="00164CBE"/>
    <w:rsid w:val="00164E99"/>
    <w:rsid w:val="001651E0"/>
    <w:rsid w:val="00165526"/>
    <w:rsid w:val="00165854"/>
    <w:rsid w:val="00165885"/>
    <w:rsid w:val="001658F5"/>
    <w:rsid w:val="00165A94"/>
    <w:rsid w:val="00165C95"/>
    <w:rsid w:val="00165CCA"/>
    <w:rsid w:val="0016601D"/>
    <w:rsid w:val="001664BC"/>
    <w:rsid w:val="00166815"/>
    <w:rsid w:val="00166CE1"/>
    <w:rsid w:val="00166E14"/>
    <w:rsid w:val="00167047"/>
    <w:rsid w:val="0016708E"/>
    <w:rsid w:val="001671D6"/>
    <w:rsid w:val="0016724E"/>
    <w:rsid w:val="001672B5"/>
    <w:rsid w:val="0016736D"/>
    <w:rsid w:val="001674FD"/>
    <w:rsid w:val="0016761C"/>
    <w:rsid w:val="001679E1"/>
    <w:rsid w:val="001701BB"/>
    <w:rsid w:val="00170524"/>
    <w:rsid w:val="001708A1"/>
    <w:rsid w:val="00170E24"/>
    <w:rsid w:val="0017100B"/>
    <w:rsid w:val="0017127F"/>
    <w:rsid w:val="001716DC"/>
    <w:rsid w:val="001717F2"/>
    <w:rsid w:val="00171C47"/>
    <w:rsid w:val="0017217F"/>
    <w:rsid w:val="00172573"/>
    <w:rsid w:val="00172C86"/>
    <w:rsid w:val="00172FD2"/>
    <w:rsid w:val="00173848"/>
    <w:rsid w:val="00173B1D"/>
    <w:rsid w:val="00173B6E"/>
    <w:rsid w:val="00173C82"/>
    <w:rsid w:val="00173DB3"/>
    <w:rsid w:val="00173E08"/>
    <w:rsid w:val="00173E26"/>
    <w:rsid w:val="00173E55"/>
    <w:rsid w:val="00173EE2"/>
    <w:rsid w:val="001742C7"/>
    <w:rsid w:val="00174554"/>
    <w:rsid w:val="001748B7"/>
    <w:rsid w:val="00174ADF"/>
    <w:rsid w:val="00174DFE"/>
    <w:rsid w:val="00175111"/>
    <w:rsid w:val="0017528F"/>
    <w:rsid w:val="00175A3C"/>
    <w:rsid w:val="00175ACF"/>
    <w:rsid w:val="00175D56"/>
    <w:rsid w:val="00175F58"/>
    <w:rsid w:val="0017600E"/>
    <w:rsid w:val="0017606E"/>
    <w:rsid w:val="001762B5"/>
    <w:rsid w:val="00176432"/>
    <w:rsid w:val="001764E4"/>
    <w:rsid w:val="0017657F"/>
    <w:rsid w:val="00176854"/>
    <w:rsid w:val="001769C0"/>
    <w:rsid w:val="00176D1D"/>
    <w:rsid w:val="00176DFB"/>
    <w:rsid w:val="00176E15"/>
    <w:rsid w:val="00177013"/>
    <w:rsid w:val="001771D0"/>
    <w:rsid w:val="0017727A"/>
    <w:rsid w:val="0017794B"/>
    <w:rsid w:val="00177A37"/>
    <w:rsid w:val="00177B35"/>
    <w:rsid w:val="00177CEA"/>
    <w:rsid w:val="00177EA2"/>
    <w:rsid w:val="001805C9"/>
    <w:rsid w:val="001805E0"/>
    <w:rsid w:val="00180634"/>
    <w:rsid w:val="0018069A"/>
    <w:rsid w:val="0018077A"/>
    <w:rsid w:val="00180B83"/>
    <w:rsid w:val="00180C27"/>
    <w:rsid w:val="00181084"/>
    <w:rsid w:val="0018113A"/>
    <w:rsid w:val="001811A2"/>
    <w:rsid w:val="00181514"/>
    <w:rsid w:val="001816A5"/>
    <w:rsid w:val="001817EA"/>
    <w:rsid w:val="0018193E"/>
    <w:rsid w:val="00181B78"/>
    <w:rsid w:val="00181BCE"/>
    <w:rsid w:val="00181C14"/>
    <w:rsid w:val="00181DB0"/>
    <w:rsid w:val="00181EF6"/>
    <w:rsid w:val="00181F7C"/>
    <w:rsid w:val="00181F81"/>
    <w:rsid w:val="00182409"/>
    <w:rsid w:val="0018242F"/>
    <w:rsid w:val="00182938"/>
    <w:rsid w:val="00182C9E"/>
    <w:rsid w:val="00182ED2"/>
    <w:rsid w:val="00183193"/>
    <w:rsid w:val="00183323"/>
    <w:rsid w:val="00183971"/>
    <w:rsid w:val="00183DFC"/>
    <w:rsid w:val="00184644"/>
    <w:rsid w:val="001846C2"/>
    <w:rsid w:val="00184939"/>
    <w:rsid w:val="00184B9D"/>
    <w:rsid w:val="00184C13"/>
    <w:rsid w:val="00185716"/>
    <w:rsid w:val="00185718"/>
    <w:rsid w:val="00185A57"/>
    <w:rsid w:val="00185B1A"/>
    <w:rsid w:val="00185E42"/>
    <w:rsid w:val="00186061"/>
    <w:rsid w:val="00186492"/>
    <w:rsid w:val="00186529"/>
    <w:rsid w:val="00186A1D"/>
    <w:rsid w:val="00187124"/>
    <w:rsid w:val="0018723D"/>
    <w:rsid w:val="00187A71"/>
    <w:rsid w:val="00187F99"/>
    <w:rsid w:val="0019002A"/>
    <w:rsid w:val="0019015E"/>
    <w:rsid w:val="001903F0"/>
    <w:rsid w:val="00190850"/>
    <w:rsid w:val="00190982"/>
    <w:rsid w:val="00190C15"/>
    <w:rsid w:val="00190CE5"/>
    <w:rsid w:val="0019116B"/>
    <w:rsid w:val="001913A2"/>
    <w:rsid w:val="001914C7"/>
    <w:rsid w:val="0019172C"/>
    <w:rsid w:val="001918B0"/>
    <w:rsid w:val="00191B4E"/>
    <w:rsid w:val="00191B67"/>
    <w:rsid w:val="00191C77"/>
    <w:rsid w:val="00191F48"/>
    <w:rsid w:val="0019271D"/>
    <w:rsid w:val="001927DC"/>
    <w:rsid w:val="0019281B"/>
    <w:rsid w:val="001929C4"/>
    <w:rsid w:val="00192BC0"/>
    <w:rsid w:val="00192BC7"/>
    <w:rsid w:val="0019300C"/>
    <w:rsid w:val="0019310B"/>
    <w:rsid w:val="001934A5"/>
    <w:rsid w:val="00193CDE"/>
    <w:rsid w:val="00193EAD"/>
    <w:rsid w:val="0019429C"/>
    <w:rsid w:val="00194345"/>
    <w:rsid w:val="001945A4"/>
    <w:rsid w:val="00194E8C"/>
    <w:rsid w:val="00194FC5"/>
    <w:rsid w:val="001950B6"/>
    <w:rsid w:val="00195132"/>
    <w:rsid w:val="0019519D"/>
    <w:rsid w:val="00195725"/>
    <w:rsid w:val="001957D2"/>
    <w:rsid w:val="001959A8"/>
    <w:rsid w:val="00195A47"/>
    <w:rsid w:val="00195C72"/>
    <w:rsid w:val="00195D78"/>
    <w:rsid w:val="00195F7B"/>
    <w:rsid w:val="00196122"/>
    <w:rsid w:val="00196458"/>
    <w:rsid w:val="001964DB"/>
    <w:rsid w:val="001966D6"/>
    <w:rsid w:val="001968E6"/>
    <w:rsid w:val="00196A41"/>
    <w:rsid w:val="00196F7A"/>
    <w:rsid w:val="00197259"/>
    <w:rsid w:val="0019737C"/>
    <w:rsid w:val="001973B2"/>
    <w:rsid w:val="00197477"/>
    <w:rsid w:val="00197988"/>
    <w:rsid w:val="00197A8D"/>
    <w:rsid w:val="00197B6D"/>
    <w:rsid w:val="00197D15"/>
    <w:rsid w:val="00197E57"/>
    <w:rsid w:val="0019E301"/>
    <w:rsid w:val="0019FBBB"/>
    <w:rsid w:val="001A0342"/>
    <w:rsid w:val="001A067E"/>
    <w:rsid w:val="001A081E"/>
    <w:rsid w:val="001A0975"/>
    <w:rsid w:val="001A099C"/>
    <w:rsid w:val="001A1747"/>
    <w:rsid w:val="001A1965"/>
    <w:rsid w:val="001A1BD9"/>
    <w:rsid w:val="001A1D61"/>
    <w:rsid w:val="001A1DAB"/>
    <w:rsid w:val="001A23AC"/>
    <w:rsid w:val="001A254D"/>
    <w:rsid w:val="001A25B0"/>
    <w:rsid w:val="001A283A"/>
    <w:rsid w:val="001A2A4A"/>
    <w:rsid w:val="001A2B26"/>
    <w:rsid w:val="001A3488"/>
    <w:rsid w:val="001A3A7F"/>
    <w:rsid w:val="001A3AD6"/>
    <w:rsid w:val="001A3B71"/>
    <w:rsid w:val="001A3DAF"/>
    <w:rsid w:val="001A41FF"/>
    <w:rsid w:val="001A42C6"/>
    <w:rsid w:val="001A4B09"/>
    <w:rsid w:val="001A522D"/>
    <w:rsid w:val="001A599D"/>
    <w:rsid w:val="001A5B35"/>
    <w:rsid w:val="001A5CA0"/>
    <w:rsid w:val="001A5FA0"/>
    <w:rsid w:val="001A6063"/>
    <w:rsid w:val="001A624F"/>
    <w:rsid w:val="001A64B5"/>
    <w:rsid w:val="001A669C"/>
    <w:rsid w:val="001A6D49"/>
    <w:rsid w:val="001A6DFA"/>
    <w:rsid w:val="001A6F34"/>
    <w:rsid w:val="001A7495"/>
    <w:rsid w:val="001A77EE"/>
    <w:rsid w:val="001A7882"/>
    <w:rsid w:val="001A793A"/>
    <w:rsid w:val="001A7944"/>
    <w:rsid w:val="001A7B59"/>
    <w:rsid w:val="001B002A"/>
    <w:rsid w:val="001B02C0"/>
    <w:rsid w:val="001B0347"/>
    <w:rsid w:val="001B0514"/>
    <w:rsid w:val="001B05E7"/>
    <w:rsid w:val="001B0707"/>
    <w:rsid w:val="001B0A2C"/>
    <w:rsid w:val="001B0B78"/>
    <w:rsid w:val="001B0BD1"/>
    <w:rsid w:val="001B0DF4"/>
    <w:rsid w:val="001B137B"/>
    <w:rsid w:val="001B15FE"/>
    <w:rsid w:val="001B16A3"/>
    <w:rsid w:val="001B183F"/>
    <w:rsid w:val="001B1BC8"/>
    <w:rsid w:val="001B1C6F"/>
    <w:rsid w:val="001B1E31"/>
    <w:rsid w:val="001B2094"/>
    <w:rsid w:val="001B21E5"/>
    <w:rsid w:val="001B250E"/>
    <w:rsid w:val="001B25B9"/>
    <w:rsid w:val="001B2627"/>
    <w:rsid w:val="001B26CF"/>
    <w:rsid w:val="001B27CD"/>
    <w:rsid w:val="001B284D"/>
    <w:rsid w:val="001B28C6"/>
    <w:rsid w:val="001B2A49"/>
    <w:rsid w:val="001B2A5D"/>
    <w:rsid w:val="001B2A94"/>
    <w:rsid w:val="001B2D3D"/>
    <w:rsid w:val="001B2D8A"/>
    <w:rsid w:val="001B2E52"/>
    <w:rsid w:val="001B3257"/>
    <w:rsid w:val="001B3A66"/>
    <w:rsid w:val="001B3AFE"/>
    <w:rsid w:val="001B3E89"/>
    <w:rsid w:val="001B4036"/>
    <w:rsid w:val="001B4182"/>
    <w:rsid w:val="001B4306"/>
    <w:rsid w:val="001B436B"/>
    <w:rsid w:val="001B44A7"/>
    <w:rsid w:val="001B44D3"/>
    <w:rsid w:val="001B45AF"/>
    <w:rsid w:val="001B4624"/>
    <w:rsid w:val="001B46B1"/>
    <w:rsid w:val="001B4B4C"/>
    <w:rsid w:val="001B4C64"/>
    <w:rsid w:val="001B4F0D"/>
    <w:rsid w:val="001B5066"/>
    <w:rsid w:val="001B5333"/>
    <w:rsid w:val="001B5776"/>
    <w:rsid w:val="001B5852"/>
    <w:rsid w:val="001B596D"/>
    <w:rsid w:val="001B5997"/>
    <w:rsid w:val="001B59EE"/>
    <w:rsid w:val="001B5D48"/>
    <w:rsid w:val="001B5E36"/>
    <w:rsid w:val="001B60DE"/>
    <w:rsid w:val="001B61BA"/>
    <w:rsid w:val="001B637E"/>
    <w:rsid w:val="001B6542"/>
    <w:rsid w:val="001B6781"/>
    <w:rsid w:val="001B67DF"/>
    <w:rsid w:val="001B68CA"/>
    <w:rsid w:val="001B697C"/>
    <w:rsid w:val="001B6D0D"/>
    <w:rsid w:val="001B7359"/>
    <w:rsid w:val="001B74AB"/>
    <w:rsid w:val="001B784F"/>
    <w:rsid w:val="001B7B1F"/>
    <w:rsid w:val="001B7D2E"/>
    <w:rsid w:val="001B7ECC"/>
    <w:rsid w:val="001B8A1F"/>
    <w:rsid w:val="001C0326"/>
    <w:rsid w:val="001C03C4"/>
    <w:rsid w:val="001C044F"/>
    <w:rsid w:val="001C053A"/>
    <w:rsid w:val="001C0658"/>
    <w:rsid w:val="001C0CDB"/>
    <w:rsid w:val="001C11BC"/>
    <w:rsid w:val="001C171C"/>
    <w:rsid w:val="001C1C19"/>
    <w:rsid w:val="001C2096"/>
    <w:rsid w:val="001C20E7"/>
    <w:rsid w:val="001C22D4"/>
    <w:rsid w:val="001C2525"/>
    <w:rsid w:val="001C2747"/>
    <w:rsid w:val="001C2927"/>
    <w:rsid w:val="001C2979"/>
    <w:rsid w:val="001C2C75"/>
    <w:rsid w:val="001C2D5C"/>
    <w:rsid w:val="001C316A"/>
    <w:rsid w:val="001C362E"/>
    <w:rsid w:val="001C3896"/>
    <w:rsid w:val="001C3CAB"/>
    <w:rsid w:val="001C3E07"/>
    <w:rsid w:val="001C429C"/>
    <w:rsid w:val="001C4364"/>
    <w:rsid w:val="001C4812"/>
    <w:rsid w:val="001C48C6"/>
    <w:rsid w:val="001C4946"/>
    <w:rsid w:val="001C4C9F"/>
    <w:rsid w:val="001C52E1"/>
    <w:rsid w:val="001C5C57"/>
    <w:rsid w:val="001C5E2B"/>
    <w:rsid w:val="001C635A"/>
    <w:rsid w:val="001C6F32"/>
    <w:rsid w:val="001C730C"/>
    <w:rsid w:val="001C75A6"/>
    <w:rsid w:val="001C787E"/>
    <w:rsid w:val="001C7B58"/>
    <w:rsid w:val="001C7BE6"/>
    <w:rsid w:val="001C7E81"/>
    <w:rsid w:val="001D00A3"/>
    <w:rsid w:val="001D0385"/>
    <w:rsid w:val="001D03A8"/>
    <w:rsid w:val="001D0582"/>
    <w:rsid w:val="001D08A5"/>
    <w:rsid w:val="001D0CC5"/>
    <w:rsid w:val="001D0F55"/>
    <w:rsid w:val="001D1187"/>
    <w:rsid w:val="001D1569"/>
    <w:rsid w:val="001D1822"/>
    <w:rsid w:val="001D187D"/>
    <w:rsid w:val="001D20EC"/>
    <w:rsid w:val="001D21D1"/>
    <w:rsid w:val="001D21F7"/>
    <w:rsid w:val="001D2298"/>
    <w:rsid w:val="001D2417"/>
    <w:rsid w:val="001D2599"/>
    <w:rsid w:val="001D2908"/>
    <w:rsid w:val="001D2FE4"/>
    <w:rsid w:val="001D3079"/>
    <w:rsid w:val="001D3555"/>
    <w:rsid w:val="001D37F7"/>
    <w:rsid w:val="001D380B"/>
    <w:rsid w:val="001D38F7"/>
    <w:rsid w:val="001D3CAE"/>
    <w:rsid w:val="001D3D54"/>
    <w:rsid w:val="001D3E64"/>
    <w:rsid w:val="001D3EBF"/>
    <w:rsid w:val="001D4212"/>
    <w:rsid w:val="001D442D"/>
    <w:rsid w:val="001D4541"/>
    <w:rsid w:val="001D46E6"/>
    <w:rsid w:val="001D48F1"/>
    <w:rsid w:val="001D54D7"/>
    <w:rsid w:val="001D5779"/>
    <w:rsid w:val="001D5BF0"/>
    <w:rsid w:val="001D5DB5"/>
    <w:rsid w:val="001D66DB"/>
    <w:rsid w:val="001D6837"/>
    <w:rsid w:val="001D6891"/>
    <w:rsid w:val="001D6954"/>
    <w:rsid w:val="001D6B01"/>
    <w:rsid w:val="001D6B80"/>
    <w:rsid w:val="001D6E3E"/>
    <w:rsid w:val="001D7422"/>
    <w:rsid w:val="001D78D3"/>
    <w:rsid w:val="001D78EF"/>
    <w:rsid w:val="001D7C1C"/>
    <w:rsid w:val="001E0166"/>
    <w:rsid w:val="001E01D2"/>
    <w:rsid w:val="001E02F8"/>
    <w:rsid w:val="001E0645"/>
    <w:rsid w:val="001E0749"/>
    <w:rsid w:val="001E0A48"/>
    <w:rsid w:val="001E0B34"/>
    <w:rsid w:val="001E0B80"/>
    <w:rsid w:val="001E1552"/>
    <w:rsid w:val="001E16D8"/>
    <w:rsid w:val="001E17C4"/>
    <w:rsid w:val="001E188F"/>
    <w:rsid w:val="001E1B02"/>
    <w:rsid w:val="001E1B5C"/>
    <w:rsid w:val="001E1D8A"/>
    <w:rsid w:val="001E1EA1"/>
    <w:rsid w:val="001E22E5"/>
    <w:rsid w:val="001E23EA"/>
    <w:rsid w:val="001E2421"/>
    <w:rsid w:val="001E24B3"/>
    <w:rsid w:val="001E24E3"/>
    <w:rsid w:val="001E283B"/>
    <w:rsid w:val="001E2951"/>
    <w:rsid w:val="001E2FA9"/>
    <w:rsid w:val="001E32BE"/>
    <w:rsid w:val="001E3734"/>
    <w:rsid w:val="001E3B7A"/>
    <w:rsid w:val="001E409B"/>
    <w:rsid w:val="001E4117"/>
    <w:rsid w:val="001E42EA"/>
    <w:rsid w:val="001E42F2"/>
    <w:rsid w:val="001E4339"/>
    <w:rsid w:val="001E44FF"/>
    <w:rsid w:val="001E470F"/>
    <w:rsid w:val="001E4BA8"/>
    <w:rsid w:val="001E4EDD"/>
    <w:rsid w:val="001E5084"/>
    <w:rsid w:val="001E5302"/>
    <w:rsid w:val="001E5645"/>
    <w:rsid w:val="001E57DF"/>
    <w:rsid w:val="001E5DFD"/>
    <w:rsid w:val="001E5FE6"/>
    <w:rsid w:val="001E601F"/>
    <w:rsid w:val="001E634B"/>
    <w:rsid w:val="001E63E5"/>
    <w:rsid w:val="001E64FD"/>
    <w:rsid w:val="001E653B"/>
    <w:rsid w:val="001E667F"/>
    <w:rsid w:val="001E6AEF"/>
    <w:rsid w:val="001E6C51"/>
    <w:rsid w:val="001E6E85"/>
    <w:rsid w:val="001E718A"/>
    <w:rsid w:val="001E71D9"/>
    <w:rsid w:val="001E72A6"/>
    <w:rsid w:val="001E73B8"/>
    <w:rsid w:val="001E73FE"/>
    <w:rsid w:val="001E747B"/>
    <w:rsid w:val="001E769D"/>
    <w:rsid w:val="001E77F4"/>
    <w:rsid w:val="001E7803"/>
    <w:rsid w:val="001E78B6"/>
    <w:rsid w:val="001E7AED"/>
    <w:rsid w:val="001E7C92"/>
    <w:rsid w:val="001E7DA5"/>
    <w:rsid w:val="001F075F"/>
    <w:rsid w:val="001F0B07"/>
    <w:rsid w:val="001F0B44"/>
    <w:rsid w:val="001F0B6B"/>
    <w:rsid w:val="001F0E77"/>
    <w:rsid w:val="001F0FC5"/>
    <w:rsid w:val="001F1006"/>
    <w:rsid w:val="001F129D"/>
    <w:rsid w:val="001F1627"/>
    <w:rsid w:val="001F17AD"/>
    <w:rsid w:val="001F17DD"/>
    <w:rsid w:val="001F1DC0"/>
    <w:rsid w:val="001F1EA3"/>
    <w:rsid w:val="001F2210"/>
    <w:rsid w:val="001F22FF"/>
    <w:rsid w:val="001F2541"/>
    <w:rsid w:val="001F26A7"/>
    <w:rsid w:val="001F27A1"/>
    <w:rsid w:val="001F3004"/>
    <w:rsid w:val="001F30BB"/>
    <w:rsid w:val="001F33F0"/>
    <w:rsid w:val="001F355A"/>
    <w:rsid w:val="001F376C"/>
    <w:rsid w:val="001F3A79"/>
    <w:rsid w:val="001F3E63"/>
    <w:rsid w:val="001F3FF3"/>
    <w:rsid w:val="001F4647"/>
    <w:rsid w:val="001F4804"/>
    <w:rsid w:val="001F488D"/>
    <w:rsid w:val="001F4A6B"/>
    <w:rsid w:val="001F50E0"/>
    <w:rsid w:val="001F5334"/>
    <w:rsid w:val="001F5930"/>
    <w:rsid w:val="001F5F79"/>
    <w:rsid w:val="001F61E6"/>
    <w:rsid w:val="001F6829"/>
    <w:rsid w:val="001F68F1"/>
    <w:rsid w:val="001F69B6"/>
    <w:rsid w:val="001F6A3C"/>
    <w:rsid w:val="001F6C1E"/>
    <w:rsid w:val="001F6EA0"/>
    <w:rsid w:val="001F7088"/>
    <w:rsid w:val="001F70AD"/>
    <w:rsid w:val="001F7245"/>
    <w:rsid w:val="001F7583"/>
    <w:rsid w:val="001F7691"/>
    <w:rsid w:val="001F7AE8"/>
    <w:rsid w:val="001F7D3C"/>
    <w:rsid w:val="002000A5"/>
    <w:rsid w:val="002001CE"/>
    <w:rsid w:val="002003A2"/>
    <w:rsid w:val="0020063F"/>
    <w:rsid w:val="00200815"/>
    <w:rsid w:val="00200E71"/>
    <w:rsid w:val="0020147F"/>
    <w:rsid w:val="0020163F"/>
    <w:rsid w:val="00201707"/>
    <w:rsid w:val="00201A58"/>
    <w:rsid w:val="00201A8E"/>
    <w:rsid w:val="00201AB6"/>
    <w:rsid w:val="00201DB6"/>
    <w:rsid w:val="00202367"/>
    <w:rsid w:val="002026C6"/>
    <w:rsid w:val="002026D1"/>
    <w:rsid w:val="002028B7"/>
    <w:rsid w:val="002028DE"/>
    <w:rsid w:val="00202986"/>
    <w:rsid w:val="00202BB9"/>
    <w:rsid w:val="00202C1C"/>
    <w:rsid w:val="00202F93"/>
    <w:rsid w:val="002030B9"/>
    <w:rsid w:val="002032A9"/>
    <w:rsid w:val="002032E0"/>
    <w:rsid w:val="002033D8"/>
    <w:rsid w:val="0020386D"/>
    <w:rsid w:val="00203C13"/>
    <w:rsid w:val="00203F77"/>
    <w:rsid w:val="0020409F"/>
    <w:rsid w:val="00204107"/>
    <w:rsid w:val="002042C3"/>
    <w:rsid w:val="00204A29"/>
    <w:rsid w:val="00204DDB"/>
    <w:rsid w:val="00204F59"/>
    <w:rsid w:val="00204F7A"/>
    <w:rsid w:val="0020502B"/>
    <w:rsid w:val="0020538A"/>
    <w:rsid w:val="00205BEB"/>
    <w:rsid w:val="00205BEF"/>
    <w:rsid w:val="00205D0D"/>
    <w:rsid w:val="002062CA"/>
    <w:rsid w:val="0020644F"/>
    <w:rsid w:val="00206513"/>
    <w:rsid w:val="002066F0"/>
    <w:rsid w:val="0020689A"/>
    <w:rsid w:val="0020692E"/>
    <w:rsid w:val="00206BA2"/>
    <w:rsid w:val="00206C91"/>
    <w:rsid w:val="00206E97"/>
    <w:rsid w:val="00206FF3"/>
    <w:rsid w:val="002076B1"/>
    <w:rsid w:val="00207E18"/>
    <w:rsid w:val="0021010A"/>
    <w:rsid w:val="00210234"/>
    <w:rsid w:val="0021056F"/>
    <w:rsid w:val="002105B5"/>
    <w:rsid w:val="00210954"/>
    <w:rsid w:val="00210998"/>
    <w:rsid w:val="00210A23"/>
    <w:rsid w:val="00210C76"/>
    <w:rsid w:val="00210FB7"/>
    <w:rsid w:val="002114CA"/>
    <w:rsid w:val="0021165C"/>
    <w:rsid w:val="002116A8"/>
    <w:rsid w:val="0021170C"/>
    <w:rsid w:val="00211914"/>
    <w:rsid w:val="00211951"/>
    <w:rsid w:val="00211D83"/>
    <w:rsid w:val="002124C9"/>
    <w:rsid w:val="00212599"/>
    <w:rsid w:val="00212812"/>
    <w:rsid w:val="00212FAF"/>
    <w:rsid w:val="00213062"/>
    <w:rsid w:val="00213161"/>
    <w:rsid w:val="002131D9"/>
    <w:rsid w:val="00213665"/>
    <w:rsid w:val="00213C99"/>
    <w:rsid w:val="00213F07"/>
    <w:rsid w:val="00214AFE"/>
    <w:rsid w:val="00214B3D"/>
    <w:rsid w:val="00214CD0"/>
    <w:rsid w:val="00214DEE"/>
    <w:rsid w:val="00214EDF"/>
    <w:rsid w:val="00214F24"/>
    <w:rsid w:val="002152D7"/>
    <w:rsid w:val="0021564A"/>
    <w:rsid w:val="00215DAF"/>
    <w:rsid w:val="00216002"/>
    <w:rsid w:val="00216453"/>
    <w:rsid w:val="00216812"/>
    <w:rsid w:val="0021683B"/>
    <w:rsid w:val="002168FC"/>
    <w:rsid w:val="00216FD1"/>
    <w:rsid w:val="00217044"/>
    <w:rsid w:val="00217454"/>
    <w:rsid w:val="00217BA0"/>
    <w:rsid w:val="00217D92"/>
    <w:rsid w:val="00217DEB"/>
    <w:rsid w:val="00217E63"/>
    <w:rsid w:val="00221607"/>
    <w:rsid w:val="002217A0"/>
    <w:rsid w:val="002218AB"/>
    <w:rsid w:val="0022201A"/>
    <w:rsid w:val="002220E3"/>
    <w:rsid w:val="0022225B"/>
    <w:rsid w:val="00222CE5"/>
    <w:rsid w:val="00222E76"/>
    <w:rsid w:val="002235BC"/>
    <w:rsid w:val="002235EC"/>
    <w:rsid w:val="002236E7"/>
    <w:rsid w:val="0022396F"/>
    <w:rsid w:val="00223AD9"/>
    <w:rsid w:val="00223B13"/>
    <w:rsid w:val="00223C78"/>
    <w:rsid w:val="00223CBF"/>
    <w:rsid w:val="00223E1E"/>
    <w:rsid w:val="00224C6E"/>
    <w:rsid w:val="00224DB7"/>
    <w:rsid w:val="00224E2F"/>
    <w:rsid w:val="00225346"/>
    <w:rsid w:val="0022572B"/>
    <w:rsid w:val="0022589B"/>
    <w:rsid w:val="00225AA6"/>
    <w:rsid w:val="00225B9A"/>
    <w:rsid w:val="00225C28"/>
    <w:rsid w:val="00226055"/>
    <w:rsid w:val="0022637B"/>
    <w:rsid w:val="0022652F"/>
    <w:rsid w:val="0022659E"/>
    <w:rsid w:val="002266B3"/>
    <w:rsid w:val="00226790"/>
    <w:rsid w:val="00226797"/>
    <w:rsid w:val="0022679E"/>
    <w:rsid w:val="00226B0E"/>
    <w:rsid w:val="00226B97"/>
    <w:rsid w:val="00226C23"/>
    <w:rsid w:val="00226F1F"/>
    <w:rsid w:val="002271A6"/>
    <w:rsid w:val="00227464"/>
    <w:rsid w:val="002274E8"/>
    <w:rsid w:val="00227808"/>
    <w:rsid w:val="00227ED9"/>
    <w:rsid w:val="0022AE96"/>
    <w:rsid w:val="0023033F"/>
    <w:rsid w:val="00230365"/>
    <w:rsid w:val="0023050A"/>
    <w:rsid w:val="00230605"/>
    <w:rsid w:val="0023097D"/>
    <w:rsid w:val="00230A57"/>
    <w:rsid w:val="00230D99"/>
    <w:rsid w:val="00231041"/>
    <w:rsid w:val="00231117"/>
    <w:rsid w:val="002311AD"/>
    <w:rsid w:val="002313FF"/>
    <w:rsid w:val="0023186B"/>
    <w:rsid w:val="00231AA6"/>
    <w:rsid w:val="00231B19"/>
    <w:rsid w:val="00232524"/>
    <w:rsid w:val="00232B10"/>
    <w:rsid w:val="00232CAA"/>
    <w:rsid w:val="00232CC6"/>
    <w:rsid w:val="00232D90"/>
    <w:rsid w:val="00232EDC"/>
    <w:rsid w:val="002331B5"/>
    <w:rsid w:val="002332B7"/>
    <w:rsid w:val="0023337B"/>
    <w:rsid w:val="00233455"/>
    <w:rsid w:val="00233546"/>
    <w:rsid w:val="00233608"/>
    <w:rsid w:val="002338B9"/>
    <w:rsid w:val="00233C1C"/>
    <w:rsid w:val="00233CF5"/>
    <w:rsid w:val="00233FAA"/>
    <w:rsid w:val="00234492"/>
    <w:rsid w:val="002344AE"/>
    <w:rsid w:val="00234941"/>
    <w:rsid w:val="002353A3"/>
    <w:rsid w:val="002354A2"/>
    <w:rsid w:val="00235584"/>
    <w:rsid w:val="0023585C"/>
    <w:rsid w:val="00236395"/>
    <w:rsid w:val="0023642C"/>
    <w:rsid w:val="002365DB"/>
    <w:rsid w:val="0023673B"/>
    <w:rsid w:val="00236801"/>
    <w:rsid w:val="00236852"/>
    <w:rsid w:val="00236A81"/>
    <w:rsid w:val="00236DE3"/>
    <w:rsid w:val="00237B00"/>
    <w:rsid w:val="00240711"/>
    <w:rsid w:val="00240BB4"/>
    <w:rsid w:val="00240DFC"/>
    <w:rsid w:val="00241423"/>
    <w:rsid w:val="002415FF"/>
    <w:rsid w:val="002416B3"/>
    <w:rsid w:val="00241C77"/>
    <w:rsid w:val="00241DCD"/>
    <w:rsid w:val="002426D3"/>
    <w:rsid w:val="002426E6"/>
    <w:rsid w:val="0024277F"/>
    <w:rsid w:val="00242937"/>
    <w:rsid w:val="00242A84"/>
    <w:rsid w:val="00242AF6"/>
    <w:rsid w:val="00242CAF"/>
    <w:rsid w:val="00242DE2"/>
    <w:rsid w:val="00242DE7"/>
    <w:rsid w:val="00242DFD"/>
    <w:rsid w:val="00242EA9"/>
    <w:rsid w:val="00243044"/>
    <w:rsid w:val="002431B5"/>
    <w:rsid w:val="002431F1"/>
    <w:rsid w:val="00243253"/>
    <w:rsid w:val="002432E9"/>
    <w:rsid w:val="00243658"/>
    <w:rsid w:val="00243725"/>
    <w:rsid w:val="00243B13"/>
    <w:rsid w:val="00243BE9"/>
    <w:rsid w:val="002440FE"/>
    <w:rsid w:val="00244475"/>
    <w:rsid w:val="00244920"/>
    <w:rsid w:val="00244A04"/>
    <w:rsid w:val="00244BAE"/>
    <w:rsid w:val="00244F05"/>
    <w:rsid w:val="00245067"/>
    <w:rsid w:val="0024517F"/>
    <w:rsid w:val="00245DD6"/>
    <w:rsid w:val="002461A6"/>
    <w:rsid w:val="002464FE"/>
    <w:rsid w:val="00246544"/>
    <w:rsid w:val="00246C9A"/>
    <w:rsid w:val="00247389"/>
    <w:rsid w:val="002473CE"/>
    <w:rsid w:val="002475AE"/>
    <w:rsid w:val="002476F9"/>
    <w:rsid w:val="002478FE"/>
    <w:rsid w:val="00247C53"/>
    <w:rsid w:val="00247C88"/>
    <w:rsid w:val="00247D83"/>
    <w:rsid w:val="002500B2"/>
    <w:rsid w:val="002500B3"/>
    <w:rsid w:val="00250C22"/>
    <w:rsid w:val="00250D57"/>
    <w:rsid w:val="00250F55"/>
    <w:rsid w:val="00250FC1"/>
    <w:rsid w:val="00250FC9"/>
    <w:rsid w:val="00251008"/>
    <w:rsid w:val="002512FF"/>
    <w:rsid w:val="002513D5"/>
    <w:rsid w:val="002513F8"/>
    <w:rsid w:val="002514DF"/>
    <w:rsid w:val="002515AB"/>
    <w:rsid w:val="00251707"/>
    <w:rsid w:val="0025175A"/>
    <w:rsid w:val="00251889"/>
    <w:rsid w:val="00251C7E"/>
    <w:rsid w:val="0025217D"/>
    <w:rsid w:val="0025220D"/>
    <w:rsid w:val="002523C1"/>
    <w:rsid w:val="002527EB"/>
    <w:rsid w:val="00252A6D"/>
    <w:rsid w:val="00252C53"/>
    <w:rsid w:val="0025337F"/>
    <w:rsid w:val="00253437"/>
    <w:rsid w:val="002536BC"/>
    <w:rsid w:val="0025383E"/>
    <w:rsid w:val="00253A46"/>
    <w:rsid w:val="00253AAC"/>
    <w:rsid w:val="00253B9A"/>
    <w:rsid w:val="00253DE3"/>
    <w:rsid w:val="00253EC5"/>
    <w:rsid w:val="0025422E"/>
    <w:rsid w:val="00254494"/>
    <w:rsid w:val="002544F9"/>
    <w:rsid w:val="00255314"/>
    <w:rsid w:val="00255A73"/>
    <w:rsid w:val="00255AA7"/>
    <w:rsid w:val="00255C57"/>
    <w:rsid w:val="0025625B"/>
    <w:rsid w:val="00256451"/>
    <w:rsid w:val="00256726"/>
    <w:rsid w:val="00256EA6"/>
    <w:rsid w:val="0025758B"/>
    <w:rsid w:val="002579C5"/>
    <w:rsid w:val="00257FB8"/>
    <w:rsid w:val="002596BE"/>
    <w:rsid w:val="0026012F"/>
    <w:rsid w:val="002601BF"/>
    <w:rsid w:val="002603EE"/>
    <w:rsid w:val="0026043E"/>
    <w:rsid w:val="002605D9"/>
    <w:rsid w:val="0026071D"/>
    <w:rsid w:val="00260B28"/>
    <w:rsid w:val="00260F05"/>
    <w:rsid w:val="00261035"/>
    <w:rsid w:val="00261BFD"/>
    <w:rsid w:val="00261F9B"/>
    <w:rsid w:val="0026208D"/>
    <w:rsid w:val="002623F4"/>
    <w:rsid w:val="00262400"/>
    <w:rsid w:val="002626F3"/>
    <w:rsid w:val="00262DDB"/>
    <w:rsid w:val="00262F11"/>
    <w:rsid w:val="00263035"/>
    <w:rsid w:val="00263179"/>
    <w:rsid w:val="00263702"/>
    <w:rsid w:val="002638CA"/>
    <w:rsid w:val="00263916"/>
    <w:rsid w:val="00263B8D"/>
    <w:rsid w:val="00263E49"/>
    <w:rsid w:val="00263F95"/>
    <w:rsid w:val="00264048"/>
    <w:rsid w:val="00264072"/>
    <w:rsid w:val="002646E4"/>
    <w:rsid w:val="002648AF"/>
    <w:rsid w:val="002653C6"/>
    <w:rsid w:val="00265480"/>
    <w:rsid w:val="002656D9"/>
    <w:rsid w:val="00265759"/>
    <w:rsid w:val="002658F8"/>
    <w:rsid w:val="00265BCA"/>
    <w:rsid w:val="00265DBE"/>
    <w:rsid w:val="002668ED"/>
    <w:rsid w:val="00267151"/>
    <w:rsid w:val="00267561"/>
    <w:rsid w:val="00267834"/>
    <w:rsid w:val="002678A6"/>
    <w:rsid w:val="00267AB7"/>
    <w:rsid w:val="00267BC9"/>
    <w:rsid w:val="00267D9D"/>
    <w:rsid w:val="00267E90"/>
    <w:rsid w:val="0027026A"/>
    <w:rsid w:val="002707DF"/>
    <w:rsid w:val="002707EC"/>
    <w:rsid w:val="00270933"/>
    <w:rsid w:val="00270AE5"/>
    <w:rsid w:val="002713C0"/>
    <w:rsid w:val="00271538"/>
    <w:rsid w:val="00271B43"/>
    <w:rsid w:val="00271B9F"/>
    <w:rsid w:val="00271BA3"/>
    <w:rsid w:val="00271E25"/>
    <w:rsid w:val="002722C0"/>
    <w:rsid w:val="0027274C"/>
    <w:rsid w:val="00272E9C"/>
    <w:rsid w:val="00272FAA"/>
    <w:rsid w:val="002730E7"/>
    <w:rsid w:val="00273451"/>
    <w:rsid w:val="00273B79"/>
    <w:rsid w:val="00273CF0"/>
    <w:rsid w:val="002744FC"/>
    <w:rsid w:val="00274541"/>
    <w:rsid w:val="002745C0"/>
    <w:rsid w:val="002748FF"/>
    <w:rsid w:val="00274E5D"/>
    <w:rsid w:val="00275A0C"/>
    <w:rsid w:val="00275D7A"/>
    <w:rsid w:val="00275DB3"/>
    <w:rsid w:val="0027672A"/>
    <w:rsid w:val="00276832"/>
    <w:rsid w:val="00276902"/>
    <w:rsid w:val="002771AD"/>
    <w:rsid w:val="002771C9"/>
    <w:rsid w:val="00277A32"/>
    <w:rsid w:val="00277DE6"/>
    <w:rsid w:val="00277E0E"/>
    <w:rsid w:val="00277E4E"/>
    <w:rsid w:val="00280096"/>
    <w:rsid w:val="00280121"/>
    <w:rsid w:val="002807B3"/>
    <w:rsid w:val="00280A98"/>
    <w:rsid w:val="00280D5C"/>
    <w:rsid w:val="00281052"/>
    <w:rsid w:val="00281227"/>
    <w:rsid w:val="002816D8"/>
    <w:rsid w:val="0028183F"/>
    <w:rsid w:val="0028188D"/>
    <w:rsid w:val="002818A0"/>
    <w:rsid w:val="00281B94"/>
    <w:rsid w:val="00281D97"/>
    <w:rsid w:val="00282C26"/>
    <w:rsid w:val="0028305F"/>
    <w:rsid w:val="00283761"/>
    <w:rsid w:val="00283A10"/>
    <w:rsid w:val="00283A60"/>
    <w:rsid w:val="00283B3A"/>
    <w:rsid w:val="0028423C"/>
    <w:rsid w:val="0028430F"/>
    <w:rsid w:val="00284379"/>
    <w:rsid w:val="00284654"/>
    <w:rsid w:val="0028479D"/>
    <w:rsid w:val="00284A25"/>
    <w:rsid w:val="00284B88"/>
    <w:rsid w:val="002851AB"/>
    <w:rsid w:val="002857CD"/>
    <w:rsid w:val="002858A0"/>
    <w:rsid w:val="0028596E"/>
    <w:rsid w:val="002859BF"/>
    <w:rsid w:val="002859C7"/>
    <w:rsid w:val="002866F1"/>
    <w:rsid w:val="0028671C"/>
    <w:rsid w:val="00286734"/>
    <w:rsid w:val="00286751"/>
    <w:rsid w:val="00286819"/>
    <w:rsid w:val="00287475"/>
    <w:rsid w:val="002874C3"/>
    <w:rsid w:val="00287715"/>
    <w:rsid w:val="00287814"/>
    <w:rsid w:val="00287815"/>
    <w:rsid w:val="0028782D"/>
    <w:rsid w:val="002879BC"/>
    <w:rsid w:val="00287AAA"/>
    <w:rsid w:val="00287C1B"/>
    <w:rsid w:val="00290064"/>
    <w:rsid w:val="00290225"/>
    <w:rsid w:val="00290241"/>
    <w:rsid w:val="002907D9"/>
    <w:rsid w:val="00290A2D"/>
    <w:rsid w:val="00290AEE"/>
    <w:rsid w:val="00290C84"/>
    <w:rsid w:val="00290E26"/>
    <w:rsid w:val="00291358"/>
    <w:rsid w:val="00291927"/>
    <w:rsid w:val="0029198C"/>
    <w:rsid w:val="00291C50"/>
    <w:rsid w:val="00291EFF"/>
    <w:rsid w:val="00291F6D"/>
    <w:rsid w:val="00292078"/>
    <w:rsid w:val="002923DB"/>
    <w:rsid w:val="002923E9"/>
    <w:rsid w:val="00292515"/>
    <w:rsid w:val="00292536"/>
    <w:rsid w:val="0029260B"/>
    <w:rsid w:val="0029286F"/>
    <w:rsid w:val="002928C5"/>
    <w:rsid w:val="002928CA"/>
    <w:rsid w:val="002929A1"/>
    <w:rsid w:val="00292C53"/>
    <w:rsid w:val="00292C61"/>
    <w:rsid w:val="00292DE0"/>
    <w:rsid w:val="00292E16"/>
    <w:rsid w:val="00292F3D"/>
    <w:rsid w:val="00292FC4"/>
    <w:rsid w:val="0029318A"/>
    <w:rsid w:val="00293381"/>
    <w:rsid w:val="00293D90"/>
    <w:rsid w:val="00294035"/>
    <w:rsid w:val="00294141"/>
    <w:rsid w:val="00294242"/>
    <w:rsid w:val="00294901"/>
    <w:rsid w:val="00294D8F"/>
    <w:rsid w:val="00294F42"/>
    <w:rsid w:val="00295317"/>
    <w:rsid w:val="00295364"/>
    <w:rsid w:val="0029548D"/>
    <w:rsid w:val="0029578B"/>
    <w:rsid w:val="00295989"/>
    <w:rsid w:val="00295A37"/>
    <w:rsid w:val="0029625F"/>
    <w:rsid w:val="0029657D"/>
    <w:rsid w:val="00296BD6"/>
    <w:rsid w:val="00296C58"/>
    <w:rsid w:val="00296CCE"/>
    <w:rsid w:val="00296F19"/>
    <w:rsid w:val="00296F9A"/>
    <w:rsid w:val="0029717C"/>
    <w:rsid w:val="0029719E"/>
    <w:rsid w:val="00297519"/>
    <w:rsid w:val="0029770C"/>
    <w:rsid w:val="00297DF5"/>
    <w:rsid w:val="00297F16"/>
    <w:rsid w:val="002A0310"/>
    <w:rsid w:val="002A0622"/>
    <w:rsid w:val="002A0A52"/>
    <w:rsid w:val="002A0B9C"/>
    <w:rsid w:val="002A0E2A"/>
    <w:rsid w:val="002A113F"/>
    <w:rsid w:val="002A12A2"/>
    <w:rsid w:val="002A1308"/>
    <w:rsid w:val="002A1BB4"/>
    <w:rsid w:val="002A1CC7"/>
    <w:rsid w:val="002A1CE9"/>
    <w:rsid w:val="002A1F14"/>
    <w:rsid w:val="002A229E"/>
    <w:rsid w:val="002A2466"/>
    <w:rsid w:val="002A2770"/>
    <w:rsid w:val="002A2BA8"/>
    <w:rsid w:val="002A2BCF"/>
    <w:rsid w:val="002A2CFE"/>
    <w:rsid w:val="002A2D3A"/>
    <w:rsid w:val="002A3108"/>
    <w:rsid w:val="002A326C"/>
    <w:rsid w:val="002A3381"/>
    <w:rsid w:val="002A34B4"/>
    <w:rsid w:val="002A3520"/>
    <w:rsid w:val="002A35E3"/>
    <w:rsid w:val="002A3747"/>
    <w:rsid w:val="002A40D8"/>
    <w:rsid w:val="002A412E"/>
    <w:rsid w:val="002A43DB"/>
    <w:rsid w:val="002A4410"/>
    <w:rsid w:val="002A4444"/>
    <w:rsid w:val="002A44A6"/>
    <w:rsid w:val="002A44B3"/>
    <w:rsid w:val="002A456D"/>
    <w:rsid w:val="002A4814"/>
    <w:rsid w:val="002A4B9E"/>
    <w:rsid w:val="002A50B9"/>
    <w:rsid w:val="002A5327"/>
    <w:rsid w:val="002A5DD0"/>
    <w:rsid w:val="002A5F34"/>
    <w:rsid w:val="002A62E3"/>
    <w:rsid w:val="002A6750"/>
    <w:rsid w:val="002A6A51"/>
    <w:rsid w:val="002A6D84"/>
    <w:rsid w:val="002A6D93"/>
    <w:rsid w:val="002A73F4"/>
    <w:rsid w:val="002A7601"/>
    <w:rsid w:val="002A773A"/>
    <w:rsid w:val="002A7978"/>
    <w:rsid w:val="002A7C96"/>
    <w:rsid w:val="002A7E5A"/>
    <w:rsid w:val="002A7F0E"/>
    <w:rsid w:val="002B020A"/>
    <w:rsid w:val="002B02D4"/>
    <w:rsid w:val="002B03CA"/>
    <w:rsid w:val="002B0613"/>
    <w:rsid w:val="002B0A64"/>
    <w:rsid w:val="002B0E76"/>
    <w:rsid w:val="002B0ED4"/>
    <w:rsid w:val="002B0EDF"/>
    <w:rsid w:val="002B10C3"/>
    <w:rsid w:val="002B11DE"/>
    <w:rsid w:val="002B153C"/>
    <w:rsid w:val="002B158B"/>
    <w:rsid w:val="002B1CB5"/>
    <w:rsid w:val="002B1FCD"/>
    <w:rsid w:val="002B22C8"/>
    <w:rsid w:val="002B22D0"/>
    <w:rsid w:val="002B23FA"/>
    <w:rsid w:val="002B2507"/>
    <w:rsid w:val="002B2526"/>
    <w:rsid w:val="002B29D8"/>
    <w:rsid w:val="002B2BDC"/>
    <w:rsid w:val="002B2C27"/>
    <w:rsid w:val="002B3178"/>
    <w:rsid w:val="002B32FB"/>
    <w:rsid w:val="002B3705"/>
    <w:rsid w:val="002B3878"/>
    <w:rsid w:val="002B3A37"/>
    <w:rsid w:val="002B3CA0"/>
    <w:rsid w:val="002B3F2A"/>
    <w:rsid w:val="002B4330"/>
    <w:rsid w:val="002B4331"/>
    <w:rsid w:val="002B4468"/>
    <w:rsid w:val="002B45F3"/>
    <w:rsid w:val="002B468F"/>
    <w:rsid w:val="002B47AD"/>
    <w:rsid w:val="002B4922"/>
    <w:rsid w:val="002B4A27"/>
    <w:rsid w:val="002B4BCE"/>
    <w:rsid w:val="002B53BC"/>
    <w:rsid w:val="002B53DF"/>
    <w:rsid w:val="002B6057"/>
    <w:rsid w:val="002B60EF"/>
    <w:rsid w:val="002B6125"/>
    <w:rsid w:val="002B6BC2"/>
    <w:rsid w:val="002B70F5"/>
    <w:rsid w:val="002B729C"/>
    <w:rsid w:val="002B7595"/>
    <w:rsid w:val="002B76FE"/>
    <w:rsid w:val="002B7787"/>
    <w:rsid w:val="002B7A39"/>
    <w:rsid w:val="002B7A63"/>
    <w:rsid w:val="002B7C0D"/>
    <w:rsid w:val="002B7C26"/>
    <w:rsid w:val="002C0347"/>
    <w:rsid w:val="002C076F"/>
    <w:rsid w:val="002C080B"/>
    <w:rsid w:val="002C0C39"/>
    <w:rsid w:val="002C0E71"/>
    <w:rsid w:val="002C12D1"/>
    <w:rsid w:val="002C1365"/>
    <w:rsid w:val="002C1437"/>
    <w:rsid w:val="002C153C"/>
    <w:rsid w:val="002C1587"/>
    <w:rsid w:val="002C1B21"/>
    <w:rsid w:val="002C2022"/>
    <w:rsid w:val="002C224F"/>
    <w:rsid w:val="002C227B"/>
    <w:rsid w:val="002C235B"/>
    <w:rsid w:val="002C2953"/>
    <w:rsid w:val="002C2958"/>
    <w:rsid w:val="002C2D4C"/>
    <w:rsid w:val="002C2DE1"/>
    <w:rsid w:val="002C2E05"/>
    <w:rsid w:val="002C2FE8"/>
    <w:rsid w:val="002C323C"/>
    <w:rsid w:val="002C33BB"/>
    <w:rsid w:val="002C38E2"/>
    <w:rsid w:val="002C3DEE"/>
    <w:rsid w:val="002C3FE2"/>
    <w:rsid w:val="002C447C"/>
    <w:rsid w:val="002C5735"/>
    <w:rsid w:val="002C5999"/>
    <w:rsid w:val="002C5BFA"/>
    <w:rsid w:val="002C5C01"/>
    <w:rsid w:val="002C5FB6"/>
    <w:rsid w:val="002C61BF"/>
    <w:rsid w:val="002C6297"/>
    <w:rsid w:val="002C64D7"/>
    <w:rsid w:val="002C67BC"/>
    <w:rsid w:val="002C68B9"/>
    <w:rsid w:val="002C6A8C"/>
    <w:rsid w:val="002C6CF3"/>
    <w:rsid w:val="002C726C"/>
    <w:rsid w:val="002C7329"/>
    <w:rsid w:val="002C740E"/>
    <w:rsid w:val="002C78B6"/>
    <w:rsid w:val="002C7A14"/>
    <w:rsid w:val="002D0901"/>
    <w:rsid w:val="002D097F"/>
    <w:rsid w:val="002D0A4F"/>
    <w:rsid w:val="002D0AB1"/>
    <w:rsid w:val="002D0CDA"/>
    <w:rsid w:val="002D0E3C"/>
    <w:rsid w:val="002D0EAE"/>
    <w:rsid w:val="002D0FA1"/>
    <w:rsid w:val="002D1044"/>
    <w:rsid w:val="002D111C"/>
    <w:rsid w:val="002D1158"/>
    <w:rsid w:val="002D11DD"/>
    <w:rsid w:val="002D12AB"/>
    <w:rsid w:val="002D16D8"/>
    <w:rsid w:val="002D1709"/>
    <w:rsid w:val="002D1BC7"/>
    <w:rsid w:val="002D1CC8"/>
    <w:rsid w:val="002D1D36"/>
    <w:rsid w:val="002D2163"/>
    <w:rsid w:val="002D231C"/>
    <w:rsid w:val="002D24F6"/>
    <w:rsid w:val="002D25CF"/>
    <w:rsid w:val="002D2BBC"/>
    <w:rsid w:val="002D2E78"/>
    <w:rsid w:val="002D2EE1"/>
    <w:rsid w:val="002D38FC"/>
    <w:rsid w:val="002D3AF9"/>
    <w:rsid w:val="002D3D4F"/>
    <w:rsid w:val="002D3DDB"/>
    <w:rsid w:val="002D3ED6"/>
    <w:rsid w:val="002D4201"/>
    <w:rsid w:val="002D433E"/>
    <w:rsid w:val="002D4421"/>
    <w:rsid w:val="002D47B7"/>
    <w:rsid w:val="002D4803"/>
    <w:rsid w:val="002D49D0"/>
    <w:rsid w:val="002D4E15"/>
    <w:rsid w:val="002D5232"/>
    <w:rsid w:val="002D5F7A"/>
    <w:rsid w:val="002D614A"/>
    <w:rsid w:val="002D624C"/>
    <w:rsid w:val="002D6657"/>
    <w:rsid w:val="002D68CB"/>
    <w:rsid w:val="002D6C19"/>
    <w:rsid w:val="002D6F56"/>
    <w:rsid w:val="002D7093"/>
    <w:rsid w:val="002D70C6"/>
    <w:rsid w:val="002D73A7"/>
    <w:rsid w:val="002D77C5"/>
    <w:rsid w:val="002D79E0"/>
    <w:rsid w:val="002D7A3E"/>
    <w:rsid w:val="002D7B21"/>
    <w:rsid w:val="002D7BDA"/>
    <w:rsid w:val="002D7C90"/>
    <w:rsid w:val="002E03E3"/>
    <w:rsid w:val="002E08B4"/>
    <w:rsid w:val="002E0CE2"/>
    <w:rsid w:val="002E0EA6"/>
    <w:rsid w:val="002E1114"/>
    <w:rsid w:val="002E1396"/>
    <w:rsid w:val="002E15F7"/>
    <w:rsid w:val="002E162E"/>
    <w:rsid w:val="002E16D0"/>
    <w:rsid w:val="002E189B"/>
    <w:rsid w:val="002E1D70"/>
    <w:rsid w:val="002E1FDB"/>
    <w:rsid w:val="002E222E"/>
    <w:rsid w:val="002E2331"/>
    <w:rsid w:val="002E2DF8"/>
    <w:rsid w:val="002E3444"/>
    <w:rsid w:val="002E3717"/>
    <w:rsid w:val="002E3890"/>
    <w:rsid w:val="002E3A8A"/>
    <w:rsid w:val="002E3D64"/>
    <w:rsid w:val="002E482A"/>
    <w:rsid w:val="002E490E"/>
    <w:rsid w:val="002E4D6D"/>
    <w:rsid w:val="002E4F47"/>
    <w:rsid w:val="002E5074"/>
    <w:rsid w:val="002E545E"/>
    <w:rsid w:val="002E56FC"/>
    <w:rsid w:val="002E5B35"/>
    <w:rsid w:val="002E5B36"/>
    <w:rsid w:val="002E5B6D"/>
    <w:rsid w:val="002E5BE6"/>
    <w:rsid w:val="002E5C20"/>
    <w:rsid w:val="002E5D37"/>
    <w:rsid w:val="002E5D60"/>
    <w:rsid w:val="002E5DFA"/>
    <w:rsid w:val="002E5FA7"/>
    <w:rsid w:val="002E5FE1"/>
    <w:rsid w:val="002E6190"/>
    <w:rsid w:val="002E6267"/>
    <w:rsid w:val="002E64D0"/>
    <w:rsid w:val="002E681E"/>
    <w:rsid w:val="002E70BF"/>
    <w:rsid w:val="002E722C"/>
    <w:rsid w:val="002E79EA"/>
    <w:rsid w:val="002E7AB9"/>
    <w:rsid w:val="002E7B21"/>
    <w:rsid w:val="002E7B8E"/>
    <w:rsid w:val="002E7C05"/>
    <w:rsid w:val="002E7EC3"/>
    <w:rsid w:val="002F0116"/>
    <w:rsid w:val="002F02C7"/>
    <w:rsid w:val="002F05E8"/>
    <w:rsid w:val="002F0704"/>
    <w:rsid w:val="002F0B8A"/>
    <w:rsid w:val="002F0D15"/>
    <w:rsid w:val="002F1400"/>
    <w:rsid w:val="002F14FF"/>
    <w:rsid w:val="002F1895"/>
    <w:rsid w:val="002F193A"/>
    <w:rsid w:val="002F1CEB"/>
    <w:rsid w:val="002F1D93"/>
    <w:rsid w:val="002F1DA1"/>
    <w:rsid w:val="002F1EF7"/>
    <w:rsid w:val="002F202C"/>
    <w:rsid w:val="002F2277"/>
    <w:rsid w:val="002F22C6"/>
    <w:rsid w:val="002F2304"/>
    <w:rsid w:val="002F269F"/>
    <w:rsid w:val="002F2BEB"/>
    <w:rsid w:val="002F2F33"/>
    <w:rsid w:val="002F36EE"/>
    <w:rsid w:val="002F3968"/>
    <w:rsid w:val="002F39D1"/>
    <w:rsid w:val="002F3B0C"/>
    <w:rsid w:val="002F3CB0"/>
    <w:rsid w:val="002F3D01"/>
    <w:rsid w:val="002F449B"/>
    <w:rsid w:val="002F4887"/>
    <w:rsid w:val="002F4A95"/>
    <w:rsid w:val="002F50F9"/>
    <w:rsid w:val="002F5735"/>
    <w:rsid w:val="002F5851"/>
    <w:rsid w:val="002F5999"/>
    <w:rsid w:val="002F6082"/>
    <w:rsid w:val="002F6152"/>
    <w:rsid w:val="002F6564"/>
    <w:rsid w:val="002F683D"/>
    <w:rsid w:val="002F6A50"/>
    <w:rsid w:val="002F6C2C"/>
    <w:rsid w:val="002F7038"/>
    <w:rsid w:val="002F76B7"/>
    <w:rsid w:val="002F77BF"/>
    <w:rsid w:val="002F77E6"/>
    <w:rsid w:val="002F798A"/>
    <w:rsid w:val="002F7993"/>
    <w:rsid w:val="002F7A05"/>
    <w:rsid w:val="002F7AE4"/>
    <w:rsid w:val="002F7AF2"/>
    <w:rsid w:val="002F7C7D"/>
    <w:rsid w:val="00300260"/>
    <w:rsid w:val="00300359"/>
    <w:rsid w:val="003006C0"/>
    <w:rsid w:val="003006E6"/>
    <w:rsid w:val="00300727"/>
    <w:rsid w:val="003007ED"/>
    <w:rsid w:val="00300C98"/>
    <w:rsid w:val="00300E14"/>
    <w:rsid w:val="00300E39"/>
    <w:rsid w:val="0030106D"/>
    <w:rsid w:val="0030148C"/>
    <w:rsid w:val="00301680"/>
    <w:rsid w:val="00301A4B"/>
    <w:rsid w:val="00301BD2"/>
    <w:rsid w:val="00301F56"/>
    <w:rsid w:val="0030213A"/>
    <w:rsid w:val="003023C9"/>
    <w:rsid w:val="003028DD"/>
    <w:rsid w:val="00302C62"/>
    <w:rsid w:val="00303062"/>
    <w:rsid w:val="0030327E"/>
    <w:rsid w:val="0030337B"/>
    <w:rsid w:val="0030358C"/>
    <w:rsid w:val="003035D8"/>
    <w:rsid w:val="00303958"/>
    <w:rsid w:val="003043D1"/>
    <w:rsid w:val="003045C8"/>
    <w:rsid w:val="0030476F"/>
    <w:rsid w:val="003048ED"/>
    <w:rsid w:val="00305187"/>
    <w:rsid w:val="00305319"/>
    <w:rsid w:val="0030576C"/>
    <w:rsid w:val="0030584A"/>
    <w:rsid w:val="003058E1"/>
    <w:rsid w:val="00305B7E"/>
    <w:rsid w:val="00305DD7"/>
    <w:rsid w:val="00306389"/>
    <w:rsid w:val="00306AAB"/>
    <w:rsid w:val="00306ED6"/>
    <w:rsid w:val="00306F65"/>
    <w:rsid w:val="0030703A"/>
    <w:rsid w:val="003070D0"/>
    <w:rsid w:val="003070F2"/>
    <w:rsid w:val="0030729F"/>
    <w:rsid w:val="0030742D"/>
    <w:rsid w:val="00307C11"/>
    <w:rsid w:val="00307DE2"/>
    <w:rsid w:val="00307F33"/>
    <w:rsid w:val="003102F6"/>
    <w:rsid w:val="00310757"/>
    <w:rsid w:val="0031087A"/>
    <w:rsid w:val="00310AFE"/>
    <w:rsid w:val="00310D66"/>
    <w:rsid w:val="0031121C"/>
    <w:rsid w:val="0031136D"/>
    <w:rsid w:val="003113BA"/>
    <w:rsid w:val="003117E8"/>
    <w:rsid w:val="00311A31"/>
    <w:rsid w:val="00311DFE"/>
    <w:rsid w:val="003123D6"/>
    <w:rsid w:val="00312859"/>
    <w:rsid w:val="00312973"/>
    <w:rsid w:val="0031303D"/>
    <w:rsid w:val="003131F2"/>
    <w:rsid w:val="003136B5"/>
    <w:rsid w:val="003136F9"/>
    <w:rsid w:val="00313C09"/>
    <w:rsid w:val="00313E08"/>
    <w:rsid w:val="00314314"/>
    <w:rsid w:val="003144ED"/>
    <w:rsid w:val="003145BF"/>
    <w:rsid w:val="00314822"/>
    <w:rsid w:val="003148A6"/>
    <w:rsid w:val="0031512E"/>
    <w:rsid w:val="0031531E"/>
    <w:rsid w:val="00315678"/>
    <w:rsid w:val="003157B4"/>
    <w:rsid w:val="00315A83"/>
    <w:rsid w:val="00315B96"/>
    <w:rsid w:val="00315D75"/>
    <w:rsid w:val="003162D4"/>
    <w:rsid w:val="003165A2"/>
    <w:rsid w:val="003165B8"/>
    <w:rsid w:val="00316836"/>
    <w:rsid w:val="00316EB5"/>
    <w:rsid w:val="00317291"/>
    <w:rsid w:val="003172A5"/>
    <w:rsid w:val="0031744A"/>
    <w:rsid w:val="00317567"/>
    <w:rsid w:val="0031771F"/>
    <w:rsid w:val="0031789A"/>
    <w:rsid w:val="00317A0E"/>
    <w:rsid w:val="00317EBD"/>
    <w:rsid w:val="0032003D"/>
    <w:rsid w:val="00320520"/>
    <w:rsid w:val="003205CE"/>
    <w:rsid w:val="003206B7"/>
    <w:rsid w:val="00320E67"/>
    <w:rsid w:val="00320EFC"/>
    <w:rsid w:val="00321930"/>
    <w:rsid w:val="00321B7A"/>
    <w:rsid w:val="00322293"/>
    <w:rsid w:val="00322C85"/>
    <w:rsid w:val="00322DCD"/>
    <w:rsid w:val="00322F46"/>
    <w:rsid w:val="003240DE"/>
    <w:rsid w:val="003249B4"/>
    <w:rsid w:val="00324B80"/>
    <w:rsid w:val="00324D17"/>
    <w:rsid w:val="00324D33"/>
    <w:rsid w:val="00325929"/>
    <w:rsid w:val="00325AAA"/>
    <w:rsid w:val="00325B9E"/>
    <w:rsid w:val="00325CBE"/>
    <w:rsid w:val="00325F30"/>
    <w:rsid w:val="00326106"/>
    <w:rsid w:val="003263EF"/>
    <w:rsid w:val="00326584"/>
    <w:rsid w:val="003268F1"/>
    <w:rsid w:val="00326A08"/>
    <w:rsid w:val="00326F43"/>
    <w:rsid w:val="003270EC"/>
    <w:rsid w:val="00327635"/>
    <w:rsid w:val="00327679"/>
    <w:rsid w:val="00327858"/>
    <w:rsid w:val="0032792A"/>
    <w:rsid w:val="00327AE4"/>
    <w:rsid w:val="003301F8"/>
    <w:rsid w:val="00330841"/>
    <w:rsid w:val="00330A84"/>
    <w:rsid w:val="00330CD0"/>
    <w:rsid w:val="00330D95"/>
    <w:rsid w:val="00331042"/>
    <w:rsid w:val="003312A9"/>
    <w:rsid w:val="00331921"/>
    <w:rsid w:val="00331E30"/>
    <w:rsid w:val="00331F12"/>
    <w:rsid w:val="003323A4"/>
    <w:rsid w:val="00332692"/>
    <w:rsid w:val="003326B8"/>
    <w:rsid w:val="00332823"/>
    <w:rsid w:val="00332905"/>
    <w:rsid w:val="00332A9D"/>
    <w:rsid w:val="0033316D"/>
    <w:rsid w:val="00333247"/>
    <w:rsid w:val="0033326F"/>
    <w:rsid w:val="00333471"/>
    <w:rsid w:val="00333577"/>
    <w:rsid w:val="00333681"/>
    <w:rsid w:val="00333A61"/>
    <w:rsid w:val="00333C82"/>
    <w:rsid w:val="00333E64"/>
    <w:rsid w:val="003345E4"/>
    <w:rsid w:val="003347A3"/>
    <w:rsid w:val="00334BC1"/>
    <w:rsid w:val="00334C53"/>
    <w:rsid w:val="00334D3E"/>
    <w:rsid w:val="00334D68"/>
    <w:rsid w:val="00334FAA"/>
    <w:rsid w:val="00334FF2"/>
    <w:rsid w:val="00335BCE"/>
    <w:rsid w:val="00335D3D"/>
    <w:rsid w:val="00335DF8"/>
    <w:rsid w:val="00335E47"/>
    <w:rsid w:val="00335F3D"/>
    <w:rsid w:val="0033610D"/>
    <w:rsid w:val="003363E6"/>
    <w:rsid w:val="003369B1"/>
    <w:rsid w:val="00336D2C"/>
    <w:rsid w:val="00336DAB"/>
    <w:rsid w:val="00336DED"/>
    <w:rsid w:val="00336E58"/>
    <w:rsid w:val="00336F01"/>
    <w:rsid w:val="003371C7"/>
    <w:rsid w:val="003376EE"/>
    <w:rsid w:val="00337794"/>
    <w:rsid w:val="00337A8F"/>
    <w:rsid w:val="00337B9A"/>
    <w:rsid w:val="00337CA0"/>
    <w:rsid w:val="00340507"/>
    <w:rsid w:val="00340B21"/>
    <w:rsid w:val="003410FC"/>
    <w:rsid w:val="003415BF"/>
    <w:rsid w:val="003417AA"/>
    <w:rsid w:val="00341B53"/>
    <w:rsid w:val="00341B74"/>
    <w:rsid w:val="00341CC5"/>
    <w:rsid w:val="00341D02"/>
    <w:rsid w:val="00341FC9"/>
    <w:rsid w:val="003423B5"/>
    <w:rsid w:val="0034242F"/>
    <w:rsid w:val="0034248D"/>
    <w:rsid w:val="003426AF"/>
    <w:rsid w:val="00342749"/>
    <w:rsid w:val="00342A0C"/>
    <w:rsid w:val="00343653"/>
    <w:rsid w:val="00343B66"/>
    <w:rsid w:val="00343B87"/>
    <w:rsid w:val="00343C5A"/>
    <w:rsid w:val="00343C8C"/>
    <w:rsid w:val="00343D2B"/>
    <w:rsid w:val="00343EFF"/>
    <w:rsid w:val="003440BC"/>
    <w:rsid w:val="0034418D"/>
    <w:rsid w:val="003442AD"/>
    <w:rsid w:val="003442E5"/>
    <w:rsid w:val="00344333"/>
    <w:rsid w:val="003443D6"/>
    <w:rsid w:val="00344658"/>
    <w:rsid w:val="0034466D"/>
    <w:rsid w:val="00344713"/>
    <w:rsid w:val="0034473D"/>
    <w:rsid w:val="00344989"/>
    <w:rsid w:val="003452D9"/>
    <w:rsid w:val="0034550D"/>
    <w:rsid w:val="00345601"/>
    <w:rsid w:val="00345870"/>
    <w:rsid w:val="00345D21"/>
    <w:rsid w:val="00345E38"/>
    <w:rsid w:val="0034684A"/>
    <w:rsid w:val="00346B3D"/>
    <w:rsid w:val="00346F3B"/>
    <w:rsid w:val="003471EF"/>
    <w:rsid w:val="003475A0"/>
    <w:rsid w:val="003475A3"/>
    <w:rsid w:val="003476AB"/>
    <w:rsid w:val="00350024"/>
    <w:rsid w:val="003500CC"/>
    <w:rsid w:val="0035035B"/>
    <w:rsid w:val="0035070B"/>
    <w:rsid w:val="00350752"/>
    <w:rsid w:val="003507B2"/>
    <w:rsid w:val="00350A43"/>
    <w:rsid w:val="00350A90"/>
    <w:rsid w:val="00350B7F"/>
    <w:rsid w:val="00350DF4"/>
    <w:rsid w:val="003512AD"/>
    <w:rsid w:val="0035158D"/>
    <w:rsid w:val="00351620"/>
    <w:rsid w:val="00351955"/>
    <w:rsid w:val="003519FF"/>
    <w:rsid w:val="00351B10"/>
    <w:rsid w:val="00351C8C"/>
    <w:rsid w:val="00351D0C"/>
    <w:rsid w:val="00351DE1"/>
    <w:rsid w:val="00351DF4"/>
    <w:rsid w:val="00351F52"/>
    <w:rsid w:val="00351FB4"/>
    <w:rsid w:val="00352035"/>
    <w:rsid w:val="003520A2"/>
    <w:rsid w:val="003521D8"/>
    <w:rsid w:val="0035231D"/>
    <w:rsid w:val="00352A01"/>
    <w:rsid w:val="00352D58"/>
    <w:rsid w:val="003532A4"/>
    <w:rsid w:val="00353644"/>
    <w:rsid w:val="00353B21"/>
    <w:rsid w:val="00353B27"/>
    <w:rsid w:val="00353FE3"/>
    <w:rsid w:val="00354EF0"/>
    <w:rsid w:val="003550BD"/>
    <w:rsid w:val="00355199"/>
    <w:rsid w:val="00355538"/>
    <w:rsid w:val="0035557D"/>
    <w:rsid w:val="00355AB9"/>
    <w:rsid w:val="00355B38"/>
    <w:rsid w:val="0035610A"/>
    <w:rsid w:val="00356632"/>
    <w:rsid w:val="0035669F"/>
    <w:rsid w:val="00356DE5"/>
    <w:rsid w:val="0035720D"/>
    <w:rsid w:val="0035738B"/>
    <w:rsid w:val="003574BF"/>
    <w:rsid w:val="00357621"/>
    <w:rsid w:val="00357667"/>
    <w:rsid w:val="003576EA"/>
    <w:rsid w:val="003578D4"/>
    <w:rsid w:val="00357AD0"/>
    <w:rsid w:val="00360052"/>
    <w:rsid w:val="00360767"/>
    <w:rsid w:val="00360936"/>
    <w:rsid w:val="00360972"/>
    <w:rsid w:val="003612E9"/>
    <w:rsid w:val="00361421"/>
    <w:rsid w:val="003614FF"/>
    <w:rsid w:val="003617FF"/>
    <w:rsid w:val="0036192B"/>
    <w:rsid w:val="00361A33"/>
    <w:rsid w:val="00361B9B"/>
    <w:rsid w:val="00361DBD"/>
    <w:rsid w:val="00362002"/>
    <w:rsid w:val="0036213B"/>
    <w:rsid w:val="003624EE"/>
    <w:rsid w:val="00362809"/>
    <w:rsid w:val="00362EC7"/>
    <w:rsid w:val="003631A7"/>
    <w:rsid w:val="003631D7"/>
    <w:rsid w:val="00363219"/>
    <w:rsid w:val="00363E5D"/>
    <w:rsid w:val="003645B6"/>
    <w:rsid w:val="003646FB"/>
    <w:rsid w:val="00364AD4"/>
    <w:rsid w:val="00364F22"/>
    <w:rsid w:val="003652A3"/>
    <w:rsid w:val="0036533B"/>
    <w:rsid w:val="003653DB"/>
    <w:rsid w:val="003654C0"/>
    <w:rsid w:val="0036572B"/>
    <w:rsid w:val="00365742"/>
    <w:rsid w:val="0036581E"/>
    <w:rsid w:val="00365D0F"/>
    <w:rsid w:val="00365D1B"/>
    <w:rsid w:val="00365E77"/>
    <w:rsid w:val="0036603A"/>
    <w:rsid w:val="00366162"/>
    <w:rsid w:val="003661BF"/>
    <w:rsid w:val="00366930"/>
    <w:rsid w:val="00366B48"/>
    <w:rsid w:val="00366B55"/>
    <w:rsid w:val="00366CF9"/>
    <w:rsid w:val="00367028"/>
    <w:rsid w:val="0036724C"/>
    <w:rsid w:val="003674A3"/>
    <w:rsid w:val="00367DC7"/>
    <w:rsid w:val="003700D8"/>
    <w:rsid w:val="00370A96"/>
    <w:rsid w:val="003710AA"/>
    <w:rsid w:val="0037166D"/>
    <w:rsid w:val="0037178E"/>
    <w:rsid w:val="00372070"/>
    <w:rsid w:val="003720BC"/>
    <w:rsid w:val="003721A0"/>
    <w:rsid w:val="0037262A"/>
    <w:rsid w:val="00372ED1"/>
    <w:rsid w:val="00373570"/>
    <w:rsid w:val="00373740"/>
    <w:rsid w:val="003738D3"/>
    <w:rsid w:val="003739B5"/>
    <w:rsid w:val="00374048"/>
    <w:rsid w:val="0037437B"/>
    <w:rsid w:val="00374433"/>
    <w:rsid w:val="003746F1"/>
    <w:rsid w:val="00374743"/>
    <w:rsid w:val="00374A03"/>
    <w:rsid w:val="00374EB7"/>
    <w:rsid w:val="00375009"/>
    <w:rsid w:val="003750E1"/>
    <w:rsid w:val="0037565E"/>
    <w:rsid w:val="003757EF"/>
    <w:rsid w:val="0037588B"/>
    <w:rsid w:val="00375AD4"/>
    <w:rsid w:val="003760C5"/>
    <w:rsid w:val="0037641A"/>
    <w:rsid w:val="0037656D"/>
    <w:rsid w:val="0037660F"/>
    <w:rsid w:val="00376AD6"/>
    <w:rsid w:val="003771B3"/>
    <w:rsid w:val="00377285"/>
    <w:rsid w:val="00377290"/>
    <w:rsid w:val="00377367"/>
    <w:rsid w:val="003773F8"/>
    <w:rsid w:val="0037757B"/>
    <w:rsid w:val="003777E3"/>
    <w:rsid w:val="003779E5"/>
    <w:rsid w:val="00377A4E"/>
    <w:rsid w:val="00377D7C"/>
    <w:rsid w:val="00377D83"/>
    <w:rsid w:val="00377EAA"/>
    <w:rsid w:val="0038010C"/>
    <w:rsid w:val="0038042D"/>
    <w:rsid w:val="00380691"/>
    <w:rsid w:val="00380814"/>
    <w:rsid w:val="00380863"/>
    <w:rsid w:val="00380D51"/>
    <w:rsid w:val="00380FE9"/>
    <w:rsid w:val="0038103B"/>
    <w:rsid w:val="00381078"/>
    <w:rsid w:val="003816B4"/>
    <w:rsid w:val="00381AB3"/>
    <w:rsid w:val="00381ADB"/>
    <w:rsid w:val="00381AF5"/>
    <w:rsid w:val="00381C6B"/>
    <w:rsid w:val="00381FA6"/>
    <w:rsid w:val="00382924"/>
    <w:rsid w:val="00382A12"/>
    <w:rsid w:val="00382B47"/>
    <w:rsid w:val="00382B60"/>
    <w:rsid w:val="00382F50"/>
    <w:rsid w:val="00383590"/>
    <w:rsid w:val="003835C3"/>
    <w:rsid w:val="003838AC"/>
    <w:rsid w:val="00383C6C"/>
    <w:rsid w:val="00383D00"/>
    <w:rsid w:val="003841AD"/>
    <w:rsid w:val="0038482C"/>
    <w:rsid w:val="00384853"/>
    <w:rsid w:val="00385397"/>
    <w:rsid w:val="0038559B"/>
    <w:rsid w:val="003855F4"/>
    <w:rsid w:val="00385A77"/>
    <w:rsid w:val="00385ADC"/>
    <w:rsid w:val="00385D57"/>
    <w:rsid w:val="00386267"/>
    <w:rsid w:val="003865AA"/>
    <w:rsid w:val="003869C2"/>
    <w:rsid w:val="00386A45"/>
    <w:rsid w:val="00386BAA"/>
    <w:rsid w:val="00387008"/>
    <w:rsid w:val="003874A6"/>
    <w:rsid w:val="003875CE"/>
    <w:rsid w:val="003878A0"/>
    <w:rsid w:val="00387AC9"/>
    <w:rsid w:val="00387F3E"/>
    <w:rsid w:val="00390282"/>
    <w:rsid w:val="00390378"/>
    <w:rsid w:val="003905CF"/>
    <w:rsid w:val="003908D2"/>
    <w:rsid w:val="00390A33"/>
    <w:rsid w:val="00390A92"/>
    <w:rsid w:val="00390B66"/>
    <w:rsid w:val="00390C49"/>
    <w:rsid w:val="00390F1E"/>
    <w:rsid w:val="003910DB"/>
    <w:rsid w:val="00391193"/>
    <w:rsid w:val="003913E7"/>
    <w:rsid w:val="00391761"/>
    <w:rsid w:val="003917F1"/>
    <w:rsid w:val="00391A3B"/>
    <w:rsid w:val="00391B51"/>
    <w:rsid w:val="00391C7C"/>
    <w:rsid w:val="00391E83"/>
    <w:rsid w:val="003926B8"/>
    <w:rsid w:val="00392838"/>
    <w:rsid w:val="0039295B"/>
    <w:rsid w:val="00392FCC"/>
    <w:rsid w:val="00393195"/>
    <w:rsid w:val="00393353"/>
    <w:rsid w:val="00393431"/>
    <w:rsid w:val="003937D1"/>
    <w:rsid w:val="00393AB3"/>
    <w:rsid w:val="00393E9B"/>
    <w:rsid w:val="003942FF"/>
    <w:rsid w:val="003943C2"/>
    <w:rsid w:val="00394449"/>
    <w:rsid w:val="003945B8"/>
    <w:rsid w:val="00394D11"/>
    <w:rsid w:val="00394E87"/>
    <w:rsid w:val="0039506D"/>
    <w:rsid w:val="003955A7"/>
    <w:rsid w:val="00395649"/>
    <w:rsid w:val="003956A9"/>
    <w:rsid w:val="003959D0"/>
    <w:rsid w:val="00395DBE"/>
    <w:rsid w:val="0039619B"/>
    <w:rsid w:val="0039630A"/>
    <w:rsid w:val="003963A0"/>
    <w:rsid w:val="00396552"/>
    <w:rsid w:val="00396775"/>
    <w:rsid w:val="00396FC2"/>
    <w:rsid w:val="0039715C"/>
    <w:rsid w:val="003973EB"/>
    <w:rsid w:val="00397E90"/>
    <w:rsid w:val="003A009A"/>
    <w:rsid w:val="003A0418"/>
    <w:rsid w:val="003A0604"/>
    <w:rsid w:val="003A0BC3"/>
    <w:rsid w:val="003A0CBA"/>
    <w:rsid w:val="003A0CE3"/>
    <w:rsid w:val="003A0FB0"/>
    <w:rsid w:val="003A1E4A"/>
    <w:rsid w:val="003A1ECC"/>
    <w:rsid w:val="003A2077"/>
    <w:rsid w:val="003A229A"/>
    <w:rsid w:val="003A31B9"/>
    <w:rsid w:val="003A3217"/>
    <w:rsid w:val="003A34B3"/>
    <w:rsid w:val="003A3839"/>
    <w:rsid w:val="003A38DC"/>
    <w:rsid w:val="003A39BE"/>
    <w:rsid w:val="003A39CC"/>
    <w:rsid w:val="003A3A45"/>
    <w:rsid w:val="003A3DCA"/>
    <w:rsid w:val="003A437C"/>
    <w:rsid w:val="003A4441"/>
    <w:rsid w:val="003A4681"/>
    <w:rsid w:val="003A48C2"/>
    <w:rsid w:val="003A497B"/>
    <w:rsid w:val="003A49AE"/>
    <w:rsid w:val="003A53C6"/>
    <w:rsid w:val="003A580F"/>
    <w:rsid w:val="003A5C2E"/>
    <w:rsid w:val="003A5C98"/>
    <w:rsid w:val="003A5DA2"/>
    <w:rsid w:val="003A5DE6"/>
    <w:rsid w:val="003A5F5B"/>
    <w:rsid w:val="003A5F86"/>
    <w:rsid w:val="003A62FD"/>
    <w:rsid w:val="003A677D"/>
    <w:rsid w:val="003A682B"/>
    <w:rsid w:val="003A6874"/>
    <w:rsid w:val="003A68C6"/>
    <w:rsid w:val="003A6975"/>
    <w:rsid w:val="003A6CF0"/>
    <w:rsid w:val="003A6F88"/>
    <w:rsid w:val="003A7210"/>
    <w:rsid w:val="003A7235"/>
    <w:rsid w:val="003A736C"/>
    <w:rsid w:val="003A77CA"/>
    <w:rsid w:val="003A782F"/>
    <w:rsid w:val="003A7C4F"/>
    <w:rsid w:val="003A7C94"/>
    <w:rsid w:val="003B05C3"/>
    <w:rsid w:val="003B0728"/>
    <w:rsid w:val="003B0745"/>
    <w:rsid w:val="003B0747"/>
    <w:rsid w:val="003B0A68"/>
    <w:rsid w:val="003B0B67"/>
    <w:rsid w:val="003B0D72"/>
    <w:rsid w:val="003B11B4"/>
    <w:rsid w:val="003B12F4"/>
    <w:rsid w:val="003B13FD"/>
    <w:rsid w:val="003B14F5"/>
    <w:rsid w:val="003B1910"/>
    <w:rsid w:val="003B1AA6"/>
    <w:rsid w:val="003B1AFC"/>
    <w:rsid w:val="003B1B5A"/>
    <w:rsid w:val="003B1BA3"/>
    <w:rsid w:val="003B1EFC"/>
    <w:rsid w:val="003B217E"/>
    <w:rsid w:val="003B234C"/>
    <w:rsid w:val="003B23CA"/>
    <w:rsid w:val="003B2564"/>
    <w:rsid w:val="003B32CF"/>
    <w:rsid w:val="003B33D9"/>
    <w:rsid w:val="003B34A3"/>
    <w:rsid w:val="003B377A"/>
    <w:rsid w:val="003B380C"/>
    <w:rsid w:val="003B3926"/>
    <w:rsid w:val="003B39F1"/>
    <w:rsid w:val="003B3F52"/>
    <w:rsid w:val="003B4269"/>
    <w:rsid w:val="003B433E"/>
    <w:rsid w:val="003B4389"/>
    <w:rsid w:val="003B45C6"/>
    <w:rsid w:val="003B4715"/>
    <w:rsid w:val="003B4AC5"/>
    <w:rsid w:val="003B53F1"/>
    <w:rsid w:val="003B5A00"/>
    <w:rsid w:val="003B5BF4"/>
    <w:rsid w:val="003B5C14"/>
    <w:rsid w:val="003B5CEA"/>
    <w:rsid w:val="003B6077"/>
    <w:rsid w:val="003B60D7"/>
    <w:rsid w:val="003B6169"/>
    <w:rsid w:val="003B6340"/>
    <w:rsid w:val="003B63A5"/>
    <w:rsid w:val="003B6417"/>
    <w:rsid w:val="003B6644"/>
    <w:rsid w:val="003B6FEA"/>
    <w:rsid w:val="003B6FF3"/>
    <w:rsid w:val="003B72DF"/>
    <w:rsid w:val="003B7446"/>
    <w:rsid w:val="003B7501"/>
    <w:rsid w:val="003B762D"/>
    <w:rsid w:val="003B767E"/>
    <w:rsid w:val="003B773E"/>
    <w:rsid w:val="003B77BE"/>
    <w:rsid w:val="003B7A47"/>
    <w:rsid w:val="003B7CC6"/>
    <w:rsid w:val="003B7E48"/>
    <w:rsid w:val="003B7F24"/>
    <w:rsid w:val="003C0430"/>
    <w:rsid w:val="003C04B7"/>
    <w:rsid w:val="003C04DE"/>
    <w:rsid w:val="003C0974"/>
    <w:rsid w:val="003C0D1A"/>
    <w:rsid w:val="003C10BD"/>
    <w:rsid w:val="003C12A2"/>
    <w:rsid w:val="003C14A8"/>
    <w:rsid w:val="003C17A4"/>
    <w:rsid w:val="003C1834"/>
    <w:rsid w:val="003C1B4F"/>
    <w:rsid w:val="003C1DCE"/>
    <w:rsid w:val="003C23AB"/>
    <w:rsid w:val="003C23EE"/>
    <w:rsid w:val="003C25F6"/>
    <w:rsid w:val="003C285F"/>
    <w:rsid w:val="003C2E0F"/>
    <w:rsid w:val="003C326D"/>
    <w:rsid w:val="003C3325"/>
    <w:rsid w:val="003C35A2"/>
    <w:rsid w:val="003C36B5"/>
    <w:rsid w:val="003C3942"/>
    <w:rsid w:val="003C3B3D"/>
    <w:rsid w:val="003C3B6E"/>
    <w:rsid w:val="003C3EFF"/>
    <w:rsid w:val="003C4533"/>
    <w:rsid w:val="003C45C5"/>
    <w:rsid w:val="003C4B31"/>
    <w:rsid w:val="003C4D46"/>
    <w:rsid w:val="003C4D67"/>
    <w:rsid w:val="003C5028"/>
    <w:rsid w:val="003C58A5"/>
    <w:rsid w:val="003C5B35"/>
    <w:rsid w:val="003C5E8A"/>
    <w:rsid w:val="003C6137"/>
    <w:rsid w:val="003C616D"/>
    <w:rsid w:val="003C6204"/>
    <w:rsid w:val="003C6247"/>
    <w:rsid w:val="003C66A4"/>
    <w:rsid w:val="003C678A"/>
    <w:rsid w:val="003C710F"/>
    <w:rsid w:val="003C714A"/>
    <w:rsid w:val="003C73A8"/>
    <w:rsid w:val="003C763B"/>
    <w:rsid w:val="003C77AF"/>
    <w:rsid w:val="003C77BA"/>
    <w:rsid w:val="003C7921"/>
    <w:rsid w:val="003C7D99"/>
    <w:rsid w:val="003D0076"/>
    <w:rsid w:val="003D007E"/>
    <w:rsid w:val="003D0143"/>
    <w:rsid w:val="003D026D"/>
    <w:rsid w:val="003D05B2"/>
    <w:rsid w:val="003D089F"/>
    <w:rsid w:val="003D0CB5"/>
    <w:rsid w:val="003D0CF2"/>
    <w:rsid w:val="003D105D"/>
    <w:rsid w:val="003D13E6"/>
    <w:rsid w:val="003D141C"/>
    <w:rsid w:val="003D1562"/>
    <w:rsid w:val="003D16FF"/>
    <w:rsid w:val="003D1908"/>
    <w:rsid w:val="003D1E5A"/>
    <w:rsid w:val="003D1FA2"/>
    <w:rsid w:val="003D20DB"/>
    <w:rsid w:val="003D23B8"/>
    <w:rsid w:val="003D24B9"/>
    <w:rsid w:val="003D265A"/>
    <w:rsid w:val="003D275D"/>
    <w:rsid w:val="003D2A51"/>
    <w:rsid w:val="003D2CA3"/>
    <w:rsid w:val="003D317F"/>
    <w:rsid w:val="003D3373"/>
    <w:rsid w:val="003D33D5"/>
    <w:rsid w:val="003D36D2"/>
    <w:rsid w:val="003D3835"/>
    <w:rsid w:val="003D3F07"/>
    <w:rsid w:val="003D3F37"/>
    <w:rsid w:val="003D3F43"/>
    <w:rsid w:val="003D4526"/>
    <w:rsid w:val="003D476A"/>
    <w:rsid w:val="003D4806"/>
    <w:rsid w:val="003D482E"/>
    <w:rsid w:val="003D5629"/>
    <w:rsid w:val="003D581D"/>
    <w:rsid w:val="003D582E"/>
    <w:rsid w:val="003D5C2B"/>
    <w:rsid w:val="003D5DA2"/>
    <w:rsid w:val="003D5FE5"/>
    <w:rsid w:val="003D61A7"/>
    <w:rsid w:val="003D70F0"/>
    <w:rsid w:val="003D718D"/>
    <w:rsid w:val="003D7507"/>
    <w:rsid w:val="003D796F"/>
    <w:rsid w:val="003D79E5"/>
    <w:rsid w:val="003D7A5E"/>
    <w:rsid w:val="003D7B1C"/>
    <w:rsid w:val="003D7D5C"/>
    <w:rsid w:val="003D7DB1"/>
    <w:rsid w:val="003D7EDF"/>
    <w:rsid w:val="003E01F2"/>
    <w:rsid w:val="003E02BF"/>
    <w:rsid w:val="003E03BB"/>
    <w:rsid w:val="003E064B"/>
    <w:rsid w:val="003E0A47"/>
    <w:rsid w:val="003E0B0A"/>
    <w:rsid w:val="003E0FEC"/>
    <w:rsid w:val="003E1034"/>
    <w:rsid w:val="003E1035"/>
    <w:rsid w:val="003E180E"/>
    <w:rsid w:val="003E19B1"/>
    <w:rsid w:val="003E1A68"/>
    <w:rsid w:val="003E1BCA"/>
    <w:rsid w:val="003E1E6C"/>
    <w:rsid w:val="003E1F64"/>
    <w:rsid w:val="003E2477"/>
    <w:rsid w:val="003E266F"/>
    <w:rsid w:val="003E26D8"/>
    <w:rsid w:val="003E2849"/>
    <w:rsid w:val="003E2916"/>
    <w:rsid w:val="003E292D"/>
    <w:rsid w:val="003E2C05"/>
    <w:rsid w:val="003E2C5C"/>
    <w:rsid w:val="003E2F38"/>
    <w:rsid w:val="003E32F4"/>
    <w:rsid w:val="003E3962"/>
    <w:rsid w:val="003E39C8"/>
    <w:rsid w:val="003E3AF4"/>
    <w:rsid w:val="003E3B69"/>
    <w:rsid w:val="003E3B86"/>
    <w:rsid w:val="003E3CCE"/>
    <w:rsid w:val="003E3CEC"/>
    <w:rsid w:val="003E3F20"/>
    <w:rsid w:val="003E4141"/>
    <w:rsid w:val="003E43BE"/>
    <w:rsid w:val="003E45DA"/>
    <w:rsid w:val="003E491E"/>
    <w:rsid w:val="003E496D"/>
    <w:rsid w:val="003E49B5"/>
    <w:rsid w:val="003E4C96"/>
    <w:rsid w:val="003E4EEA"/>
    <w:rsid w:val="003E4F15"/>
    <w:rsid w:val="003E533E"/>
    <w:rsid w:val="003E559F"/>
    <w:rsid w:val="003E57DD"/>
    <w:rsid w:val="003E5802"/>
    <w:rsid w:val="003E58C1"/>
    <w:rsid w:val="003E5B16"/>
    <w:rsid w:val="003E5DD9"/>
    <w:rsid w:val="003E5FC5"/>
    <w:rsid w:val="003E603F"/>
    <w:rsid w:val="003E62F5"/>
    <w:rsid w:val="003E6303"/>
    <w:rsid w:val="003E6714"/>
    <w:rsid w:val="003E680A"/>
    <w:rsid w:val="003E69B9"/>
    <w:rsid w:val="003E6B4E"/>
    <w:rsid w:val="003E6B98"/>
    <w:rsid w:val="003E6C09"/>
    <w:rsid w:val="003E6EA6"/>
    <w:rsid w:val="003E70D3"/>
    <w:rsid w:val="003E7129"/>
    <w:rsid w:val="003E7348"/>
    <w:rsid w:val="003E7CCA"/>
    <w:rsid w:val="003E7DC4"/>
    <w:rsid w:val="003E7E39"/>
    <w:rsid w:val="003F024B"/>
    <w:rsid w:val="003F04D7"/>
    <w:rsid w:val="003F0D70"/>
    <w:rsid w:val="003F0ECD"/>
    <w:rsid w:val="003F10A7"/>
    <w:rsid w:val="003F1362"/>
    <w:rsid w:val="003F14D4"/>
    <w:rsid w:val="003F15CC"/>
    <w:rsid w:val="003F1875"/>
    <w:rsid w:val="003F192F"/>
    <w:rsid w:val="003F1A01"/>
    <w:rsid w:val="003F1A3B"/>
    <w:rsid w:val="003F1B43"/>
    <w:rsid w:val="003F1DA7"/>
    <w:rsid w:val="003F1EB9"/>
    <w:rsid w:val="003F1F53"/>
    <w:rsid w:val="003F2036"/>
    <w:rsid w:val="003F20C3"/>
    <w:rsid w:val="003F214A"/>
    <w:rsid w:val="003F23CD"/>
    <w:rsid w:val="003F2428"/>
    <w:rsid w:val="003F2BED"/>
    <w:rsid w:val="003F2D75"/>
    <w:rsid w:val="003F343C"/>
    <w:rsid w:val="003F34E3"/>
    <w:rsid w:val="003F3707"/>
    <w:rsid w:val="003F3804"/>
    <w:rsid w:val="003F3886"/>
    <w:rsid w:val="003F388C"/>
    <w:rsid w:val="003F3B0E"/>
    <w:rsid w:val="003F3BB8"/>
    <w:rsid w:val="003F41F7"/>
    <w:rsid w:val="003F4468"/>
    <w:rsid w:val="003F492F"/>
    <w:rsid w:val="003F49F9"/>
    <w:rsid w:val="003F4AE2"/>
    <w:rsid w:val="003F4F16"/>
    <w:rsid w:val="003F5109"/>
    <w:rsid w:val="003F52B9"/>
    <w:rsid w:val="003F5497"/>
    <w:rsid w:val="003F54E5"/>
    <w:rsid w:val="003F5826"/>
    <w:rsid w:val="003F5C0E"/>
    <w:rsid w:val="003F6120"/>
    <w:rsid w:val="003F626D"/>
    <w:rsid w:val="003F6292"/>
    <w:rsid w:val="003F63A4"/>
    <w:rsid w:val="003F646C"/>
    <w:rsid w:val="003F6509"/>
    <w:rsid w:val="003F66D9"/>
    <w:rsid w:val="003F67A8"/>
    <w:rsid w:val="003F680F"/>
    <w:rsid w:val="003F6A0C"/>
    <w:rsid w:val="003F6F72"/>
    <w:rsid w:val="003F6FDC"/>
    <w:rsid w:val="003F7244"/>
    <w:rsid w:val="003F76C6"/>
    <w:rsid w:val="003F77DB"/>
    <w:rsid w:val="003F7BA7"/>
    <w:rsid w:val="003F7C2E"/>
    <w:rsid w:val="003F7DDD"/>
    <w:rsid w:val="003F7EFC"/>
    <w:rsid w:val="004003E4"/>
    <w:rsid w:val="00400582"/>
    <w:rsid w:val="004005BE"/>
    <w:rsid w:val="00400640"/>
    <w:rsid w:val="00400A91"/>
    <w:rsid w:val="00400B45"/>
    <w:rsid w:val="004013B1"/>
    <w:rsid w:val="004013B2"/>
    <w:rsid w:val="004019D8"/>
    <w:rsid w:val="00401A29"/>
    <w:rsid w:val="00401CFC"/>
    <w:rsid w:val="00401E13"/>
    <w:rsid w:val="00401EAA"/>
    <w:rsid w:val="00401F24"/>
    <w:rsid w:val="00401F54"/>
    <w:rsid w:val="00402235"/>
    <w:rsid w:val="00402A92"/>
    <w:rsid w:val="00402AD9"/>
    <w:rsid w:val="004030BF"/>
    <w:rsid w:val="004030E2"/>
    <w:rsid w:val="00403114"/>
    <w:rsid w:val="004031B2"/>
    <w:rsid w:val="00403457"/>
    <w:rsid w:val="004036BF"/>
    <w:rsid w:val="00403CBD"/>
    <w:rsid w:val="0040412B"/>
    <w:rsid w:val="00404588"/>
    <w:rsid w:val="004047AE"/>
    <w:rsid w:val="004049A0"/>
    <w:rsid w:val="00404A25"/>
    <w:rsid w:val="00404D18"/>
    <w:rsid w:val="00404E5C"/>
    <w:rsid w:val="00404E93"/>
    <w:rsid w:val="00404FD5"/>
    <w:rsid w:val="004050A3"/>
    <w:rsid w:val="004050FB"/>
    <w:rsid w:val="00405CAD"/>
    <w:rsid w:val="00405DDB"/>
    <w:rsid w:val="0040630F"/>
    <w:rsid w:val="0040631F"/>
    <w:rsid w:val="004066E0"/>
    <w:rsid w:val="00406751"/>
    <w:rsid w:val="00406928"/>
    <w:rsid w:val="00406B7B"/>
    <w:rsid w:val="00406E5C"/>
    <w:rsid w:val="00407232"/>
    <w:rsid w:val="0040794D"/>
    <w:rsid w:val="004079EC"/>
    <w:rsid w:val="00407AC4"/>
    <w:rsid w:val="00407C90"/>
    <w:rsid w:val="00407E8C"/>
    <w:rsid w:val="004100AF"/>
    <w:rsid w:val="00410190"/>
    <w:rsid w:val="004101F1"/>
    <w:rsid w:val="004108A8"/>
    <w:rsid w:val="0041093A"/>
    <w:rsid w:val="00410C24"/>
    <w:rsid w:val="004114FC"/>
    <w:rsid w:val="00411523"/>
    <w:rsid w:val="0041157B"/>
    <w:rsid w:val="00411E16"/>
    <w:rsid w:val="00412453"/>
    <w:rsid w:val="004128D7"/>
    <w:rsid w:val="00412B88"/>
    <w:rsid w:val="00412BB6"/>
    <w:rsid w:val="00412E51"/>
    <w:rsid w:val="00412EDE"/>
    <w:rsid w:val="00412EF0"/>
    <w:rsid w:val="00413154"/>
    <w:rsid w:val="004132B1"/>
    <w:rsid w:val="00413F0D"/>
    <w:rsid w:val="0041407F"/>
    <w:rsid w:val="00414745"/>
    <w:rsid w:val="0041489E"/>
    <w:rsid w:val="00414B18"/>
    <w:rsid w:val="00414BA4"/>
    <w:rsid w:val="00414CCF"/>
    <w:rsid w:val="00414F12"/>
    <w:rsid w:val="0041515E"/>
    <w:rsid w:val="004157DC"/>
    <w:rsid w:val="004158A3"/>
    <w:rsid w:val="004159E4"/>
    <w:rsid w:val="00415A6B"/>
    <w:rsid w:val="00415B65"/>
    <w:rsid w:val="00415BCF"/>
    <w:rsid w:val="004162F7"/>
    <w:rsid w:val="004164AF"/>
    <w:rsid w:val="00416BA9"/>
    <w:rsid w:val="00416DC7"/>
    <w:rsid w:val="00416E33"/>
    <w:rsid w:val="00416FEE"/>
    <w:rsid w:val="0041720B"/>
    <w:rsid w:val="0041735B"/>
    <w:rsid w:val="00417367"/>
    <w:rsid w:val="0041760A"/>
    <w:rsid w:val="00417623"/>
    <w:rsid w:val="004179A4"/>
    <w:rsid w:val="00417A30"/>
    <w:rsid w:val="00417BE2"/>
    <w:rsid w:val="00417E8C"/>
    <w:rsid w:val="00420117"/>
    <w:rsid w:val="004205DF"/>
    <w:rsid w:val="00420734"/>
    <w:rsid w:val="00420D01"/>
    <w:rsid w:val="00420F89"/>
    <w:rsid w:val="004216EE"/>
    <w:rsid w:val="00421A17"/>
    <w:rsid w:val="00421C5D"/>
    <w:rsid w:val="00421DB1"/>
    <w:rsid w:val="00421F4E"/>
    <w:rsid w:val="0042249C"/>
    <w:rsid w:val="004224C6"/>
    <w:rsid w:val="00422C49"/>
    <w:rsid w:val="00422EDE"/>
    <w:rsid w:val="00422F6C"/>
    <w:rsid w:val="00423083"/>
    <w:rsid w:val="004230A8"/>
    <w:rsid w:val="00423182"/>
    <w:rsid w:val="004234BC"/>
    <w:rsid w:val="00423873"/>
    <w:rsid w:val="0042388E"/>
    <w:rsid w:val="004238C2"/>
    <w:rsid w:val="00423B30"/>
    <w:rsid w:val="004240E2"/>
    <w:rsid w:val="004241C4"/>
    <w:rsid w:val="00424489"/>
    <w:rsid w:val="004250BF"/>
    <w:rsid w:val="004255C1"/>
    <w:rsid w:val="00425875"/>
    <w:rsid w:val="00425959"/>
    <w:rsid w:val="00425F29"/>
    <w:rsid w:val="00426804"/>
    <w:rsid w:val="00426850"/>
    <w:rsid w:val="00426962"/>
    <w:rsid w:val="00426C92"/>
    <w:rsid w:val="00426DCB"/>
    <w:rsid w:val="0042718F"/>
    <w:rsid w:val="004271BC"/>
    <w:rsid w:val="004273CD"/>
    <w:rsid w:val="00427D84"/>
    <w:rsid w:val="00427DE7"/>
    <w:rsid w:val="00427F21"/>
    <w:rsid w:val="00430399"/>
    <w:rsid w:val="00430899"/>
    <w:rsid w:val="00430BA4"/>
    <w:rsid w:val="00430C5F"/>
    <w:rsid w:val="00430D75"/>
    <w:rsid w:val="00430DFF"/>
    <w:rsid w:val="00431608"/>
    <w:rsid w:val="00431A24"/>
    <w:rsid w:val="00431F6C"/>
    <w:rsid w:val="00431FB6"/>
    <w:rsid w:val="004324B0"/>
    <w:rsid w:val="00432612"/>
    <w:rsid w:val="00432E81"/>
    <w:rsid w:val="004335C5"/>
    <w:rsid w:val="004336B5"/>
    <w:rsid w:val="0043370B"/>
    <w:rsid w:val="00433B84"/>
    <w:rsid w:val="00433D8F"/>
    <w:rsid w:val="00433E6E"/>
    <w:rsid w:val="004343ED"/>
    <w:rsid w:val="00434518"/>
    <w:rsid w:val="00434646"/>
    <w:rsid w:val="00434980"/>
    <w:rsid w:val="00434CFD"/>
    <w:rsid w:val="00434DCF"/>
    <w:rsid w:val="00434DEA"/>
    <w:rsid w:val="00434F76"/>
    <w:rsid w:val="00435626"/>
    <w:rsid w:val="00435711"/>
    <w:rsid w:val="004357F7"/>
    <w:rsid w:val="0043589D"/>
    <w:rsid w:val="00435902"/>
    <w:rsid w:val="0043692E"/>
    <w:rsid w:val="00436A71"/>
    <w:rsid w:val="00436BA2"/>
    <w:rsid w:val="00436E3C"/>
    <w:rsid w:val="004371EB"/>
    <w:rsid w:val="004375C7"/>
    <w:rsid w:val="00437EB8"/>
    <w:rsid w:val="00437EC9"/>
    <w:rsid w:val="00437F4A"/>
    <w:rsid w:val="00437FD6"/>
    <w:rsid w:val="004403D0"/>
    <w:rsid w:val="00440531"/>
    <w:rsid w:val="00440533"/>
    <w:rsid w:val="0044072B"/>
    <w:rsid w:val="004408DF"/>
    <w:rsid w:val="00440F10"/>
    <w:rsid w:val="00440F2B"/>
    <w:rsid w:val="00440FDE"/>
    <w:rsid w:val="00441080"/>
    <w:rsid w:val="00441800"/>
    <w:rsid w:val="00441E80"/>
    <w:rsid w:val="00442049"/>
    <w:rsid w:val="00442324"/>
    <w:rsid w:val="004425FF"/>
    <w:rsid w:val="0044298C"/>
    <w:rsid w:val="00442BA4"/>
    <w:rsid w:val="00442DAE"/>
    <w:rsid w:val="00442FC7"/>
    <w:rsid w:val="00443878"/>
    <w:rsid w:val="004439E0"/>
    <w:rsid w:val="00443AF2"/>
    <w:rsid w:val="00443ED7"/>
    <w:rsid w:val="00444071"/>
    <w:rsid w:val="0044410F"/>
    <w:rsid w:val="00444A20"/>
    <w:rsid w:val="00444B29"/>
    <w:rsid w:val="00445134"/>
    <w:rsid w:val="004451E5"/>
    <w:rsid w:val="004452D2"/>
    <w:rsid w:val="0044577D"/>
    <w:rsid w:val="00445F7C"/>
    <w:rsid w:val="00445F9E"/>
    <w:rsid w:val="00446196"/>
    <w:rsid w:val="004461C6"/>
    <w:rsid w:val="00446244"/>
    <w:rsid w:val="00446297"/>
    <w:rsid w:val="004464B7"/>
    <w:rsid w:val="0044682C"/>
    <w:rsid w:val="004468AB"/>
    <w:rsid w:val="004469A3"/>
    <w:rsid w:val="00446DB9"/>
    <w:rsid w:val="00447925"/>
    <w:rsid w:val="00447F96"/>
    <w:rsid w:val="00450108"/>
    <w:rsid w:val="004501A8"/>
    <w:rsid w:val="00450607"/>
    <w:rsid w:val="00450675"/>
    <w:rsid w:val="00450829"/>
    <w:rsid w:val="00450874"/>
    <w:rsid w:val="004509FD"/>
    <w:rsid w:val="00450A96"/>
    <w:rsid w:val="00450B0B"/>
    <w:rsid w:val="00450EFB"/>
    <w:rsid w:val="0045123D"/>
    <w:rsid w:val="004513A8"/>
    <w:rsid w:val="004518B6"/>
    <w:rsid w:val="00451FA2"/>
    <w:rsid w:val="004522CF"/>
    <w:rsid w:val="0045287C"/>
    <w:rsid w:val="0045311D"/>
    <w:rsid w:val="004532FB"/>
    <w:rsid w:val="004533F3"/>
    <w:rsid w:val="00453411"/>
    <w:rsid w:val="00453464"/>
    <w:rsid w:val="004535C8"/>
    <w:rsid w:val="004538CE"/>
    <w:rsid w:val="004539D8"/>
    <w:rsid w:val="00453AB5"/>
    <w:rsid w:val="00453BBA"/>
    <w:rsid w:val="00453C02"/>
    <w:rsid w:val="00453F03"/>
    <w:rsid w:val="0045406A"/>
    <w:rsid w:val="00454613"/>
    <w:rsid w:val="0045470E"/>
    <w:rsid w:val="00454718"/>
    <w:rsid w:val="00454896"/>
    <w:rsid w:val="00454A47"/>
    <w:rsid w:val="00454D5F"/>
    <w:rsid w:val="00454F65"/>
    <w:rsid w:val="0045547F"/>
    <w:rsid w:val="00455616"/>
    <w:rsid w:val="00455746"/>
    <w:rsid w:val="004558A9"/>
    <w:rsid w:val="004558D8"/>
    <w:rsid w:val="00455A12"/>
    <w:rsid w:val="004565C8"/>
    <w:rsid w:val="00456A79"/>
    <w:rsid w:val="00456EDC"/>
    <w:rsid w:val="0045708F"/>
    <w:rsid w:val="00457183"/>
    <w:rsid w:val="00457C01"/>
    <w:rsid w:val="00457DC7"/>
    <w:rsid w:val="004602BE"/>
    <w:rsid w:val="004602CB"/>
    <w:rsid w:val="00460366"/>
    <w:rsid w:val="00460481"/>
    <w:rsid w:val="00460685"/>
    <w:rsid w:val="00460A95"/>
    <w:rsid w:val="00460ED1"/>
    <w:rsid w:val="00461128"/>
    <w:rsid w:val="0046115D"/>
    <w:rsid w:val="004612E9"/>
    <w:rsid w:val="004615FA"/>
    <w:rsid w:val="004617A7"/>
    <w:rsid w:val="00461895"/>
    <w:rsid w:val="004618E9"/>
    <w:rsid w:val="00461988"/>
    <w:rsid w:val="00461C7D"/>
    <w:rsid w:val="004620F0"/>
    <w:rsid w:val="00462159"/>
    <w:rsid w:val="00462322"/>
    <w:rsid w:val="004623C2"/>
    <w:rsid w:val="0046286E"/>
    <w:rsid w:val="00462CE9"/>
    <w:rsid w:val="00462D47"/>
    <w:rsid w:val="00462DFD"/>
    <w:rsid w:val="00462F1C"/>
    <w:rsid w:val="00462F3B"/>
    <w:rsid w:val="00463005"/>
    <w:rsid w:val="004637B0"/>
    <w:rsid w:val="00463997"/>
    <w:rsid w:val="00463AEB"/>
    <w:rsid w:val="00463AF5"/>
    <w:rsid w:val="004642F0"/>
    <w:rsid w:val="004642FB"/>
    <w:rsid w:val="004647BC"/>
    <w:rsid w:val="00464D26"/>
    <w:rsid w:val="0046558A"/>
    <w:rsid w:val="004658C1"/>
    <w:rsid w:val="0046591D"/>
    <w:rsid w:val="0046594B"/>
    <w:rsid w:val="00465A1C"/>
    <w:rsid w:val="004660C1"/>
    <w:rsid w:val="00466444"/>
    <w:rsid w:val="00466A9D"/>
    <w:rsid w:val="00466D5F"/>
    <w:rsid w:val="0046732F"/>
    <w:rsid w:val="00467459"/>
    <w:rsid w:val="00467920"/>
    <w:rsid w:val="00467DDB"/>
    <w:rsid w:val="00467ED5"/>
    <w:rsid w:val="004706EC"/>
    <w:rsid w:val="00470841"/>
    <w:rsid w:val="00470849"/>
    <w:rsid w:val="00470D21"/>
    <w:rsid w:val="00470E90"/>
    <w:rsid w:val="00471336"/>
    <w:rsid w:val="004713DB"/>
    <w:rsid w:val="00471F28"/>
    <w:rsid w:val="00472211"/>
    <w:rsid w:val="0047222C"/>
    <w:rsid w:val="00472333"/>
    <w:rsid w:val="004723DA"/>
    <w:rsid w:val="00472D40"/>
    <w:rsid w:val="00472DB5"/>
    <w:rsid w:val="00472DF9"/>
    <w:rsid w:val="00472E38"/>
    <w:rsid w:val="004734FD"/>
    <w:rsid w:val="0047365B"/>
    <w:rsid w:val="004739AD"/>
    <w:rsid w:val="00473B34"/>
    <w:rsid w:val="00473F36"/>
    <w:rsid w:val="004740B9"/>
    <w:rsid w:val="0047482C"/>
    <w:rsid w:val="00474EDE"/>
    <w:rsid w:val="004754CD"/>
    <w:rsid w:val="0047583E"/>
    <w:rsid w:val="00475DC9"/>
    <w:rsid w:val="0047626D"/>
    <w:rsid w:val="004762C9"/>
    <w:rsid w:val="0047674B"/>
    <w:rsid w:val="00476CA9"/>
    <w:rsid w:val="00476DB5"/>
    <w:rsid w:val="00476EE1"/>
    <w:rsid w:val="0047700A"/>
    <w:rsid w:val="00477261"/>
    <w:rsid w:val="0047766E"/>
    <w:rsid w:val="00477A0A"/>
    <w:rsid w:val="00477FE6"/>
    <w:rsid w:val="0048020E"/>
    <w:rsid w:val="004804A8"/>
    <w:rsid w:val="0048087D"/>
    <w:rsid w:val="00480A1C"/>
    <w:rsid w:val="00480A24"/>
    <w:rsid w:val="00480D6A"/>
    <w:rsid w:val="00481165"/>
    <w:rsid w:val="00481236"/>
    <w:rsid w:val="0048151E"/>
    <w:rsid w:val="00481A38"/>
    <w:rsid w:val="00481AA3"/>
    <w:rsid w:val="00481AF7"/>
    <w:rsid w:val="00481B15"/>
    <w:rsid w:val="00481BEC"/>
    <w:rsid w:val="00482384"/>
    <w:rsid w:val="0048240D"/>
    <w:rsid w:val="0048293B"/>
    <w:rsid w:val="00482BA3"/>
    <w:rsid w:val="00482C08"/>
    <w:rsid w:val="00482C3D"/>
    <w:rsid w:val="00482C75"/>
    <w:rsid w:val="00483111"/>
    <w:rsid w:val="0048321C"/>
    <w:rsid w:val="00483485"/>
    <w:rsid w:val="0048359E"/>
    <w:rsid w:val="0048360D"/>
    <w:rsid w:val="004838C8"/>
    <w:rsid w:val="00483A8F"/>
    <w:rsid w:val="00483DA5"/>
    <w:rsid w:val="00483E17"/>
    <w:rsid w:val="00483F75"/>
    <w:rsid w:val="00484075"/>
    <w:rsid w:val="00484406"/>
    <w:rsid w:val="00484615"/>
    <w:rsid w:val="0048480E"/>
    <w:rsid w:val="004848B5"/>
    <w:rsid w:val="00484C98"/>
    <w:rsid w:val="00484D73"/>
    <w:rsid w:val="00485076"/>
    <w:rsid w:val="00485221"/>
    <w:rsid w:val="00485380"/>
    <w:rsid w:val="004853BC"/>
    <w:rsid w:val="0048567B"/>
    <w:rsid w:val="004856C0"/>
    <w:rsid w:val="00485720"/>
    <w:rsid w:val="00485A16"/>
    <w:rsid w:val="00485B13"/>
    <w:rsid w:val="00485E04"/>
    <w:rsid w:val="0048625C"/>
    <w:rsid w:val="00486330"/>
    <w:rsid w:val="00486C0D"/>
    <w:rsid w:val="00486EC6"/>
    <w:rsid w:val="004871CB"/>
    <w:rsid w:val="004878B2"/>
    <w:rsid w:val="004878EA"/>
    <w:rsid w:val="004879FB"/>
    <w:rsid w:val="00487BDF"/>
    <w:rsid w:val="00487BE9"/>
    <w:rsid w:val="00487CFC"/>
    <w:rsid w:val="00487EF1"/>
    <w:rsid w:val="00487F0E"/>
    <w:rsid w:val="004900BC"/>
    <w:rsid w:val="004900DE"/>
    <w:rsid w:val="00490DC9"/>
    <w:rsid w:val="00491065"/>
    <w:rsid w:val="004912AC"/>
    <w:rsid w:val="00491503"/>
    <w:rsid w:val="004919E2"/>
    <w:rsid w:val="004921D9"/>
    <w:rsid w:val="004925BE"/>
    <w:rsid w:val="00492A19"/>
    <w:rsid w:val="00492A79"/>
    <w:rsid w:val="00492AB4"/>
    <w:rsid w:val="00492B83"/>
    <w:rsid w:val="004932F0"/>
    <w:rsid w:val="0049358A"/>
    <w:rsid w:val="004937EF"/>
    <w:rsid w:val="00493A02"/>
    <w:rsid w:val="00493DFA"/>
    <w:rsid w:val="004940A0"/>
    <w:rsid w:val="004948AC"/>
    <w:rsid w:val="00494A2E"/>
    <w:rsid w:val="00494AE2"/>
    <w:rsid w:val="00494E51"/>
    <w:rsid w:val="00495112"/>
    <w:rsid w:val="0049521E"/>
    <w:rsid w:val="00495581"/>
    <w:rsid w:val="004955D4"/>
    <w:rsid w:val="00495D27"/>
    <w:rsid w:val="00495F54"/>
    <w:rsid w:val="00496325"/>
    <w:rsid w:val="00496600"/>
    <w:rsid w:val="00496A37"/>
    <w:rsid w:val="00496ECA"/>
    <w:rsid w:val="00497803"/>
    <w:rsid w:val="00497AAD"/>
    <w:rsid w:val="00497AE1"/>
    <w:rsid w:val="00497C24"/>
    <w:rsid w:val="00497FCF"/>
    <w:rsid w:val="004A008B"/>
    <w:rsid w:val="004A0234"/>
    <w:rsid w:val="004A055B"/>
    <w:rsid w:val="004A0966"/>
    <w:rsid w:val="004A0A39"/>
    <w:rsid w:val="004A0D01"/>
    <w:rsid w:val="004A0F8C"/>
    <w:rsid w:val="004A10B1"/>
    <w:rsid w:val="004A123C"/>
    <w:rsid w:val="004A1274"/>
    <w:rsid w:val="004A1653"/>
    <w:rsid w:val="004A176E"/>
    <w:rsid w:val="004A18CF"/>
    <w:rsid w:val="004A1A2D"/>
    <w:rsid w:val="004A1CC9"/>
    <w:rsid w:val="004A1F7A"/>
    <w:rsid w:val="004A2329"/>
    <w:rsid w:val="004A28B3"/>
    <w:rsid w:val="004A3257"/>
    <w:rsid w:val="004A3431"/>
    <w:rsid w:val="004A3446"/>
    <w:rsid w:val="004A39D5"/>
    <w:rsid w:val="004A3B04"/>
    <w:rsid w:val="004A3D26"/>
    <w:rsid w:val="004A3EC7"/>
    <w:rsid w:val="004A40A3"/>
    <w:rsid w:val="004A4249"/>
    <w:rsid w:val="004A43B2"/>
    <w:rsid w:val="004A48A8"/>
    <w:rsid w:val="004A4AA9"/>
    <w:rsid w:val="004A4AF1"/>
    <w:rsid w:val="004A55AA"/>
    <w:rsid w:val="004A5749"/>
    <w:rsid w:val="004A58E6"/>
    <w:rsid w:val="004A5A6E"/>
    <w:rsid w:val="004A6167"/>
    <w:rsid w:val="004A61B5"/>
    <w:rsid w:val="004A620C"/>
    <w:rsid w:val="004A6AEF"/>
    <w:rsid w:val="004A6B18"/>
    <w:rsid w:val="004A6C01"/>
    <w:rsid w:val="004A6C83"/>
    <w:rsid w:val="004A71AA"/>
    <w:rsid w:val="004A73BF"/>
    <w:rsid w:val="004A76C9"/>
    <w:rsid w:val="004A7ACB"/>
    <w:rsid w:val="004A7C80"/>
    <w:rsid w:val="004B01E0"/>
    <w:rsid w:val="004B0598"/>
    <w:rsid w:val="004B079A"/>
    <w:rsid w:val="004B093E"/>
    <w:rsid w:val="004B09C8"/>
    <w:rsid w:val="004B0C38"/>
    <w:rsid w:val="004B0CA6"/>
    <w:rsid w:val="004B16BD"/>
    <w:rsid w:val="004B1AFC"/>
    <w:rsid w:val="004B1B5C"/>
    <w:rsid w:val="004B1FF1"/>
    <w:rsid w:val="004B2151"/>
    <w:rsid w:val="004B2198"/>
    <w:rsid w:val="004B2487"/>
    <w:rsid w:val="004B24B6"/>
    <w:rsid w:val="004B28DB"/>
    <w:rsid w:val="004B2B60"/>
    <w:rsid w:val="004B2ECF"/>
    <w:rsid w:val="004B3305"/>
    <w:rsid w:val="004B3616"/>
    <w:rsid w:val="004B3904"/>
    <w:rsid w:val="004B3929"/>
    <w:rsid w:val="004B39F5"/>
    <w:rsid w:val="004B3A00"/>
    <w:rsid w:val="004B40CA"/>
    <w:rsid w:val="004B41E4"/>
    <w:rsid w:val="004B435A"/>
    <w:rsid w:val="004B4572"/>
    <w:rsid w:val="004B4722"/>
    <w:rsid w:val="004B48D4"/>
    <w:rsid w:val="004B4A5C"/>
    <w:rsid w:val="004B4AC4"/>
    <w:rsid w:val="004B5116"/>
    <w:rsid w:val="004B5306"/>
    <w:rsid w:val="004B5998"/>
    <w:rsid w:val="004B5AE6"/>
    <w:rsid w:val="004B5B02"/>
    <w:rsid w:val="004B5EE6"/>
    <w:rsid w:val="004B60FD"/>
    <w:rsid w:val="004B647E"/>
    <w:rsid w:val="004B6CF5"/>
    <w:rsid w:val="004B6FBA"/>
    <w:rsid w:val="004B6FF5"/>
    <w:rsid w:val="004B77E1"/>
    <w:rsid w:val="004B7BB3"/>
    <w:rsid w:val="004B7BC5"/>
    <w:rsid w:val="004B7EEE"/>
    <w:rsid w:val="004B7FF8"/>
    <w:rsid w:val="004C0164"/>
    <w:rsid w:val="004C0625"/>
    <w:rsid w:val="004C074A"/>
    <w:rsid w:val="004C1408"/>
    <w:rsid w:val="004C1409"/>
    <w:rsid w:val="004C17A7"/>
    <w:rsid w:val="004C196A"/>
    <w:rsid w:val="004C1CDB"/>
    <w:rsid w:val="004C1F90"/>
    <w:rsid w:val="004C2080"/>
    <w:rsid w:val="004C20C7"/>
    <w:rsid w:val="004C2255"/>
    <w:rsid w:val="004C24E8"/>
    <w:rsid w:val="004C2601"/>
    <w:rsid w:val="004C261C"/>
    <w:rsid w:val="004C267C"/>
    <w:rsid w:val="004C26FD"/>
    <w:rsid w:val="004C295B"/>
    <w:rsid w:val="004C299F"/>
    <w:rsid w:val="004C29EE"/>
    <w:rsid w:val="004C2B13"/>
    <w:rsid w:val="004C3365"/>
    <w:rsid w:val="004C35AB"/>
    <w:rsid w:val="004C3774"/>
    <w:rsid w:val="004C3A99"/>
    <w:rsid w:val="004C3A9D"/>
    <w:rsid w:val="004C3CA9"/>
    <w:rsid w:val="004C3DB8"/>
    <w:rsid w:val="004C4233"/>
    <w:rsid w:val="004C437C"/>
    <w:rsid w:val="004C4C31"/>
    <w:rsid w:val="004C4C82"/>
    <w:rsid w:val="004C51E2"/>
    <w:rsid w:val="004C53AC"/>
    <w:rsid w:val="004C5921"/>
    <w:rsid w:val="004C5DA8"/>
    <w:rsid w:val="004C5DC0"/>
    <w:rsid w:val="004C60A9"/>
    <w:rsid w:val="004C6299"/>
    <w:rsid w:val="004C62D2"/>
    <w:rsid w:val="004C644B"/>
    <w:rsid w:val="004C64FC"/>
    <w:rsid w:val="004C693D"/>
    <w:rsid w:val="004C72E0"/>
    <w:rsid w:val="004C77E1"/>
    <w:rsid w:val="004C7873"/>
    <w:rsid w:val="004C7B0F"/>
    <w:rsid w:val="004D051E"/>
    <w:rsid w:val="004D06E7"/>
    <w:rsid w:val="004D0823"/>
    <w:rsid w:val="004D1244"/>
    <w:rsid w:val="004D143E"/>
    <w:rsid w:val="004D168E"/>
    <w:rsid w:val="004D17DE"/>
    <w:rsid w:val="004D19BA"/>
    <w:rsid w:val="004D1BCE"/>
    <w:rsid w:val="004D1D3A"/>
    <w:rsid w:val="004D1D3E"/>
    <w:rsid w:val="004D21BD"/>
    <w:rsid w:val="004D2687"/>
    <w:rsid w:val="004D281B"/>
    <w:rsid w:val="004D2B2E"/>
    <w:rsid w:val="004D2C25"/>
    <w:rsid w:val="004D3138"/>
    <w:rsid w:val="004D3410"/>
    <w:rsid w:val="004D35EC"/>
    <w:rsid w:val="004D3616"/>
    <w:rsid w:val="004D3C5B"/>
    <w:rsid w:val="004D3C72"/>
    <w:rsid w:val="004D3E18"/>
    <w:rsid w:val="004D4188"/>
    <w:rsid w:val="004D42BD"/>
    <w:rsid w:val="004D47F9"/>
    <w:rsid w:val="004D4872"/>
    <w:rsid w:val="004D4B79"/>
    <w:rsid w:val="004D4DAD"/>
    <w:rsid w:val="004D5144"/>
    <w:rsid w:val="004D5246"/>
    <w:rsid w:val="004D54CB"/>
    <w:rsid w:val="004D55E0"/>
    <w:rsid w:val="004D5740"/>
    <w:rsid w:val="004D5840"/>
    <w:rsid w:val="004D5959"/>
    <w:rsid w:val="004D5B22"/>
    <w:rsid w:val="004D5B24"/>
    <w:rsid w:val="004D5BC9"/>
    <w:rsid w:val="004D5EAB"/>
    <w:rsid w:val="004D5EE9"/>
    <w:rsid w:val="004D649E"/>
    <w:rsid w:val="004D66DF"/>
    <w:rsid w:val="004D6A1D"/>
    <w:rsid w:val="004D6D9F"/>
    <w:rsid w:val="004D6DEF"/>
    <w:rsid w:val="004D6E1E"/>
    <w:rsid w:val="004D7310"/>
    <w:rsid w:val="004D755D"/>
    <w:rsid w:val="004D77B4"/>
    <w:rsid w:val="004D7854"/>
    <w:rsid w:val="004D7AA2"/>
    <w:rsid w:val="004E0109"/>
    <w:rsid w:val="004E0206"/>
    <w:rsid w:val="004E066E"/>
    <w:rsid w:val="004E0C16"/>
    <w:rsid w:val="004E0C1D"/>
    <w:rsid w:val="004E0D2F"/>
    <w:rsid w:val="004E0D82"/>
    <w:rsid w:val="004E0EBE"/>
    <w:rsid w:val="004E1096"/>
    <w:rsid w:val="004E13AE"/>
    <w:rsid w:val="004E174A"/>
    <w:rsid w:val="004E17E1"/>
    <w:rsid w:val="004E189A"/>
    <w:rsid w:val="004E1C03"/>
    <w:rsid w:val="004E1D41"/>
    <w:rsid w:val="004E1E30"/>
    <w:rsid w:val="004E1F4E"/>
    <w:rsid w:val="004E216D"/>
    <w:rsid w:val="004E21EC"/>
    <w:rsid w:val="004E223E"/>
    <w:rsid w:val="004E2736"/>
    <w:rsid w:val="004E2A04"/>
    <w:rsid w:val="004E3025"/>
    <w:rsid w:val="004E3285"/>
    <w:rsid w:val="004E3546"/>
    <w:rsid w:val="004E3EF9"/>
    <w:rsid w:val="004E4085"/>
    <w:rsid w:val="004E433E"/>
    <w:rsid w:val="004E4525"/>
    <w:rsid w:val="004E45D2"/>
    <w:rsid w:val="004E499A"/>
    <w:rsid w:val="004E4EFD"/>
    <w:rsid w:val="004E5303"/>
    <w:rsid w:val="004E5584"/>
    <w:rsid w:val="004E56DF"/>
    <w:rsid w:val="004E5D74"/>
    <w:rsid w:val="004E632F"/>
    <w:rsid w:val="004E650E"/>
    <w:rsid w:val="004E67AB"/>
    <w:rsid w:val="004E6CCD"/>
    <w:rsid w:val="004E7547"/>
    <w:rsid w:val="004E7633"/>
    <w:rsid w:val="004E7B3F"/>
    <w:rsid w:val="004E7CC0"/>
    <w:rsid w:val="004F00DA"/>
    <w:rsid w:val="004F0573"/>
    <w:rsid w:val="004F0D3D"/>
    <w:rsid w:val="004F0D67"/>
    <w:rsid w:val="004F0EDC"/>
    <w:rsid w:val="004F0FB9"/>
    <w:rsid w:val="004F1043"/>
    <w:rsid w:val="004F12ED"/>
    <w:rsid w:val="004F1621"/>
    <w:rsid w:val="004F1993"/>
    <w:rsid w:val="004F1B53"/>
    <w:rsid w:val="004F1C9D"/>
    <w:rsid w:val="004F1E8D"/>
    <w:rsid w:val="004F20CF"/>
    <w:rsid w:val="004F2203"/>
    <w:rsid w:val="004F22D2"/>
    <w:rsid w:val="004F23CE"/>
    <w:rsid w:val="004F251D"/>
    <w:rsid w:val="004F2630"/>
    <w:rsid w:val="004F26D0"/>
    <w:rsid w:val="004F2711"/>
    <w:rsid w:val="004F28E0"/>
    <w:rsid w:val="004F2A24"/>
    <w:rsid w:val="004F2B50"/>
    <w:rsid w:val="004F2F79"/>
    <w:rsid w:val="004F304A"/>
    <w:rsid w:val="004F32DE"/>
    <w:rsid w:val="004F362E"/>
    <w:rsid w:val="004F395E"/>
    <w:rsid w:val="004F39EB"/>
    <w:rsid w:val="004F3AC7"/>
    <w:rsid w:val="004F3EA4"/>
    <w:rsid w:val="004F3FD8"/>
    <w:rsid w:val="004F434B"/>
    <w:rsid w:val="004F43E6"/>
    <w:rsid w:val="004F475D"/>
    <w:rsid w:val="004F4893"/>
    <w:rsid w:val="004F4967"/>
    <w:rsid w:val="004F52F4"/>
    <w:rsid w:val="004F57CE"/>
    <w:rsid w:val="004F5B46"/>
    <w:rsid w:val="004F5D65"/>
    <w:rsid w:val="004F6523"/>
    <w:rsid w:val="004F6691"/>
    <w:rsid w:val="004F67B6"/>
    <w:rsid w:val="004F690A"/>
    <w:rsid w:val="004F6B6D"/>
    <w:rsid w:val="004F6B90"/>
    <w:rsid w:val="004F6DF8"/>
    <w:rsid w:val="004F7218"/>
    <w:rsid w:val="004F764C"/>
    <w:rsid w:val="004F79CE"/>
    <w:rsid w:val="004F7B16"/>
    <w:rsid w:val="004F7D2E"/>
    <w:rsid w:val="004F7DCE"/>
    <w:rsid w:val="004FADC1"/>
    <w:rsid w:val="0050008F"/>
    <w:rsid w:val="0050034A"/>
    <w:rsid w:val="0050034E"/>
    <w:rsid w:val="00500580"/>
    <w:rsid w:val="0050077C"/>
    <w:rsid w:val="00501073"/>
    <w:rsid w:val="0050122D"/>
    <w:rsid w:val="00501839"/>
    <w:rsid w:val="00501BA1"/>
    <w:rsid w:val="00501BEB"/>
    <w:rsid w:val="00501D47"/>
    <w:rsid w:val="00501FE2"/>
    <w:rsid w:val="0050209A"/>
    <w:rsid w:val="005023FE"/>
    <w:rsid w:val="005026B8"/>
    <w:rsid w:val="005028BD"/>
    <w:rsid w:val="00502A26"/>
    <w:rsid w:val="00502B4F"/>
    <w:rsid w:val="00502E95"/>
    <w:rsid w:val="005033A9"/>
    <w:rsid w:val="005035B3"/>
    <w:rsid w:val="00503821"/>
    <w:rsid w:val="005038AA"/>
    <w:rsid w:val="00503F99"/>
    <w:rsid w:val="00504420"/>
    <w:rsid w:val="005048FA"/>
    <w:rsid w:val="00504954"/>
    <w:rsid w:val="00504A78"/>
    <w:rsid w:val="00504AB7"/>
    <w:rsid w:val="00504BE9"/>
    <w:rsid w:val="00504C27"/>
    <w:rsid w:val="00504DD7"/>
    <w:rsid w:val="00505207"/>
    <w:rsid w:val="0050560B"/>
    <w:rsid w:val="0050567A"/>
    <w:rsid w:val="00505822"/>
    <w:rsid w:val="00505FB9"/>
    <w:rsid w:val="00506238"/>
    <w:rsid w:val="00506583"/>
    <w:rsid w:val="005065B9"/>
    <w:rsid w:val="0050692F"/>
    <w:rsid w:val="00506955"/>
    <w:rsid w:val="00506A9C"/>
    <w:rsid w:val="005079D4"/>
    <w:rsid w:val="00507BA8"/>
    <w:rsid w:val="00507CDC"/>
    <w:rsid w:val="00507DC5"/>
    <w:rsid w:val="0051077F"/>
    <w:rsid w:val="0051084A"/>
    <w:rsid w:val="00510A4D"/>
    <w:rsid w:val="00510FCC"/>
    <w:rsid w:val="00511223"/>
    <w:rsid w:val="00511E89"/>
    <w:rsid w:val="00512168"/>
    <w:rsid w:val="00512383"/>
    <w:rsid w:val="005124E3"/>
    <w:rsid w:val="00512689"/>
    <w:rsid w:val="005126DE"/>
    <w:rsid w:val="00512BB7"/>
    <w:rsid w:val="00513568"/>
    <w:rsid w:val="00513768"/>
    <w:rsid w:val="00513C0C"/>
    <w:rsid w:val="00513C26"/>
    <w:rsid w:val="00514225"/>
    <w:rsid w:val="00514470"/>
    <w:rsid w:val="00514511"/>
    <w:rsid w:val="00514614"/>
    <w:rsid w:val="0051479F"/>
    <w:rsid w:val="00514B73"/>
    <w:rsid w:val="0051507F"/>
    <w:rsid w:val="005151E1"/>
    <w:rsid w:val="005153DE"/>
    <w:rsid w:val="0051540F"/>
    <w:rsid w:val="0051544A"/>
    <w:rsid w:val="005156A1"/>
    <w:rsid w:val="0051589F"/>
    <w:rsid w:val="005158A6"/>
    <w:rsid w:val="00515ADD"/>
    <w:rsid w:val="00515D4B"/>
    <w:rsid w:val="00516084"/>
    <w:rsid w:val="005161EF"/>
    <w:rsid w:val="00516818"/>
    <w:rsid w:val="00516B3C"/>
    <w:rsid w:val="00516CBA"/>
    <w:rsid w:val="00516F4B"/>
    <w:rsid w:val="00516FB8"/>
    <w:rsid w:val="005170AC"/>
    <w:rsid w:val="00517233"/>
    <w:rsid w:val="005174C8"/>
    <w:rsid w:val="005175AB"/>
    <w:rsid w:val="00517C0B"/>
    <w:rsid w:val="00517D3B"/>
    <w:rsid w:val="00517DE5"/>
    <w:rsid w:val="00517E8D"/>
    <w:rsid w:val="00520619"/>
    <w:rsid w:val="00520AC3"/>
    <w:rsid w:val="00520B86"/>
    <w:rsid w:val="00520BB4"/>
    <w:rsid w:val="005211DA"/>
    <w:rsid w:val="005213D3"/>
    <w:rsid w:val="005216BB"/>
    <w:rsid w:val="00522140"/>
    <w:rsid w:val="0052230E"/>
    <w:rsid w:val="0052234C"/>
    <w:rsid w:val="00522410"/>
    <w:rsid w:val="00522415"/>
    <w:rsid w:val="00522627"/>
    <w:rsid w:val="005226DD"/>
    <w:rsid w:val="0052313A"/>
    <w:rsid w:val="005231FE"/>
    <w:rsid w:val="00523316"/>
    <w:rsid w:val="005237AF"/>
    <w:rsid w:val="0052393C"/>
    <w:rsid w:val="0052400F"/>
    <w:rsid w:val="005242B5"/>
    <w:rsid w:val="0052458F"/>
    <w:rsid w:val="005246D1"/>
    <w:rsid w:val="00524D4C"/>
    <w:rsid w:val="005256C0"/>
    <w:rsid w:val="00525725"/>
    <w:rsid w:val="005263FC"/>
    <w:rsid w:val="00526AD4"/>
    <w:rsid w:val="00526BA9"/>
    <w:rsid w:val="00526BB2"/>
    <w:rsid w:val="00526D14"/>
    <w:rsid w:val="00526E47"/>
    <w:rsid w:val="0052791A"/>
    <w:rsid w:val="00527E85"/>
    <w:rsid w:val="00530014"/>
    <w:rsid w:val="00530059"/>
    <w:rsid w:val="00530177"/>
    <w:rsid w:val="0053020B"/>
    <w:rsid w:val="0053028E"/>
    <w:rsid w:val="00530785"/>
    <w:rsid w:val="00530D0F"/>
    <w:rsid w:val="005314BA"/>
    <w:rsid w:val="005315EE"/>
    <w:rsid w:val="005315F4"/>
    <w:rsid w:val="005318D7"/>
    <w:rsid w:val="00532094"/>
    <w:rsid w:val="0053210F"/>
    <w:rsid w:val="0053211D"/>
    <w:rsid w:val="0053250E"/>
    <w:rsid w:val="005325FD"/>
    <w:rsid w:val="0053264B"/>
    <w:rsid w:val="005326EC"/>
    <w:rsid w:val="005327CF"/>
    <w:rsid w:val="00532AB4"/>
    <w:rsid w:val="00532BEF"/>
    <w:rsid w:val="00532EB8"/>
    <w:rsid w:val="00533157"/>
    <w:rsid w:val="00533253"/>
    <w:rsid w:val="00533254"/>
    <w:rsid w:val="005332E1"/>
    <w:rsid w:val="00533500"/>
    <w:rsid w:val="00533938"/>
    <w:rsid w:val="00533E07"/>
    <w:rsid w:val="005340C7"/>
    <w:rsid w:val="0053423F"/>
    <w:rsid w:val="005343AF"/>
    <w:rsid w:val="005344B1"/>
    <w:rsid w:val="00534624"/>
    <w:rsid w:val="00534AB5"/>
    <w:rsid w:val="00534BBE"/>
    <w:rsid w:val="00534D6F"/>
    <w:rsid w:val="00534E24"/>
    <w:rsid w:val="00534FA9"/>
    <w:rsid w:val="00535143"/>
    <w:rsid w:val="00535334"/>
    <w:rsid w:val="005356AB"/>
    <w:rsid w:val="005356DD"/>
    <w:rsid w:val="0053598E"/>
    <w:rsid w:val="00535AA5"/>
    <w:rsid w:val="00535B00"/>
    <w:rsid w:val="00535C6E"/>
    <w:rsid w:val="00535CFF"/>
    <w:rsid w:val="00535FD9"/>
    <w:rsid w:val="00536115"/>
    <w:rsid w:val="005362D4"/>
    <w:rsid w:val="00536363"/>
    <w:rsid w:val="0053675C"/>
    <w:rsid w:val="005370FC"/>
    <w:rsid w:val="00537384"/>
    <w:rsid w:val="005373E0"/>
    <w:rsid w:val="00537D61"/>
    <w:rsid w:val="00540401"/>
    <w:rsid w:val="00540989"/>
    <w:rsid w:val="00540A47"/>
    <w:rsid w:val="00540BFA"/>
    <w:rsid w:val="00540C70"/>
    <w:rsid w:val="00540D83"/>
    <w:rsid w:val="00540DC8"/>
    <w:rsid w:val="00540FAD"/>
    <w:rsid w:val="00541138"/>
    <w:rsid w:val="005411CB"/>
    <w:rsid w:val="00541545"/>
    <w:rsid w:val="0054160D"/>
    <w:rsid w:val="0054168B"/>
    <w:rsid w:val="005426D5"/>
    <w:rsid w:val="005427D3"/>
    <w:rsid w:val="00542825"/>
    <w:rsid w:val="00543202"/>
    <w:rsid w:val="005432D4"/>
    <w:rsid w:val="00543425"/>
    <w:rsid w:val="00543791"/>
    <w:rsid w:val="0054391D"/>
    <w:rsid w:val="00543A7D"/>
    <w:rsid w:val="00543AB3"/>
    <w:rsid w:val="0054449F"/>
    <w:rsid w:val="00544CB4"/>
    <w:rsid w:val="00544CFB"/>
    <w:rsid w:val="00544EFF"/>
    <w:rsid w:val="00545595"/>
    <w:rsid w:val="005455A1"/>
    <w:rsid w:val="005457F7"/>
    <w:rsid w:val="005458FA"/>
    <w:rsid w:val="005458FB"/>
    <w:rsid w:val="0054599E"/>
    <w:rsid w:val="00545C70"/>
    <w:rsid w:val="00546199"/>
    <w:rsid w:val="0054627E"/>
    <w:rsid w:val="00546426"/>
    <w:rsid w:val="00546C75"/>
    <w:rsid w:val="00546D01"/>
    <w:rsid w:val="00546F4F"/>
    <w:rsid w:val="00547176"/>
    <w:rsid w:val="00547245"/>
    <w:rsid w:val="00547409"/>
    <w:rsid w:val="005475CE"/>
    <w:rsid w:val="005478A3"/>
    <w:rsid w:val="00547A67"/>
    <w:rsid w:val="00547CE4"/>
    <w:rsid w:val="005500D0"/>
    <w:rsid w:val="00550417"/>
    <w:rsid w:val="00550469"/>
    <w:rsid w:val="005505FD"/>
    <w:rsid w:val="005508C3"/>
    <w:rsid w:val="00550A18"/>
    <w:rsid w:val="00550C62"/>
    <w:rsid w:val="00550E48"/>
    <w:rsid w:val="005510EE"/>
    <w:rsid w:val="005511E7"/>
    <w:rsid w:val="0055124F"/>
    <w:rsid w:val="005513AA"/>
    <w:rsid w:val="0055149D"/>
    <w:rsid w:val="00551808"/>
    <w:rsid w:val="0055190F"/>
    <w:rsid w:val="00552612"/>
    <w:rsid w:val="00552772"/>
    <w:rsid w:val="00553297"/>
    <w:rsid w:val="0055352A"/>
    <w:rsid w:val="0055353E"/>
    <w:rsid w:val="0055360B"/>
    <w:rsid w:val="00553832"/>
    <w:rsid w:val="00553B14"/>
    <w:rsid w:val="00554206"/>
    <w:rsid w:val="0055420E"/>
    <w:rsid w:val="00554385"/>
    <w:rsid w:val="005544BD"/>
    <w:rsid w:val="00554FA4"/>
    <w:rsid w:val="005554CF"/>
    <w:rsid w:val="005554F0"/>
    <w:rsid w:val="005555D3"/>
    <w:rsid w:val="00555659"/>
    <w:rsid w:val="005558AB"/>
    <w:rsid w:val="00555959"/>
    <w:rsid w:val="00555AE9"/>
    <w:rsid w:val="00555C21"/>
    <w:rsid w:val="00555E04"/>
    <w:rsid w:val="00556031"/>
    <w:rsid w:val="00556205"/>
    <w:rsid w:val="005565F9"/>
    <w:rsid w:val="00556809"/>
    <w:rsid w:val="00556A81"/>
    <w:rsid w:val="00556DCF"/>
    <w:rsid w:val="00556E98"/>
    <w:rsid w:val="00556F7A"/>
    <w:rsid w:val="00557109"/>
    <w:rsid w:val="00557129"/>
    <w:rsid w:val="005575C8"/>
    <w:rsid w:val="00557A50"/>
    <w:rsid w:val="00560005"/>
    <w:rsid w:val="0056017B"/>
    <w:rsid w:val="00560513"/>
    <w:rsid w:val="00560578"/>
    <w:rsid w:val="00560AA9"/>
    <w:rsid w:val="00560ABF"/>
    <w:rsid w:val="00560D69"/>
    <w:rsid w:val="00560F7B"/>
    <w:rsid w:val="00561003"/>
    <w:rsid w:val="0056102E"/>
    <w:rsid w:val="005616C1"/>
    <w:rsid w:val="00562112"/>
    <w:rsid w:val="005623FE"/>
    <w:rsid w:val="005625F8"/>
    <w:rsid w:val="0056271F"/>
    <w:rsid w:val="0056288A"/>
    <w:rsid w:val="00562C32"/>
    <w:rsid w:val="00562DA2"/>
    <w:rsid w:val="0056356B"/>
    <w:rsid w:val="005638A2"/>
    <w:rsid w:val="00563911"/>
    <w:rsid w:val="00563E26"/>
    <w:rsid w:val="00564012"/>
    <w:rsid w:val="005644DD"/>
    <w:rsid w:val="00564586"/>
    <w:rsid w:val="005645CF"/>
    <w:rsid w:val="005645E8"/>
    <w:rsid w:val="0056482C"/>
    <w:rsid w:val="00564A9F"/>
    <w:rsid w:val="00564B1A"/>
    <w:rsid w:val="0056552E"/>
    <w:rsid w:val="00565972"/>
    <w:rsid w:val="00565A11"/>
    <w:rsid w:val="00565CD2"/>
    <w:rsid w:val="00566084"/>
    <w:rsid w:val="0056675C"/>
    <w:rsid w:val="0056696B"/>
    <w:rsid w:val="00566A79"/>
    <w:rsid w:val="00566C92"/>
    <w:rsid w:val="00566D8B"/>
    <w:rsid w:val="00567713"/>
    <w:rsid w:val="00567AF8"/>
    <w:rsid w:val="00567D8A"/>
    <w:rsid w:val="00567EC1"/>
    <w:rsid w:val="005702F5"/>
    <w:rsid w:val="005708AC"/>
    <w:rsid w:val="005710B9"/>
    <w:rsid w:val="0057132B"/>
    <w:rsid w:val="005714AA"/>
    <w:rsid w:val="00571780"/>
    <w:rsid w:val="00571DA0"/>
    <w:rsid w:val="00571E3E"/>
    <w:rsid w:val="00571ED1"/>
    <w:rsid w:val="005720B5"/>
    <w:rsid w:val="0057218C"/>
    <w:rsid w:val="005721B2"/>
    <w:rsid w:val="0057222A"/>
    <w:rsid w:val="0057241B"/>
    <w:rsid w:val="00572ACC"/>
    <w:rsid w:val="005731CD"/>
    <w:rsid w:val="005733B5"/>
    <w:rsid w:val="00573408"/>
    <w:rsid w:val="005734E2"/>
    <w:rsid w:val="005734F4"/>
    <w:rsid w:val="00573860"/>
    <w:rsid w:val="005739FE"/>
    <w:rsid w:val="00573A13"/>
    <w:rsid w:val="00573E49"/>
    <w:rsid w:val="005746DE"/>
    <w:rsid w:val="00574789"/>
    <w:rsid w:val="005747C9"/>
    <w:rsid w:val="005748DE"/>
    <w:rsid w:val="005748E3"/>
    <w:rsid w:val="00574919"/>
    <w:rsid w:val="00574C4A"/>
    <w:rsid w:val="00574C9E"/>
    <w:rsid w:val="00575346"/>
    <w:rsid w:val="00575CD8"/>
    <w:rsid w:val="00575DF4"/>
    <w:rsid w:val="0057615E"/>
    <w:rsid w:val="0057645F"/>
    <w:rsid w:val="00576598"/>
    <w:rsid w:val="00576620"/>
    <w:rsid w:val="00576787"/>
    <w:rsid w:val="00576851"/>
    <w:rsid w:val="00576945"/>
    <w:rsid w:val="00576A81"/>
    <w:rsid w:val="00576C40"/>
    <w:rsid w:val="00577065"/>
    <w:rsid w:val="005770CE"/>
    <w:rsid w:val="00577110"/>
    <w:rsid w:val="0057748F"/>
    <w:rsid w:val="005775D0"/>
    <w:rsid w:val="00577700"/>
    <w:rsid w:val="0057793B"/>
    <w:rsid w:val="00577C67"/>
    <w:rsid w:val="0058012A"/>
    <w:rsid w:val="00580328"/>
    <w:rsid w:val="00580475"/>
    <w:rsid w:val="0058048B"/>
    <w:rsid w:val="0058076E"/>
    <w:rsid w:val="00580AF3"/>
    <w:rsid w:val="00580CA9"/>
    <w:rsid w:val="00580DB1"/>
    <w:rsid w:val="00580F13"/>
    <w:rsid w:val="0058110C"/>
    <w:rsid w:val="00581169"/>
    <w:rsid w:val="005814C6"/>
    <w:rsid w:val="005815D3"/>
    <w:rsid w:val="00581DF8"/>
    <w:rsid w:val="00581E73"/>
    <w:rsid w:val="005824B8"/>
    <w:rsid w:val="005824E8"/>
    <w:rsid w:val="0058268C"/>
    <w:rsid w:val="00582984"/>
    <w:rsid w:val="00582BC0"/>
    <w:rsid w:val="00583028"/>
    <w:rsid w:val="00583143"/>
    <w:rsid w:val="005835A8"/>
    <w:rsid w:val="00583802"/>
    <w:rsid w:val="005839F5"/>
    <w:rsid w:val="00583A26"/>
    <w:rsid w:val="00583AAD"/>
    <w:rsid w:val="00583BAC"/>
    <w:rsid w:val="00583CBD"/>
    <w:rsid w:val="0058417D"/>
    <w:rsid w:val="005841F5"/>
    <w:rsid w:val="005842A8"/>
    <w:rsid w:val="005844CA"/>
    <w:rsid w:val="005847BB"/>
    <w:rsid w:val="00584A77"/>
    <w:rsid w:val="00584BD3"/>
    <w:rsid w:val="00584CE6"/>
    <w:rsid w:val="00584CEB"/>
    <w:rsid w:val="00584E78"/>
    <w:rsid w:val="0058500A"/>
    <w:rsid w:val="00585055"/>
    <w:rsid w:val="00585323"/>
    <w:rsid w:val="005857EE"/>
    <w:rsid w:val="00585876"/>
    <w:rsid w:val="00585E25"/>
    <w:rsid w:val="00585E28"/>
    <w:rsid w:val="0058631A"/>
    <w:rsid w:val="005863D1"/>
    <w:rsid w:val="00586712"/>
    <w:rsid w:val="00586DEB"/>
    <w:rsid w:val="00586EAE"/>
    <w:rsid w:val="0058729F"/>
    <w:rsid w:val="00587673"/>
    <w:rsid w:val="00587979"/>
    <w:rsid w:val="00587A11"/>
    <w:rsid w:val="00587C07"/>
    <w:rsid w:val="00587C72"/>
    <w:rsid w:val="00587E2D"/>
    <w:rsid w:val="00587E5B"/>
    <w:rsid w:val="00587F08"/>
    <w:rsid w:val="00590254"/>
    <w:rsid w:val="0059033D"/>
    <w:rsid w:val="00590841"/>
    <w:rsid w:val="0059084D"/>
    <w:rsid w:val="00590945"/>
    <w:rsid w:val="00590B44"/>
    <w:rsid w:val="00590F2C"/>
    <w:rsid w:val="0059132C"/>
    <w:rsid w:val="005914FD"/>
    <w:rsid w:val="00591872"/>
    <w:rsid w:val="00591B17"/>
    <w:rsid w:val="0059249A"/>
    <w:rsid w:val="0059288C"/>
    <w:rsid w:val="005929DF"/>
    <w:rsid w:val="00592A01"/>
    <w:rsid w:val="00592B36"/>
    <w:rsid w:val="00593296"/>
    <w:rsid w:val="00593480"/>
    <w:rsid w:val="00593676"/>
    <w:rsid w:val="005939C4"/>
    <w:rsid w:val="00593E55"/>
    <w:rsid w:val="00594153"/>
    <w:rsid w:val="00594751"/>
    <w:rsid w:val="00594A2A"/>
    <w:rsid w:val="00594A6A"/>
    <w:rsid w:val="00594AEC"/>
    <w:rsid w:val="00594C29"/>
    <w:rsid w:val="00594D79"/>
    <w:rsid w:val="00594FBA"/>
    <w:rsid w:val="00595109"/>
    <w:rsid w:val="00595219"/>
    <w:rsid w:val="0059548A"/>
    <w:rsid w:val="00595DA3"/>
    <w:rsid w:val="005960EE"/>
    <w:rsid w:val="00596239"/>
    <w:rsid w:val="00596311"/>
    <w:rsid w:val="005967D0"/>
    <w:rsid w:val="00596C41"/>
    <w:rsid w:val="00596C86"/>
    <w:rsid w:val="00596D50"/>
    <w:rsid w:val="00597116"/>
    <w:rsid w:val="00597323"/>
    <w:rsid w:val="005973E1"/>
    <w:rsid w:val="005978DB"/>
    <w:rsid w:val="00597A89"/>
    <w:rsid w:val="00597BE0"/>
    <w:rsid w:val="005A0272"/>
    <w:rsid w:val="005A0E8C"/>
    <w:rsid w:val="005A0ED4"/>
    <w:rsid w:val="005A10A4"/>
    <w:rsid w:val="005A10D6"/>
    <w:rsid w:val="005A13AD"/>
    <w:rsid w:val="005A1759"/>
    <w:rsid w:val="005A1769"/>
    <w:rsid w:val="005A183E"/>
    <w:rsid w:val="005A18B2"/>
    <w:rsid w:val="005A1A4D"/>
    <w:rsid w:val="005A1AA4"/>
    <w:rsid w:val="005A1F4A"/>
    <w:rsid w:val="005A229C"/>
    <w:rsid w:val="005A23F4"/>
    <w:rsid w:val="005A25C1"/>
    <w:rsid w:val="005A28AD"/>
    <w:rsid w:val="005A2BA1"/>
    <w:rsid w:val="005A2DA1"/>
    <w:rsid w:val="005A306D"/>
    <w:rsid w:val="005A33C4"/>
    <w:rsid w:val="005A35DC"/>
    <w:rsid w:val="005A361A"/>
    <w:rsid w:val="005A38D0"/>
    <w:rsid w:val="005A3CE7"/>
    <w:rsid w:val="005A3EC6"/>
    <w:rsid w:val="005A3FE8"/>
    <w:rsid w:val="005A414D"/>
    <w:rsid w:val="005A4CBC"/>
    <w:rsid w:val="005A4D76"/>
    <w:rsid w:val="005A5050"/>
    <w:rsid w:val="005A5522"/>
    <w:rsid w:val="005A555C"/>
    <w:rsid w:val="005A55B7"/>
    <w:rsid w:val="005A5F12"/>
    <w:rsid w:val="005A5F33"/>
    <w:rsid w:val="005A6AA7"/>
    <w:rsid w:val="005A6DB7"/>
    <w:rsid w:val="005A7719"/>
    <w:rsid w:val="005A78D0"/>
    <w:rsid w:val="005A79EC"/>
    <w:rsid w:val="005A7A0D"/>
    <w:rsid w:val="005A7C16"/>
    <w:rsid w:val="005A7D62"/>
    <w:rsid w:val="005B011F"/>
    <w:rsid w:val="005B01B4"/>
    <w:rsid w:val="005B031B"/>
    <w:rsid w:val="005B070F"/>
    <w:rsid w:val="005B0D5D"/>
    <w:rsid w:val="005B0EB3"/>
    <w:rsid w:val="005B1075"/>
    <w:rsid w:val="005B12AB"/>
    <w:rsid w:val="005B1388"/>
    <w:rsid w:val="005B14D2"/>
    <w:rsid w:val="005B17CD"/>
    <w:rsid w:val="005B182A"/>
    <w:rsid w:val="005B182B"/>
    <w:rsid w:val="005B218E"/>
    <w:rsid w:val="005B2238"/>
    <w:rsid w:val="005B2486"/>
    <w:rsid w:val="005B2844"/>
    <w:rsid w:val="005B2BA4"/>
    <w:rsid w:val="005B2C90"/>
    <w:rsid w:val="005B2DF1"/>
    <w:rsid w:val="005B3018"/>
    <w:rsid w:val="005B3176"/>
    <w:rsid w:val="005B31F8"/>
    <w:rsid w:val="005B34F5"/>
    <w:rsid w:val="005B355C"/>
    <w:rsid w:val="005B372A"/>
    <w:rsid w:val="005B37BA"/>
    <w:rsid w:val="005B3AD6"/>
    <w:rsid w:val="005B3CFD"/>
    <w:rsid w:val="005B3DFA"/>
    <w:rsid w:val="005B3FC6"/>
    <w:rsid w:val="005B41FE"/>
    <w:rsid w:val="005B4F6B"/>
    <w:rsid w:val="005B5328"/>
    <w:rsid w:val="005B583D"/>
    <w:rsid w:val="005B589E"/>
    <w:rsid w:val="005B59D7"/>
    <w:rsid w:val="005B5B9A"/>
    <w:rsid w:val="005B5C41"/>
    <w:rsid w:val="005B5C71"/>
    <w:rsid w:val="005B5D0C"/>
    <w:rsid w:val="005B5D36"/>
    <w:rsid w:val="005B627C"/>
    <w:rsid w:val="005B636F"/>
    <w:rsid w:val="005B6617"/>
    <w:rsid w:val="005B663E"/>
    <w:rsid w:val="005B6FE8"/>
    <w:rsid w:val="005B720D"/>
    <w:rsid w:val="005B7386"/>
    <w:rsid w:val="005B77EB"/>
    <w:rsid w:val="005B7953"/>
    <w:rsid w:val="005C015F"/>
    <w:rsid w:val="005C0FF2"/>
    <w:rsid w:val="005C1664"/>
    <w:rsid w:val="005C1B8E"/>
    <w:rsid w:val="005C1C30"/>
    <w:rsid w:val="005C1C4D"/>
    <w:rsid w:val="005C2026"/>
    <w:rsid w:val="005C2BA5"/>
    <w:rsid w:val="005C3007"/>
    <w:rsid w:val="005C30F5"/>
    <w:rsid w:val="005C3A1C"/>
    <w:rsid w:val="005C3B95"/>
    <w:rsid w:val="005C3D12"/>
    <w:rsid w:val="005C3DC4"/>
    <w:rsid w:val="005C42B7"/>
    <w:rsid w:val="005C42BC"/>
    <w:rsid w:val="005C447A"/>
    <w:rsid w:val="005C47D1"/>
    <w:rsid w:val="005C4BDB"/>
    <w:rsid w:val="005C4D2E"/>
    <w:rsid w:val="005C56BF"/>
    <w:rsid w:val="005C5ADF"/>
    <w:rsid w:val="005C615B"/>
    <w:rsid w:val="005C6449"/>
    <w:rsid w:val="005C6A8F"/>
    <w:rsid w:val="005C6E96"/>
    <w:rsid w:val="005C7025"/>
    <w:rsid w:val="005C725A"/>
    <w:rsid w:val="005C73F7"/>
    <w:rsid w:val="005C741E"/>
    <w:rsid w:val="005C7CAE"/>
    <w:rsid w:val="005C7E57"/>
    <w:rsid w:val="005D06D9"/>
    <w:rsid w:val="005D07A8"/>
    <w:rsid w:val="005D0F82"/>
    <w:rsid w:val="005D0FB2"/>
    <w:rsid w:val="005D10D1"/>
    <w:rsid w:val="005D1177"/>
    <w:rsid w:val="005D11A5"/>
    <w:rsid w:val="005D11AA"/>
    <w:rsid w:val="005D1386"/>
    <w:rsid w:val="005D13C3"/>
    <w:rsid w:val="005D167A"/>
    <w:rsid w:val="005D179D"/>
    <w:rsid w:val="005D19AF"/>
    <w:rsid w:val="005D1BC5"/>
    <w:rsid w:val="005D1E1E"/>
    <w:rsid w:val="005D1E48"/>
    <w:rsid w:val="005D1EFD"/>
    <w:rsid w:val="005D2659"/>
    <w:rsid w:val="005D2769"/>
    <w:rsid w:val="005D28AA"/>
    <w:rsid w:val="005D28FF"/>
    <w:rsid w:val="005D2AEE"/>
    <w:rsid w:val="005D2B3D"/>
    <w:rsid w:val="005D2D6F"/>
    <w:rsid w:val="005D304F"/>
    <w:rsid w:val="005D3372"/>
    <w:rsid w:val="005D34B4"/>
    <w:rsid w:val="005D3586"/>
    <w:rsid w:val="005D3593"/>
    <w:rsid w:val="005D35B1"/>
    <w:rsid w:val="005D35E0"/>
    <w:rsid w:val="005D376D"/>
    <w:rsid w:val="005D3B71"/>
    <w:rsid w:val="005D4329"/>
    <w:rsid w:val="005D439B"/>
    <w:rsid w:val="005D45AE"/>
    <w:rsid w:val="005D46CF"/>
    <w:rsid w:val="005D4790"/>
    <w:rsid w:val="005D47F7"/>
    <w:rsid w:val="005D491A"/>
    <w:rsid w:val="005D4B4D"/>
    <w:rsid w:val="005D4B82"/>
    <w:rsid w:val="005D4BE1"/>
    <w:rsid w:val="005D4F94"/>
    <w:rsid w:val="005D4FD0"/>
    <w:rsid w:val="005D51A7"/>
    <w:rsid w:val="005D52A1"/>
    <w:rsid w:val="005D52DF"/>
    <w:rsid w:val="005D53D7"/>
    <w:rsid w:val="005D5535"/>
    <w:rsid w:val="005D60BE"/>
    <w:rsid w:val="005D6699"/>
    <w:rsid w:val="005D6921"/>
    <w:rsid w:val="005D6C81"/>
    <w:rsid w:val="005D706E"/>
    <w:rsid w:val="005D715E"/>
    <w:rsid w:val="005D75E1"/>
    <w:rsid w:val="005D7688"/>
    <w:rsid w:val="005D786D"/>
    <w:rsid w:val="005E02CF"/>
    <w:rsid w:val="005E0424"/>
    <w:rsid w:val="005E0431"/>
    <w:rsid w:val="005E09BD"/>
    <w:rsid w:val="005E09FD"/>
    <w:rsid w:val="005E0ADC"/>
    <w:rsid w:val="005E0BFD"/>
    <w:rsid w:val="005E0D83"/>
    <w:rsid w:val="005E11F6"/>
    <w:rsid w:val="005E1C25"/>
    <w:rsid w:val="005E1EAB"/>
    <w:rsid w:val="005E212A"/>
    <w:rsid w:val="005E2409"/>
    <w:rsid w:val="005E2B3E"/>
    <w:rsid w:val="005E3460"/>
    <w:rsid w:val="005E383B"/>
    <w:rsid w:val="005E3BD1"/>
    <w:rsid w:val="005E3C9A"/>
    <w:rsid w:val="005E3CCF"/>
    <w:rsid w:val="005E3F58"/>
    <w:rsid w:val="005E4032"/>
    <w:rsid w:val="005E4071"/>
    <w:rsid w:val="005E407E"/>
    <w:rsid w:val="005E414D"/>
    <w:rsid w:val="005E433B"/>
    <w:rsid w:val="005E4B50"/>
    <w:rsid w:val="005E4B79"/>
    <w:rsid w:val="005E4B7F"/>
    <w:rsid w:val="005E4C10"/>
    <w:rsid w:val="005E5C77"/>
    <w:rsid w:val="005E5E5D"/>
    <w:rsid w:val="005E5F3A"/>
    <w:rsid w:val="005E665F"/>
    <w:rsid w:val="005E6847"/>
    <w:rsid w:val="005E6F49"/>
    <w:rsid w:val="005E70BF"/>
    <w:rsid w:val="005E72F7"/>
    <w:rsid w:val="005E7549"/>
    <w:rsid w:val="005E7618"/>
    <w:rsid w:val="005E767F"/>
    <w:rsid w:val="005E7996"/>
    <w:rsid w:val="005E7A50"/>
    <w:rsid w:val="005E7CAD"/>
    <w:rsid w:val="005F0204"/>
    <w:rsid w:val="005F03B5"/>
    <w:rsid w:val="005F042E"/>
    <w:rsid w:val="005F0842"/>
    <w:rsid w:val="005F09E2"/>
    <w:rsid w:val="005F0BB6"/>
    <w:rsid w:val="005F1436"/>
    <w:rsid w:val="005F1528"/>
    <w:rsid w:val="005F1638"/>
    <w:rsid w:val="005F1683"/>
    <w:rsid w:val="005F16AE"/>
    <w:rsid w:val="005F1810"/>
    <w:rsid w:val="005F21C4"/>
    <w:rsid w:val="005F2309"/>
    <w:rsid w:val="005F27A0"/>
    <w:rsid w:val="005F2ADC"/>
    <w:rsid w:val="005F2E80"/>
    <w:rsid w:val="005F3265"/>
    <w:rsid w:val="005F38BB"/>
    <w:rsid w:val="005F38C1"/>
    <w:rsid w:val="005F3D50"/>
    <w:rsid w:val="005F3E70"/>
    <w:rsid w:val="005F403C"/>
    <w:rsid w:val="005F42BA"/>
    <w:rsid w:val="005F42EC"/>
    <w:rsid w:val="005F502A"/>
    <w:rsid w:val="005F5462"/>
    <w:rsid w:val="005F57EB"/>
    <w:rsid w:val="005F5B71"/>
    <w:rsid w:val="005F5BDF"/>
    <w:rsid w:val="005F5DDF"/>
    <w:rsid w:val="005F5E06"/>
    <w:rsid w:val="005F64F5"/>
    <w:rsid w:val="005F660E"/>
    <w:rsid w:val="005F661A"/>
    <w:rsid w:val="005F6954"/>
    <w:rsid w:val="005F6D34"/>
    <w:rsid w:val="005F7205"/>
    <w:rsid w:val="005F73BD"/>
    <w:rsid w:val="005F74B6"/>
    <w:rsid w:val="005F7C24"/>
    <w:rsid w:val="005F929B"/>
    <w:rsid w:val="00600153"/>
    <w:rsid w:val="006001C3"/>
    <w:rsid w:val="006009C2"/>
    <w:rsid w:val="00600C56"/>
    <w:rsid w:val="006013EC"/>
    <w:rsid w:val="006014CE"/>
    <w:rsid w:val="006019E2"/>
    <w:rsid w:val="00601B06"/>
    <w:rsid w:val="00601BC3"/>
    <w:rsid w:val="00601C2F"/>
    <w:rsid w:val="00601D67"/>
    <w:rsid w:val="00601D78"/>
    <w:rsid w:val="00601E84"/>
    <w:rsid w:val="00602004"/>
    <w:rsid w:val="00602015"/>
    <w:rsid w:val="006021E1"/>
    <w:rsid w:val="00602288"/>
    <w:rsid w:val="006024A5"/>
    <w:rsid w:val="006026F0"/>
    <w:rsid w:val="006026F8"/>
    <w:rsid w:val="00602732"/>
    <w:rsid w:val="00602FE5"/>
    <w:rsid w:val="006033F2"/>
    <w:rsid w:val="00603C28"/>
    <w:rsid w:val="00604169"/>
    <w:rsid w:val="0060426A"/>
    <w:rsid w:val="00604691"/>
    <w:rsid w:val="00604761"/>
    <w:rsid w:val="00604D2B"/>
    <w:rsid w:val="0060541A"/>
    <w:rsid w:val="00605AAE"/>
    <w:rsid w:val="00605C2C"/>
    <w:rsid w:val="00606005"/>
    <w:rsid w:val="0060618F"/>
    <w:rsid w:val="00606522"/>
    <w:rsid w:val="006065B0"/>
    <w:rsid w:val="00606750"/>
    <w:rsid w:val="006068F5"/>
    <w:rsid w:val="00606CF2"/>
    <w:rsid w:val="00606D9B"/>
    <w:rsid w:val="00606DEA"/>
    <w:rsid w:val="00606E88"/>
    <w:rsid w:val="0060700E"/>
    <w:rsid w:val="00607164"/>
    <w:rsid w:val="006072DB"/>
    <w:rsid w:val="00607536"/>
    <w:rsid w:val="00607764"/>
    <w:rsid w:val="00607A51"/>
    <w:rsid w:val="00607A9D"/>
    <w:rsid w:val="00607D42"/>
    <w:rsid w:val="00607DB0"/>
    <w:rsid w:val="00610099"/>
    <w:rsid w:val="006101CD"/>
    <w:rsid w:val="006107A0"/>
    <w:rsid w:val="006108B3"/>
    <w:rsid w:val="006108FF"/>
    <w:rsid w:val="00610951"/>
    <w:rsid w:val="00610A99"/>
    <w:rsid w:val="00610AC2"/>
    <w:rsid w:val="00610B31"/>
    <w:rsid w:val="00610C7A"/>
    <w:rsid w:val="00610E15"/>
    <w:rsid w:val="00610F72"/>
    <w:rsid w:val="00610F80"/>
    <w:rsid w:val="00610FE9"/>
    <w:rsid w:val="00611179"/>
    <w:rsid w:val="0061133A"/>
    <w:rsid w:val="00611345"/>
    <w:rsid w:val="00611776"/>
    <w:rsid w:val="006118C6"/>
    <w:rsid w:val="00611E89"/>
    <w:rsid w:val="00612551"/>
    <w:rsid w:val="006126DA"/>
    <w:rsid w:val="0061289A"/>
    <w:rsid w:val="00612B61"/>
    <w:rsid w:val="00612C4E"/>
    <w:rsid w:val="00612DFB"/>
    <w:rsid w:val="0061351D"/>
    <w:rsid w:val="00613779"/>
    <w:rsid w:val="006137A7"/>
    <w:rsid w:val="00613865"/>
    <w:rsid w:val="00613B7D"/>
    <w:rsid w:val="00613B9C"/>
    <w:rsid w:val="00613C35"/>
    <w:rsid w:val="0061495E"/>
    <w:rsid w:val="0061514F"/>
    <w:rsid w:val="006152C2"/>
    <w:rsid w:val="006156D7"/>
    <w:rsid w:val="00615726"/>
    <w:rsid w:val="006159D7"/>
    <w:rsid w:val="00615A97"/>
    <w:rsid w:val="00615AB7"/>
    <w:rsid w:val="00615B33"/>
    <w:rsid w:val="00615C9D"/>
    <w:rsid w:val="00615F45"/>
    <w:rsid w:val="00615F9B"/>
    <w:rsid w:val="006160F4"/>
    <w:rsid w:val="0061651F"/>
    <w:rsid w:val="00617258"/>
    <w:rsid w:val="00617601"/>
    <w:rsid w:val="0061773B"/>
    <w:rsid w:val="00617837"/>
    <w:rsid w:val="00617D55"/>
    <w:rsid w:val="00617DC0"/>
    <w:rsid w:val="00617F6E"/>
    <w:rsid w:val="006201A7"/>
    <w:rsid w:val="00620593"/>
    <w:rsid w:val="006206AF"/>
    <w:rsid w:val="0062094E"/>
    <w:rsid w:val="006209B0"/>
    <w:rsid w:val="00620BFA"/>
    <w:rsid w:val="00620EF6"/>
    <w:rsid w:val="006210A4"/>
    <w:rsid w:val="0062139D"/>
    <w:rsid w:val="006214ED"/>
    <w:rsid w:val="00621797"/>
    <w:rsid w:val="00621899"/>
    <w:rsid w:val="006218D5"/>
    <w:rsid w:val="00621BB6"/>
    <w:rsid w:val="00621CE5"/>
    <w:rsid w:val="00621D73"/>
    <w:rsid w:val="00622BC3"/>
    <w:rsid w:val="00622C6F"/>
    <w:rsid w:val="00622DF1"/>
    <w:rsid w:val="00622FD5"/>
    <w:rsid w:val="006231A4"/>
    <w:rsid w:val="006231FC"/>
    <w:rsid w:val="006233A0"/>
    <w:rsid w:val="00623586"/>
    <w:rsid w:val="006235EC"/>
    <w:rsid w:val="006237D4"/>
    <w:rsid w:val="006238FC"/>
    <w:rsid w:val="00623AB1"/>
    <w:rsid w:val="00623AD2"/>
    <w:rsid w:val="00623B83"/>
    <w:rsid w:val="00623DE0"/>
    <w:rsid w:val="00623FD3"/>
    <w:rsid w:val="00624DD2"/>
    <w:rsid w:val="0062589D"/>
    <w:rsid w:val="006259FA"/>
    <w:rsid w:val="00625AD9"/>
    <w:rsid w:val="00625C3F"/>
    <w:rsid w:val="00625C74"/>
    <w:rsid w:val="00625D4D"/>
    <w:rsid w:val="00625F83"/>
    <w:rsid w:val="006263A8"/>
    <w:rsid w:val="0062644F"/>
    <w:rsid w:val="006264D1"/>
    <w:rsid w:val="00626941"/>
    <w:rsid w:val="00626C1A"/>
    <w:rsid w:val="00626E29"/>
    <w:rsid w:val="0062711E"/>
    <w:rsid w:val="00627253"/>
    <w:rsid w:val="00627657"/>
    <w:rsid w:val="006277F3"/>
    <w:rsid w:val="00627851"/>
    <w:rsid w:val="006279F5"/>
    <w:rsid w:val="00627B64"/>
    <w:rsid w:val="006302D7"/>
    <w:rsid w:val="0063051F"/>
    <w:rsid w:val="00630901"/>
    <w:rsid w:val="00630B23"/>
    <w:rsid w:val="00630B29"/>
    <w:rsid w:val="00630B8E"/>
    <w:rsid w:val="00630D0F"/>
    <w:rsid w:val="00630D19"/>
    <w:rsid w:val="00631294"/>
    <w:rsid w:val="006315E5"/>
    <w:rsid w:val="00631617"/>
    <w:rsid w:val="00631648"/>
    <w:rsid w:val="00631758"/>
    <w:rsid w:val="00631C49"/>
    <w:rsid w:val="006321E8"/>
    <w:rsid w:val="00632385"/>
    <w:rsid w:val="00632813"/>
    <w:rsid w:val="006329CE"/>
    <w:rsid w:val="00632CDD"/>
    <w:rsid w:val="0063311C"/>
    <w:rsid w:val="006332E0"/>
    <w:rsid w:val="006333B0"/>
    <w:rsid w:val="00633511"/>
    <w:rsid w:val="006338E4"/>
    <w:rsid w:val="006338F8"/>
    <w:rsid w:val="00633A2B"/>
    <w:rsid w:val="00633CB0"/>
    <w:rsid w:val="00633DF7"/>
    <w:rsid w:val="00633E47"/>
    <w:rsid w:val="006341EA"/>
    <w:rsid w:val="00634272"/>
    <w:rsid w:val="0063517B"/>
    <w:rsid w:val="006351D5"/>
    <w:rsid w:val="006351DD"/>
    <w:rsid w:val="00635246"/>
    <w:rsid w:val="006355FF"/>
    <w:rsid w:val="00635A75"/>
    <w:rsid w:val="00635BDD"/>
    <w:rsid w:val="00635C9C"/>
    <w:rsid w:val="00635CC1"/>
    <w:rsid w:val="00635EA3"/>
    <w:rsid w:val="006362BD"/>
    <w:rsid w:val="006364BA"/>
    <w:rsid w:val="0063698C"/>
    <w:rsid w:val="00636B80"/>
    <w:rsid w:val="0063710C"/>
    <w:rsid w:val="0063723C"/>
    <w:rsid w:val="0063726F"/>
    <w:rsid w:val="006375E2"/>
    <w:rsid w:val="006379FC"/>
    <w:rsid w:val="00637A1C"/>
    <w:rsid w:val="00637A36"/>
    <w:rsid w:val="00637ABC"/>
    <w:rsid w:val="00640316"/>
    <w:rsid w:val="00640441"/>
    <w:rsid w:val="006409C4"/>
    <w:rsid w:val="00640B28"/>
    <w:rsid w:val="006414D1"/>
    <w:rsid w:val="00641550"/>
    <w:rsid w:val="0064159C"/>
    <w:rsid w:val="0064198F"/>
    <w:rsid w:val="00642170"/>
    <w:rsid w:val="006425C0"/>
    <w:rsid w:val="00642C18"/>
    <w:rsid w:val="00642D1D"/>
    <w:rsid w:val="00643D60"/>
    <w:rsid w:val="006440C1"/>
    <w:rsid w:val="00644475"/>
    <w:rsid w:val="00644567"/>
    <w:rsid w:val="00644AD5"/>
    <w:rsid w:val="006451FC"/>
    <w:rsid w:val="006454F5"/>
    <w:rsid w:val="006454FE"/>
    <w:rsid w:val="006459B0"/>
    <w:rsid w:val="00645CF3"/>
    <w:rsid w:val="0064600D"/>
    <w:rsid w:val="00646B8E"/>
    <w:rsid w:val="00646FE5"/>
    <w:rsid w:val="0064756C"/>
    <w:rsid w:val="00647646"/>
    <w:rsid w:val="00647AD8"/>
    <w:rsid w:val="00647B81"/>
    <w:rsid w:val="00647D86"/>
    <w:rsid w:val="00647F23"/>
    <w:rsid w:val="00650196"/>
    <w:rsid w:val="0065025F"/>
    <w:rsid w:val="0065049D"/>
    <w:rsid w:val="006507CF"/>
    <w:rsid w:val="00650D8B"/>
    <w:rsid w:val="006513D5"/>
    <w:rsid w:val="0065144B"/>
    <w:rsid w:val="006514B0"/>
    <w:rsid w:val="006516BD"/>
    <w:rsid w:val="00651739"/>
    <w:rsid w:val="00651799"/>
    <w:rsid w:val="006519C1"/>
    <w:rsid w:val="00651ECA"/>
    <w:rsid w:val="00651EDC"/>
    <w:rsid w:val="0065206A"/>
    <w:rsid w:val="00652091"/>
    <w:rsid w:val="00652244"/>
    <w:rsid w:val="00652D35"/>
    <w:rsid w:val="00652FF5"/>
    <w:rsid w:val="00653417"/>
    <w:rsid w:val="006536B6"/>
    <w:rsid w:val="006537DE"/>
    <w:rsid w:val="006538C2"/>
    <w:rsid w:val="00653B14"/>
    <w:rsid w:val="00653DC7"/>
    <w:rsid w:val="006540C1"/>
    <w:rsid w:val="006542D8"/>
    <w:rsid w:val="006546A0"/>
    <w:rsid w:val="00654739"/>
    <w:rsid w:val="00654F0D"/>
    <w:rsid w:val="00654F5E"/>
    <w:rsid w:val="006552C3"/>
    <w:rsid w:val="00655463"/>
    <w:rsid w:val="0065554C"/>
    <w:rsid w:val="00655ABE"/>
    <w:rsid w:val="00655F8E"/>
    <w:rsid w:val="00656199"/>
    <w:rsid w:val="00656376"/>
    <w:rsid w:val="00656456"/>
    <w:rsid w:val="006566CB"/>
    <w:rsid w:val="00656860"/>
    <w:rsid w:val="00656A38"/>
    <w:rsid w:val="00656A3B"/>
    <w:rsid w:val="00656BCF"/>
    <w:rsid w:val="00656C2E"/>
    <w:rsid w:val="00656ECE"/>
    <w:rsid w:val="006570EB"/>
    <w:rsid w:val="006575FE"/>
    <w:rsid w:val="00657651"/>
    <w:rsid w:val="00657939"/>
    <w:rsid w:val="00657D3F"/>
    <w:rsid w:val="00657F7F"/>
    <w:rsid w:val="00660036"/>
    <w:rsid w:val="00660222"/>
    <w:rsid w:val="00660504"/>
    <w:rsid w:val="0066055D"/>
    <w:rsid w:val="006606B4"/>
    <w:rsid w:val="0066073A"/>
    <w:rsid w:val="0066084E"/>
    <w:rsid w:val="00660BBD"/>
    <w:rsid w:val="00661189"/>
    <w:rsid w:val="0066141E"/>
    <w:rsid w:val="0066149A"/>
    <w:rsid w:val="00661826"/>
    <w:rsid w:val="00661AC6"/>
    <w:rsid w:val="00661CA4"/>
    <w:rsid w:val="00661E56"/>
    <w:rsid w:val="00661EB1"/>
    <w:rsid w:val="00661EEA"/>
    <w:rsid w:val="00662443"/>
    <w:rsid w:val="00662456"/>
    <w:rsid w:val="00662800"/>
    <w:rsid w:val="00662BCC"/>
    <w:rsid w:val="00662FCD"/>
    <w:rsid w:val="006631DC"/>
    <w:rsid w:val="00663405"/>
    <w:rsid w:val="0066346D"/>
    <w:rsid w:val="00663573"/>
    <w:rsid w:val="00663A2A"/>
    <w:rsid w:val="00663AF5"/>
    <w:rsid w:val="0066403C"/>
    <w:rsid w:val="00664288"/>
    <w:rsid w:val="006642A8"/>
    <w:rsid w:val="00664314"/>
    <w:rsid w:val="00664464"/>
    <w:rsid w:val="00664561"/>
    <w:rsid w:val="00664B54"/>
    <w:rsid w:val="00664E70"/>
    <w:rsid w:val="006650D7"/>
    <w:rsid w:val="006650DF"/>
    <w:rsid w:val="006654D6"/>
    <w:rsid w:val="00665504"/>
    <w:rsid w:val="00665531"/>
    <w:rsid w:val="006655A9"/>
    <w:rsid w:val="006655D1"/>
    <w:rsid w:val="00665644"/>
    <w:rsid w:val="006657A0"/>
    <w:rsid w:val="006659D3"/>
    <w:rsid w:val="00665AA3"/>
    <w:rsid w:val="00665AF9"/>
    <w:rsid w:val="00666097"/>
    <w:rsid w:val="00666501"/>
    <w:rsid w:val="00666889"/>
    <w:rsid w:val="00666EAC"/>
    <w:rsid w:val="00666FB8"/>
    <w:rsid w:val="00667EB8"/>
    <w:rsid w:val="00670A91"/>
    <w:rsid w:val="00670AC3"/>
    <w:rsid w:val="00670E32"/>
    <w:rsid w:val="00670E69"/>
    <w:rsid w:val="00671206"/>
    <w:rsid w:val="00671442"/>
    <w:rsid w:val="00671545"/>
    <w:rsid w:val="00671788"/>
    <w:rsid w:val="00671DD1"/>
    <w:rsid w:val="006721F7"/>
    <w:rsid w:val="006729F1"/>
    <w:rsid w:val="00672C3B"/>
    <w:rsid w:val="00672D30"/>
    <w:rsid w:val="00672E32"/>
    <w:rsid w:val="00673685"/>
    <w:rsid w:val="0067393D"/>
    <w:rsid w:val="00673CA4"/>
    <w:rsid w:val="00674177"/>
    <w:rsid w:val="00674314"/>
    <w:rsid w:val="00674832"/>
    <w:rsid w:val="006749BC"/>
    <w:rsid w:val="006749E2"/>
    <w:rsid w:val="00674CCB"/>
    <w:rsid w:val="00674DF3"/>
    <w:rsid w:val="00675099"/>
    <w:rsid w:val="00675155"/>
    <w:rsid w:val="006752C0"/>
    <w:rsid w:val="0067544C"/>
    <w:rsid w:val="00675543"/>
    <w:rsid w:val="00675586"/>
    <w:rsid w:val="00675D0D"/>
    <w:rsid w:val="00676003"/>
    <w:rsid w:val="006763DD"/>
    <w:rsid w:val="0067662E"/>
    <w:rsid w:val="0067664D"/>
    <w:rsid w:val="00676884"/>
    <w:rsid w:val="006768C1"/>
    <w:rsid w:val="006768DF"/>
    <w:rsid w:val="0067693D"/>
    <w:rsid w:val="00676A9B"/>
    <w:rsid w:val="00676AC4"/>
    <w:rsid w:val="00676D79"/>
    <w:rsid w:val="00676E2E"/>
    <w:rsid w:val="006770AD"/>
    <w:rsid w:val="00677188"/>
    <w:rsid w:val="0067777C"/>
    <w:rsid w:val="0067790D"/>
    <w:rsid w:val="0067792E"/>
    <w:rsid w:val="00677D7D"/>
    <w:rsid w:val="00680277"/>
    <w:rsid w:val="006803F1"/>
    <w:rsid w:val="0068052B"/>
    <w:rsid w:val="006805FF"/>
    <w:rsid w:val="00680E01"/>
    <w:rsid w:val="0068131E"/>
    <w:rsid w:val="0068161F"/>
    <w:rsid w:val="006818BF"/>
    <w:rsid w:val="00681E19"/>
    <w:rsid w:val="006823EE"/>
    <w:rsid w:val="006824A0"/>
    <w:rsid w:val="006824E2"/>
    <w:rsid w:val="00682540"/>
    <w:rsid w:val="00682D1B"/>
    <w:rsid w:val="0068300C"/>
    <w:rsid w:val="00683376"/>
    <w:rsid w:val="00683473"/>
    <w:rsid w:val="00683746"/>
    <w:rsid w:val="00683A3F"/>
    <w:rsid w:val="00683AE6"/>
    <w:rsid w:val="00684359"/>
    <w:rsid w:val="00684737"/>
    <w:rsid w:val="00684A08"/>
    <w:rsid w:val="00685246"/>
    <w:rsid w:val="00685374"/>
    <w:rsid w:val="006856DD"/>
    <w:rsid w:val="00685B1F"/>
    <w:rsid w:val="00685DE5"/>
    <w:rsid w:val="00685EA2"/>
    <w:rsid w:val="00685FD2"/>
    <w:rsid w:val="006864AE"/>
    <w:rsid w:val="00686568"/>
    <w:rsid w:val="00686A4A"/>
    <w:rsid w:val="00686AAF"/>
    <w:rsid w:val="00686B87"/>
    <w:rsid w:val="00686D9E"/>
    <w:rsid w:val="00686F9D"/>
    <w:rsid w:val="006871D3"/>
    <w:rsid w:val="00687671"/>
    <w:rsid w:val="0068797F"/>
    <w:rsid w:val="006879ED"/>
    <w:rsid w:val="006900EA"/>
    <w:rsid w:val="00690118"/>
    <w:rsid w:val="0069084D"/>
    <w:rsid w:val="006908A8"/>
    <w:rsid w:val="00690C0C"/>
    <w:rsid w:val="00690FC9"/>
    <w:rsid w:val="0069101D"/>
    <w:rsid w:val="00691043"/>
    <w:rsid w:val="0069166B"/>
    <w:rsid w:val="00691895"/>
    <w:rsid w:val="006919E2"/>
    <w:rsid w:val="00691B24"/>
    <w:rsid w:val="00691E82"/>
    <w:rsid w:val="00692144"/>
    <w:rsid w:val="006921D1"/>
    <w:rsid w:val="00692939"/>
    <w:rsid w:val="00692B46"/>
    <w:rsid w:val="00692C36"/>
    <w:rsid w:val="00692CEE"/>
    <w:rsid w:val="00692EDC"/>
    <w:rsid w:val="00692F6B"/>
    <w:rsid w:val="006930C1"/>
    <w:rsid w:val="00693208"/>
    <w:rsid w:val="0069330A"/>
    <w:rsid w:val="00693418"/>
    <w:rsid w:val="00693525"/>
    <w:rsid w:val="0069381F"/>
    <w:rsid w:val="00693A39"/>
    <w:rsid w:val="00693D9C"/>
    <w:rsid w:val="00693E11"/>
    <w:rsid w:val="00694003"/>
    <w:rsid w:val="006941A7"/>
    <w:rsid w:val="0069469B"/>
    <w:rsid w:val="0069478B"/>
    <w:rsid w:val="006947B0"/>
    <w:rsid w:val="00694882"/>
    <w:rsid w:val="00694BBF"/>
    <w:rsid w:val="00694CCA"/>
    <w:rsid w:val="00694DF8"/>
    <w:rsid w:val="006954CF"/>
    <w:rsid w:val="00695A92"/>
    <w:rsid w:val="00695A9F"/>
    <w:rsid w:val="00695EA2"/>
    <w:rsid w:val="00696FA1"/>
    <w:rsid w:val="006971AC"/>
    <w:rsid w:val="00697254"/>
    <w:rsid w:val="00697399"/>
    <w:rsid w:val="00697495"/>
    <w:rsid w:val="00697A33"/>
    <w:rsid w:val="00697AF2"/>
    <w:rsid w:val="00697C04"/>
    <w:rsid w:val="0069B51A"/>
    <w:rsid w:val="006A0D06"/>
    <w:rsid w:val="006A131D"/>
    <w:rsid w:val="006A157A"/>
    <w:rsid w:val="006A192B"/>
    <w:rsid w:val="006A1D9B"/>
    <w:rsid w:val="006A1ECA"/>
    <w:rsid w:val="006A27CD"/>
    <w:rsid w:val="006A29D7"/>
    <w:rsid w:val="006A2A8B"/>
    <w:rsid w:val="006A2AAD"/>
    <w:rsid w:val="006A2AB6"/>
    <w:rsid w:val="006A2E9B"/>
    <w:rsid w:val="006A2FAD"/>
    <w:rsid w:val="006A3139"/>
    <w:rsid w:val="006A3179"/>
    <w:rsid w:val="006A33E0"/>
    <w:rsid w:val="006A3567"/>
    <w:rsid w:val="006A36E3"/>
    <w:rsid w:val="006A37B1"/>
    <w:rsid w:val="006A3938"/>
    <w:rsid w:val="006A3B39"/>
    <w:rsid w:val="006A3C8C"/>
    <w:rsid w:val="006A3EF5"/>
    <w:rsid w:val="006A410E"/>
    <w:rsid w:val="006A43CE"/>
    <w:rsid w:val="006A4654"/>
    <w:rsid w:val="006A4832"/>
    <w:rsid w:val="006A4B80"/>
    <w:rsid w:val="006A4C73"/>
    <w:rsid w:val="006A4CF2"/>
    <w:rsid w:val="006A4D97"/>
    <w:rsid w:val="006A5328"/>
    <w:rsid w:val="006A5572"/>
    <w:rsid w:val="006A5B9E"/>
    <w:rsid w:val="006A5CB9"/>
    <w:rsid w:val="006A5CC0"/>
    <w:rsid w:val="006A5D4B"/>
    <w:rsid w:val="006A5DC0"/>
    <w:rsid w:val="006A6425"/>
    <w:rsid w:val="006A6699"/>
    <w:rsid w:val="006A67DA"/>
    <w:rsid w:val="006A680C"/>
    <w:rsid w:val="006A6C9A"/>
    <w:rsid w:val="006A6E3B"/>
    <w:rsid w:val="006A6F91"/>
    <w:rsid w:val="006A716C"/>
    <w:rsid w:val="006A72E6"/>
    <w:rsid w:val="006A7359"/>
    <w:rsid w:val="006A7618"/>
    <w:rsid w:val="006A766E"/>
    <w:rsid w:val="006A7773"/>
    <w:rsid w:val="006A7883"/>
    <w:rsid w:val="006A793A"/>
    <w:rsid w:val="006A7A5E"/>
    <w:rsid w:val="006A7A5F"/>
    <w:rsid w:val="006A7BA7"/>
    <w:rsid w:val="006A7EA1"/>
    <w:rsid w:val="006B0054"/>
    <w:rsid w:val="006B00E4"/>
    <w:rsid w:val="006B0137"/>
    <w:rsid w:val="006B01B9"/>
    <w:rsid w:val="006B0DFE"/>
    <w:rsid w:val="006B0F07"/>
    <w:rsid w:val="006B1102"/>
    <w:rsid w:val="006B1112"/>
    <w:rsid w:val="006B1161"/>
    <w:rsid w:val="006B13B4"/>
    <w:rsid w:val="006B1513"/>
    <w:rsid w:val="006B17A5"/>
    <w:rsid w:val="006B1AF0"/>
    <w:rsid w:val="006B1DF8"/>
    <w:rsid w:val="006B1E14"/>
    <w:rsid w:val="006B21B9"/>
    <w:rsid w:val="006B21D7"/>
    <w:rsid w:val="006B2470"/>
    <w:rsid w:val="006B248B"/>
    <w:rsid w:val="006B25B1"/>
    <w:rsid w:val="006B2771"/>
    <w:rsid w:val="006B2F6C"/>
    <w:rsid w:val="006B3317"/>
    <w:rsid w:val="006B3325"/>
    <w:rsid w:val="006B3424"/>
    <w:rsid w:val="006B36F7"/>
    <w:rsid w:val="006B3E10"/>
    <w:rsid w:val="006B3F60"/>
    <w:rsid w:val="006B40C9"/>
    <w:rsid w:val="006B44FB"/>
    <w:rsid w:val="006B456D"/>
    <w:rsid w:val="006B495B"/>
    <w:rsid w:val="006B4D50"/>
    <w:rsid w:val="006B516E"/>
    <w:rsid w:val="006B51AE"/>
    <w:rsid w:val="006B5C32"/>
    <w:rsid w:val="006B5F5D"/>
    <w:rsid w:val="006B68DD"/>
    <w:rsid w:val="006B6A6F"/>
    <w:rsid w:val="006B6CD8"/>
    <w:rsid w:val="006B6D66"/>
    <w:rsid w:val="006B706E"/>
    <w:rsid w:val="006B7375"/>
    <w:rsid w:val="006B7482"/>
    <w:rsid w:val="006B7A05"/>
    <w:rsid w:val="006B7C19"/>
    <w:rsid w:val="006B7D61"/>
    <w:rsid w:val="006BBDFD"/>
    <w:rsid w:val="006C0062"/>
    <w:rsid w:val="006C006F"/>
    <w:rsid w:val="006C021D"/>
    <w:rsid w:val="006C0447"/>
    <w:rsid w:val="006C0C6A"/>
    <w:rsid w:val="006C0D90"/>
    <w:rsid w:val="006C0F04"/>
    <w:rsid w:val="006C0F89"/>
    <w:rsid w:val="006C1249"/>
    <w:rsid w:val="006C1434"/>
    <w:rsid w:val="006C1553"/>
    <w:rsid w:val="006C196F"/>
    <w:rsid w:val="006C1C59"/>
    <w:rsid w:val="006C1D0A"/>
    <w:rsid w:val="006C1E36"/>
    <w:rsid w:val="006C2048"/>
    <w:rsid w:val="006C20C1"/>
    <w:rsid w:val="006C2426"/>
    <w:rsid w:val="006C2624"/>
    <w:rsid w:val="006C2717"/>
    <w:rsid w:val="006C2AB0"/>
    <w:rsid w:val="006C2C8A"/>
    <w:rsid w:val="006C2E2F"/>
    <w:rsid w:val="006C340D"/>
    <w:rsid w:val="006C35C3"/>
    <w:rsid w:val="006C38C0"/>
    <w:rsid w:val="006C3D46"/>
    <w:rsid w:val="006C4253"/>
    <w:rsid w:val="006C461D"/>
    <w:rsid w:val="006C466B"/>
    <w:rsid w:val="006C4D02"/>
    <w:rsid w:val="006C53CE"/>
    <w:rsid w:val="006C5671"/>
    <w:rsid w:val="006C58BA"/>
    <w:rsid w:val="006C5969"/>
    <w:rsid w:val="006C5B1E"/>
    <w:rsid w:val="006C5C5C"/>
    <w:rsid w:val="006C5F69"/>
    <w:rsid w:val="006C63C7"/>
    <w:rsid w:val="006C69B7"/>
    <w:rsid w:val="006C69EC"/>
    <w:rsid w:val="006C6DC7"/>
    <w:rsid w:val="006C734A"/>
    <w:rsid w:val="006C791A"/>
    <w:rsid w:val="006C7A1C"/>
    <w:rsid w:val="006C7C8C"/>
    <w:rsid w:val="006D004A"/>
    <w:rsid w:val="006D02CE"/>
    <w:rsid w:val="006D032A"/>
    <w:rsid w:val="006D05E9"/>
    <w:rsid w:val="006D067A"/>
    <w:rsid w:val="006D0C66"/>
    <w:rsid w:val="006D0DBD"/>
    <w:rsid w:val="006D0E74"/>
    <w:rsid w:val="006D0E7A"/>
    <w:rsid w:val="006D1007"/>
    <w:rsid w:val="006D160A"/>
    <w:rsid w:val="006D1B15"/>
    <w:rsid w:val="006D1C76"/>
    <w:rsid w:val="006D1D70"/>
    <w:rsid w:val="006D1D91"/>
    <w:rsid w:val="006D20ED"/>
    <w:rsid w:val="006D212D"/>
    <w:rsid w:val="006D2521"/>
    <w:rsid w:val="006D2811"/>
    <w:rsid w:val="006D2EAA"/>
    <w:rsid w:val="006D2EC3"/>
    <w:rsid w:val="006D3BF7"/>
    <w:rsid w:val="006D3D72"/>
    <w:rsid w:val="006D3DAF"/>
    <w:rsid w:val="006D4182"/>
    <w:rsid w:val="006D470E"/>
    <w:rsid w:val="006D4970"/>
    <w:rsid w:val="006D4B0B"/>
    <w:rsid w:val="006D5597"/>
    <w:rsid w:val="006D59EA"/>
    <w:rsid w:val="006D5CB1"/>
    <w:rsid w:val="006D5D78"/>
    <w:rsid w:val="006D5F81"/>
    <w:rsid w:val="006D6A59"/>
    <w:rsid w:val="006D6BBD"/>
    <w:rsid w:val="006D70F4"/>
    <w:rsid w:val="006D73DF"/>
    <w:rsid w:val="006D7472"/>
    <w:rsid w:val="006D7490"/>
    <w:rsid w:val="006D75A5"/>
    <w:rsid w:val="006D7817"/>
    <w:rsid w:val="006D7BBF"/>
    <w:rsid w:val="006E0081"/>
    <w:rsid w:val="006E00CF"/>
    <w:rsid w:val="006E0560"/>
    <w:rsid w:val="006E077E"/>
    <w:rsid w:val="006E07B8"/>
    <w:rsid w:val="006E0E44"/>
    <w:rsid w:val="006E0F19"/>
    <w:rsid w:val="006E1147"/>
    <w:rsid w:val="006E1296"/>
    <w:rsid w:val="006E149D"/>
    <w:rsid w:val="006E14BC"/>
    <w:rsid w:val="006E1503"/>
    <w:rsid w:val="006E1554"/>
    <w:rsid w:val="006E19A7"/>
    <w:rsid w:val="006E1A99"/>
    <w:rsid w:val="006E22A3"/>
    <w:rsid w:val="006E2BAD"/>
    <w:rsid w:val="006E2D85"/>
    <w:rsid w:val="006E3158"/>
    <w:rsid w:val="006E3311"/>
    <w:rsid w:val="006E3460"/>
    <w:rsid w:val="006E3483"/>
    <w:rsid w:val="006E371C"/>
    <w:rsid w:val="006E3758"/>
    <w:rsid w:val="006E3A99"/>
    <w:rsid w:val="006E420F"/>
    <w:rsid w:val="006E45D1"/>
    <w:rsid w:val="006E472A"/>
    <w:rsid w:val="006E47AE"/>
    <w:rsid w:val="006E4BBB"/>
    <w:rsid w:val="006E4D28"/>
    <w:rsid w:val="006E4D3A"/>
    <w:rsid w:val="006E4DA0"/>
    <w:rsid w:val="006E5094"/>
    <w:rsid w:val="006E50D1"/>
    <w:rsid w:val="006E52CC"/>
    <w:rsid w:val="006E54A7"/>
    <w:rsid w:val="006E5546"/>
    <w:rsid w:val="006E640B"/>
    <w:rsid w:val="006E66D3"/>
    <w:rsid w:val="006E6E79"/>
    <w:rsid w:val="006E6F89"/>
    <w:rsid w:val="006E72AF"/>
    <w:rsid w:val="006E7AA6"/>
    <w:rsid w:val="006E7C28"/>
    <w:rsid w:val="006E7E9B"/>
    <w:rsid w:val="006F0465"/>
    <w:rsid w:val="006F0756"/>
    <w:rsid w:val="006F0B91"/>
    <w:rsid w:val="006F0CFB"/>
    <w:rsid w:val="006F0D12"/>
    <w:rsid w:val="006F0E17"/>
    <w:rsid w:val="006F1093"/>
    <w:rsid w:val="006F12DD"/>
    <w:rsid w:val="006F12E6"/>
    <w:rsid w:val="006F174B"/>
    <w:rsid w:val="006F1EA4"/>
    <w:rsid w:val="006F1ED3"/>
    <w:rsid w:val="006F1F0F"/>
    <w:rsid w:val="006F2163"/>
    <w:rsid w:val="006F26B2"/>
    <w:rsid w:val="006F28BC"/>
    <w:rsid w:val="006F29E6"/>
    <w:rsid w:val="006F2F5C"/>
    <w:rsid w:val="006F30D5"/>
    <w:rsid w:val="006F352A"/>
    <w:rsid w:val="006F394F"/>
    <w:rsid w:val="006F398A"/>
    <w:rsid w:val="006F422B"/>
    <w:rsid w:val="006F46C7"/>
    <w:rsid w:val="006F4AC0"/>
    <w:rsid w:val="006F4DD3"/>
    <w:rsid w:val="006F4F84"/>
    <w:rsid w:val="006F50C9"/>
    <w:rsid w:val="006F5284"/>
    <w:rsid w:val="006F53E1"/>
    <w:rsid w:val="006F552C"/>
    <w:rsid w:val="006F5A6B"/>
    <w:rsid w:val="006F5B38"/>
    <w:rsid w:val="006F6288"/>
    <w:rsid w:val="006F6630"/>
    <w:rsid w:val="006F6715"/>
    <w:rsid w:val="006F6C7D"/>
    <w:rsid w:val="006F7038"/>
    <w:rsid w:val="006F734C"/>
    <w:rsid w:val="006F740D"/>
    <w:rsid w:val="006F741E"/>
    <w:rsid w:val="006F78FF"/>
    <w:rsid w:val="006F7B54"/>
    <w:rsid w:val="006F7DAA"/>
    <w:rsid w:val="006F7DC5"/>
    <w:rsid w:val="0070013C"/>
    <w:rsid w:val="0070033B"/>
    <w:rsid w:val="007004C9"/>
    <w:rsid w:val="0070068C"/>
    <w:rsid w:val="00700B49"/>
    <w:rsid w:val="00700E44"/>
    <w:rsid w:val="00700FF8"/>
    <w:rsid w:val="007013E0"/>
    <w:rsid w:val="00701468"/>
    <w:rsid w:val="0070196A"/>
    <w:rsid w:val="007019B3"/>
    <w:rsid w:val="00701A58"/>
    <w:rsid w:val="00701ADA"/>
    <w:rsid w:val="00701BD0"/>
    <w:rsid w:val="00701D2A"/>
    <w:rsid w:val="00701E5B"/>
    <w:rsid w:val="00701EC6"/>
    <w:rsid w:val="00701EC9"/>
    <w:rsid w:val="00701ED6"/>
    <w:rsid w:val="007020D3"/>
    <w:rsid w:val="007023EB"/>
    <w:rsid w:val="00702404"/>
    <w:rsid w:val="007028FE"/>
    <w:rsid w:val="0070296B"/>
    <w:rsid w:val="00702D05"/>
    <w:rsid w:val="00703329"/>
    <w:rsid w:val="00703A46"/>
    <w:rsid w:val="00703FF4"/>
    <w:rsid w:val="00704547"/>
    <w:rsid w:val="007046D5"/>
    <w:rsid w:val="00704AE0"/>
    <w:rsid w:val="00704FE2"/>
    <w:rsid w:val="00705264"/>
    <w:rsid w:val="007053B7"/>
    <w:rsid w:val="0070548C"/>
    <w:rsid w:val="007055D6"/>
    <w:rsid w:val="00705C5B"/>
    <w:rsid w:val="00705C74"/>
    <w:rsid w:val="00705E3D"/>
    <w:rsid w:val="00706D41"/>
    <w:rsid w:val="00707180"/>
    <w:rsid w:val="007073D2"/>
    <w:rsid w:val="00707419"/>
    <w:rsid w:val="00707787"/>
    <w:rsid w:val="007077DC"/>
    <w:rsid w:val="00707846"/>
    <w:rsid w:val="00707A6C"/>
    <w:rsid w:val="00707EAD"/>
    <w:rsid w:val="00707F32"/>
    <w:rsid w:val="00707F77"/>
    <w:rsid w:val="00707FA6"/>
    <w:rsid w:val="00710139"/>
    <w:rsid w:val="007102D2"/>
    <w:rsid w:val="00710A41"/>
    <w:rsid w:val="00710DDA"/>
    <w:rsid w:val="00710ED9"/>
    <w:rsid w:val="00711094"/>
    <w:rsid w:val="0071116E"/>
    <w:rsid w:val="0071135B"/>
    <w:rsid w:val="007113DC"/>
    <w:rsid w:val="007116AC"/>
    <w:rsid w:val="0071178F"/>
    <w:rsid w:val="00711A83"/>
    <w:rsid w:val="00711E9D"/>
    <w:rsid w:val="00712144"/>
    <w:rsid w:val="0071262E"/>
    <w:rsid w:val="007126C0"/>
    <w:rsid w:val="00712798"/>
    <w:rsid w:val="007127B1"/>
    <w:rsid w:val="007127DA"/>
    <w:rsid w:val="00712B5F"/>
    <w:rsid w:val="00712D71"/>
    <w:rsid w:val="00712FDB"/>
    <w:rsid w:val="007133F5"/>
    <w:rsid w:val="00713A72"/>
    <w:rsid w:val="00713AD0"/>
    <w:rsid w:val="0071406A"/>
    <w:rsid w:val="007141F4"/>
    <w:rsid w:val="0071423F"/>
    <w:rsid w:val="00714323"/>
    <w:rsid w:val="00714389"/>
    <w:rsid w:val="00714736"/>
    <w:rsid w:val="00714927"/>
    <w:rsid w:val="0071504E"/>
    <w:rsid w:val="00715059"/>
    <w:rsid w:val="007152EC"/>
    <w:rsid w:val="00715585"/>
    <w:rsid w:val="00715905"/>
    <w:rsid w:val="0071593B"/>
    <w:rsid w:val="00715D14"/>
    <w:rsid w:val="0071681D"/>
    <w:rsid w:val="0071688C"/>
    <w:rsid w:val="0071691A"/>
    <w:rsid w:val="00716ACE"/>
    <w:rsid w:val="00716CC6"/>
    <w:rsid w:val="007172DA"/>
    <w:rsid w:val="00717361"/>
    <w:rsid w:val="007174F8"/>
    <w:rsid w:val="0071788B"/>
    <w:rsid w:val="00717909"/>
    <w:rsid w:val="00717A14"/>
    <w:rsid w:val="00717C37"/>
    <w:rsid w:val="00717E93"/>
    <w:rsid w:val="00720741"/>
    <w:rsid w:val="00720A03"/>
    <w:rsid w:val="00720AD0"/>
    <w:rsid w:val="00720B3C"/>
    <w:rsid w:val="00720D23"/>
    <w:rsid w:val="00720DDA"/>
    <w:rsid w:val="00720E95"/>
    <w:rsid w:val="00720F39"/>
    <w:rsid w:val="00721475"/>
    <w:rsid w:val="00721C31"/>
    <w:rsid w:val="007220EC"/>
    <w:rsid w:val="0072232D"/>
    <w:rsid w:val="00722379"/>
    <w:rsid w:val="00722685"/>
    <w:rsid w:val="007226CE"/>
    <w:rsid w:val="007228B8"/>
    <w:rsid w:val="0072293A"/>
    <w:rsid w:val="00722A34"/>
    <w:rsid w:val="00722D80"/>
    <w:rsid w:val="007230C3"/>
    <w:rsid w:val="00723571"/>
    <w:rsid w:val="007239C9"/>
    <w:rsid w:val="00723BAB"/>
    <w:rsid w:val="00723D05"/>
    <w:rsid w:val="007240AE"/>
    <w:rsid w:val="007240DC"/>
    <w:rsid w:val="007241D5"/>
    <w:rsid w:val="0072473C"/>
    <w:rsid w:val="00724790"/>
    <w:rsid w:val="007247D6"/>
    <w:rsid w:val="007249B5"/>
    <w:rsid w:val="00724CD6"/>
    <w:rsid w:val="00724D0C"/>
    <w:rsid w:val="00724F59"/>
    <w:rsid w:val="00725783"/>
    <w:rsid w:val="007259F6"/>
    <w:rsid w:val="00725E1A"/>
    <w:rsid w:val="00725F81"/>
    <w:rsid w:val="0072657B"/>
    <w:rsid w:val="007265AE"/>
    <w:rsid w:val="00726B47"/>
    <w:rsid w:val="00726BAD"/>
    <w:rsid w:val="00726DCA"/>
    <w:rsid w:val="00726F96"/>
    <w:rsid w:val="00727633"/>
    <w:rsid w:val="007302A9"/>
    <w:rsid w:val="007304AE"/>
    <w:rsid w:val="00730A00"/>
    <w:rsid w:val="00730A42"/>
    <w:rsid w:val="00730AE4"/>
    <w:rsid w:val="00730BC1"/>
    <w:rsid w:val="00730C74"/>
    <w:rsid w:val="007311D3"/>
    <w:rsid w:val="00731367"/>
    <w:rsid w:val="007315E9"/>
    <w:rsid w:val="00731A44"/>
    <w:rsid w:val="00731DAE"/>
    <w:rsid w:val="007321D6"/>
    <w:rsid w:val="007322C4"/>
    <w:rsid w:val="00732318"/>
    <w:rsid w:val="007323A7"/>
    <w:rsid w:val="00732549"/>
    <w:rsid w:val="00732D2E"/>
    <w:rsid w:val="00732D66"/>
    <w:rsid w:val="00732E12"/>
    <w:rsid w:val="00732E45"/>
    <w:rsid w:val="00732E90"/>
    <w:rsid w:val="00732E9D"/>
    <w:rsid w:val="0073327D"/>
    <w:rsid w:val="00733683"/>
    <w:rsid w:val="00733845"/>
    <w:rsid w:val="00733927"/>
    <w:rsid w:val="007339CC"/>
    <w:rsid w:val="00733DA3"/>
    <w:rsid w:val="00733F16"/>
    <w:rsid w:val="00734025"/>
    <w:rsid w:val="007343FE"/>
    <w:rsid w:val="00734476"/>
    <w:rsid w:val="007345BE"/>
    <w:rsid w:val="0073463F"/>
    <w:rsid w:val="007346A2"/>
    <w:rsid w:val="0073512A"/>
    <w:rsid w:val="00735359"/>
    <w:rsid w:val="00735608"/>
    <w:rsid w:val="00735C0F"/>
    <w:rsid w:val="00735F1E"/>
    <w:rsid w:val="00736176"/>
    <w:rsid w:val="00736E04"/>
    <w:rsid w:val="00736F78"/>
    <w:rsid w:val="00737090"/>
    <w:rsid w:val="00737244"/>
    <w:rsid w:val="007373B6"/>
    <w:rsid w:val="00737682"/>
    <w:rsid w:val="007408AD"/>
    <w:rsid w:val="00740FA2"/>
    <w:rsid w:val="00740FAC"/>
    <w:rsid w:val="00740FBE"/>
    <w:rsid w:val="00741095"/>
    <w:rsid w:val="007413B3"/>
    <w:rsid w:val="0074146C"/>
    <w:rsid w:val="007414B3"/>
    <w:rsid w:val="00741843"/>
    <w:rsid w:val="00741A0C"/>
    <w:rsid w:val="00741A4E"/>
    <w:rsid w:val="00741CC7"/>
    <w:rsid w:val="00741F20"/>
    <w:rsid w:val="0074212E"/>
    <w:rsid w:val="00742140"/>
    <w:rsid w:val="00742150"/>
    <w:rsid w:val="007421D8"/>
    <w:rsid w:val="00742B0A"/>
    <w:rsid w:val="00742B37"/>
    <w:rsid w:val="00742F94"/>
    <w:rsid w:val="00742FB4"/>
    <w:rsid w:val="007431D1"/>
    <w:rsid w:val="00743674"/>
    <w:rsid w:val="0074394F"/>
    <w:rsid w:val="00743B91"/>
    <w:rsid w:val="00743DAB"/>
    <w:rsid w:val="00743FE7"/>
    <w:rsid w:val="00744431"/>
    <w:rsid w:val="00744435"/>
    <w:rsid w:val="00744581"/>
    <w:rsid w:val="00744706"/>
    <w:rsid w:val="00744AB0"/>
    <w:rsid w:val="00744EC7"/>
    <w:rsid w:val="00744FD4"/>
    <w:rsid w:val="00745100"/>
    <w:rsid w:val="00745286"/>
    <w:rsid w:val="007457B8"/>
    <w:rsid w:val="00745AA1"/>
    <w:rsid w:val="00745BBF"/>
    <w:rsid w:val="00745E80"/>
    <w:rsid w:val="007464EF"/>
    <w:rsid w:val="00746541"/>
    <w:rsid w:val="00746651"/>
    <w:rsid w:val="0074694B"/>
    <w:rsid w:val="007469E9"/>
    <w:rsid w:val="00746C83"/>
    <w:rsid w:val="00746DBD"/>
    <w:rsid w:val="00747185"/>
    <w:rsid w:val="007474D4"/>
    <w:rsid w:val="007477E7"/>
    <w:rsid w:val="00747ACA"/>
    <w:rsid w:val="00747D22"/>
    <w:rsid w:val="00747EFD"/>
    <w:rsid w:val="00747F95"/>
    <w:rsid w:val="0075023D"/>
    <w:rsid w:val="0075053B"/>
    <w:rsid w:val="007506FE"/>
    <w:rsid w:val="0075081D"/>
    <w:rsid w:val="00750C86"/>
    <w:rsid w:val="00750D9E"/>
    <w:rsid w:val="00751575"/>
    <w:rsid w:val="0075160D"/>
    <w:rsid w:val="00751C93"/>
    <w:rsid w:val="00751F69"/>
    <w:rsid w:val="007522A2"/>
    <w:rsid w:val="007523BE"/>
    <w:rsid w:val="0075293F"/>
    <w:rsid w:val="00752B44"/>
    <w:rsid w:val="00752DB6"/>
    <w:rsid w:val="00753280"/>
    <w:rsid w:val="007533CA"/>
    <w:rsid w:val="00753477"/>
    <w:rsid w:val="0075354D"/>
    <w:rsid w:val="00753794"/>
    <w:rsid w:val="0075385E"/>
    <w:rsid w:val="00753A96"/>
    <w:rsid w:val="00753C3E"/>
    <w:rsid w:val="007540AF"/>
    <w:rsid w:val="007545FC"/>
    <w:rsid w:val="00754981"/>
    <w:rsid w:val="00754A0B"/>
    <w:rsid w:val="00754A31"/>
    <w:rsid w:val="00754B63"/>
    <w:rsid w:val="00754EAA"/>
    <w:rsid w:val="00754FE5"/>
    <w:rsid w:val="00755B63"/>
    <w:rsid w:val="00755DC6"/>
    <w:rsid w:val="00755F79"/>
    <w:rsid w:val="00756578"/>
    <w:rsid w:val="00756651"/>
    <w:rsid w:val="007567C7"/>
    <w:rsid w:val="00756B9D"/>
    <w:rsid w:val="00756ED0"/>
    <w:rsid w:val="00757027"/>
    <w:rsid w:val="007570BF"/>
    <w:rsid w:val="007570FE"/>
    <w:rsid w:val="00757270"/>
    <w:rsid w:val="007572A5"/>
    <w:rsid w:val="00757E44"/>
    <w:rsid w:val="007604F9"/>
    <w:rsid w:val="0076064D"/>
    <w:rsid w:val="007609C9"/>
    <w:rsid w:val="00760D56"/>
    <w:rsid w:val="00760F11"/>
    <w:rsid w:val="00761002"/>
    <w:rsid w:val="007611D7"/>
    <w:rsid w:val="007616E1"/>
    <w:rsid w:val="00761F02"/>
    <w:rsid w:val="00761F47"/>
    <w:rsid w:val="00762580"/>
    <w:rsid w:val="00762AC2"/>
    <w:rsid w:val="00762FFF"/>
    <w:rsid w:val="007630A5"/>
    <w:rsid w:val="00763150"/>
    <w:rsid w:val="0076325E"/>
    <w:rsid w:val="00763273"/>
    <w:rsid w:val="00763E45"/>
    <w:rsid w:val="00763F84"/>
    <w:rsid w:val="007640FF"/>
    <w:rsid w:val="00764228"/>
    <w:rsid w:val="0076423B"/>
    <w:rsid w:val="007643B4"/>
    <w:rsid w:val="00764649"/>
    <w:rsid w:val="00764665"/>
    <w:rsid w:val="007647C6"/>
    <w:rsid w:val="007651B3"/>
    <w:rsid w:val="0076531A"/>
    <w:rsid w:val="0076554B"/>
    <w:rsid w:val="00765B7F"/>
    <w:rsid w:val="00765BB3"/>
    <w:rsid w:val="00765C84"/>
    <w:rsid w:val="00765D5D"/>
    <w:rsid w:val="00765FE6"/>
    <w:rsid w:val="0076603C"/>
    <w:rsid w:val="00766060"/>
    <w:rsid w:val="0076672B"/>
    <w:rsid w:val="007667E1"/>
    <w:rsid w:val="0076694E"/>
    <w:rsid w:val="007669B7"/>
    <w:rsid w:val="00766BFC"/>
    <w:rsid w:val="00767151"/>
    <w:rsid w:val="00767510"/>
    <w:rsid w:val="007679D6"/>
    <w:rsid w:val="00767B8E"/>
    <w:rsid w:val="00767F00"/>
    <w:rsid w:val="00767F65"/>
    <w:rsid w:val="0076A75B"/>
    <w:rsid w:val="00770372"/>
    <w:rsid w:val="007707E3"/>
    <w:rsid w:val="00770941"/>
    <w:rsid w:val="00770AC0"/>
    <w:rsid w:val="00770B48"/>
    <w:rsid w:val="00770C5A"/>
    <w:rsid w:val="00770D24"/>
    <w:rsid w:val="00770F2B"/>
    <w:rsid w:val="00770F8F"/>
    <w:rsid w:val="00770FC1"/>
    <w:rsid w:val="0077126F"/>
    <w:rsid w:val="007713AB"/>
    <w:rsid w:val="0077173F"/>
    <w:rsid w:val="007717F3"/>
    <w:rsid w:val="007718C6"/>
    <w:rsid w:val="00771EA1"/>
    <w:rsid w:val="00772760"/>
    <w:rsid w:val="00772945"/>
    <w:rsid w:val="00772EBC"/>
    <w:rsid w:val="007732FF"/>
    <w:rsid w:val="007735EE"/>
    <w:rsid w:val="00773D89"/>
    <w:rsid w:val="007740E7"/>
    <w:rsid w:val="00774B5C"/>
    <w:rsid w:val="00774C47"/>
    <w:rsid w:val="00774DF8"/>
    <w:rsid w:val="00774E59"/>
    <w:rsid w:val="00774E95"/>
    <w:rsid w:val="00774F46"/>
    <w:rsid w:val="00775044"/>
    <w:rsid w:val="00775339"/>
    <w:rsid w:val="00775408"/>
    <w:rsid w:val="00775526"/>
    <w:rsid w:val="00775B21"/>
    <w:rsid w:val="00775CDD"/>
    <w:rsid w:val="00775DA6"/>
    <w:rsid w:val="00775E3F"/>
    <w:rsid w:val="0077601B"/>
    <w:rsid w:val="00776292"/>
    <w:rsid w:val="007764E0"/>
    <w:rsid w:val="007769D8"/>
    <w:rsid w:val="00776DB2"/>
    <w:rsid w:val="00777168"/>
    <w:rsid w:val="00777388"/>
    <w:rsid w:val="0077793D"/>
    <w:rsid w:val="00777954"/>
    <w:rsid w:val="00777A26"/>
    <w:rsid w:val="00777B66"/>
    <w:rsid w:val="0077A52B"/>
    <w:rsid w:val="00780511"/>
    <w:rsid w:val="0078098A"/>
    <w:rsid w:val="00780C37"/>
    <w:rsid w:val="00780CCB"/>
    <w:rsid w:val="00781078"/>
    <w:rsid w:val="0078107E"/>
    <w:rsid w:val="007811D3"/>
    <w:rsid w:val="007812CF"/>
    <w:rsid w:val="007815BB"/>
    <w:rsid w:val="0078161C"/>
    <w:rsid w:val="00781668"/>
    <w:rsid w:val="00781CB0"/>
    <w:rsid w:val="00781D16"/>
    <w:rsid w:val="0078239E"/>
    <w:rsid w:val="007825C6"/>
    <w:rsid w:val="00782CC4"/>
    <w:rsid w:val="00782E7F"/>
    <w:rsid w:val="007831E7"/>
    <w:rsid w:val="007832DC"/>
    <w:rsid w:val="0078369E"/>
    <w:rsid w:val="00783F66"/>
    <w:rsid w:val="00783FA1"/>
    <w:rsid w:val="00783FFC"/>
    <w:rsid w:val="007840AC"/>
    <w:rsid w:val="007842B1"/>
    <w:rsid w:val="00784318"/>
    <w:rsid w:val="007844B6"/>
    <w:rsid w:val="007846CE"/>
    <w:rsid w:val="00784E7C"/>
    <w:rsid w:val="007850D3"/>
    <w:rsid w:val="0078540D"/>
    <w:rsid w:val="007858B7"/>
    <w:rsid w:val="00785D27"/>
    <w:rsid w:val="00786556"/>
    <w:rsid w:val="007866F6"/>
    <w:rsid w:val="0078671C"/>
    <w:rsid w:val="00786BD7"/>
    <w:rsid w:val="00786CA0"/>
    <w:rsid w:val="00786EFE"/>
    <w:rsid w:val="0078725D"/>
    <w:rsid w:val="00787640"/>
    <w:rsid w:val="0078780B"/>
    <w:rsid w:val="00787824"/>
    <w:rsid w:val="0078786A"/>
    <w:rsid w:val="00787D05"/>
    <w:rsid w:val="00787E45"/>
    <w:rsid w:val="00787F90"/>
    <w:rsid w:val="007903D0"/>
    <w:rsid w:val="00790479"/>
    <w:rsid w:val="00790548"/>
    <w:rsid w:val="0079056D"/>
    <w:rsid w:val="007909FE"/>
    <w:rsid w:val="00790A42"/>
    <w:rsid w:val="00790C88"/>
    <w:rsid w:val="00790C8F"/>
    <w:rsid w:val="00790C9B"/>
    <w:rsid w:val="00791163"/>
    <w:rsid w:val="00791655"/>
    <w:rsid w:val="007917AA"/>
    <w:rsid w:val="00791B4A"/>
    <w:rsid w:val="00791B7E"/>
    <w:rsid w:val="00791C84"/>
    <w:rsid w:val="00791DAC"/>
    <w:rsid w:val="00791DB0"/>
    <w:rsid w:val="00791E86"/>
    <w:rsid w:val="007923BD"/>
    <w:rsid w:val="007925FA"/>
    <w:rsid w:val="007928FA"/>
    <w:rsid w:val="0079303B"/>
    <w:rsid w:val="007932F1"/>
    <w:rsid w:val="0079348B"/>
    <w:rsid w:val="00793628"/>
    <w:rsid w:val="00793654"/>
    <w:rsid w:val="00793996"/>
    <w:rsid w:val="00793B54"/>
    <w:rsid w:val="00793C96"/>
    <w:rsid w:val="00793D16"/>
    <w:rsid w:val="00793D62"/>
    <w:rsid w:val="00794140"/>
    <w:rsid w:val="00794146"/>
    <w:rsid w:val="00794253"/>
    <w:rsid w:val="00794818"/>
    <w:rsid w:val="0079483D"/>
    <w:rsid w:val="00794938"/>
    <w:rsid w:val="0079534C"/>
    <w:rsid w:val="0079541D"/>
    <w:rsid w:val="0079557D"/>
    <w:rsid w:val="00795660"/>
    <w:rsid w:val="00795681"/>
    <w:rsid w:val="00795AB3"/>
    <w:rsid w:val="00795B40"/>
    <w:rsid w:val="00795C28"/>
    <w:rsid w:val="007961EE"/>
    <w:rsid w:val="00796350"/>
    <w:rsid w:val="00796572"/>
    <w:rsid w:val="007967DD"/>
    <w:rsid w:val="00796AD4"/>
    <w:rsid w:val="00796C3B"/>
    <w:rsid w:val="00796CF2"/>
    <w:rsid w:val="00796D02"/>
    <w:rsid w:val="00796D87"/>
    <w:rsid w:val="00796DFD"/>
    <w:rsid w:val="00797182"/>
    <w:rsid w:val="007972F2"/>
    <w:rsid w:val="007974F0"/>
    <w:rsid w:val="007978E3"/>
    <w:rsid w:val="007979AE"/>
    <w:rsid w:val="00797AB4"/>
    <w:rsid w:val="00797AB9"/>
    <w:rsid w:val="00797D9A"/>
    <w:rsid w:val="007A0322"/>
    <w:rsid w:val="007A093D"/>
    <w:rsid w:val="007A0D9F"/>
    <w:rsid w:val="007A0DC6"/>
    <w:rsid w:val="007A1478"/>
    <w:rsid w:val="007A147E"/>
    <w:rsid w:val="007A1504"/>
    <w:rsid w:val="007A16D9"/>
    <w:rsid w:val="007A1A70"/>
    <w:rsid w:val="007A1BC7"/>
    <w:rsid w:val="007A22F1"/>
    <w:rsid w:val="007A2538"/>
    <w:rsid w:val="007A26D4"/>
    <w:rsid w:val="007A2745"/>
    <w:rsid w:val="007A29A1"/>
    <w:rsid w:val="007A2BCE"/>
    <w:rsid w:val="007A347C"/>
    <w:rsid w:val="007A3B1C"/>
    <w:rsid w:val="007A3BFC"/>
    <w:rsid w:val="007A40D6"/>
    <w:rsid w:val="007A442F"/>
    <w:rsid w:val="007A4544"/>
    <w:rsid w:val="007A4B74"/>
    <w:rsid w:val="007A5603"/>
    <w:rsid w:val="007A5C2E"/>
    <w:rsid w:val="007A5CB4"/>
    <w:rsid w:val="007A6BC2"/>
    <w:rsid w:val="007A6DF4"/>
    <w:rsid w:val="007A7096"/>
    <w:rsid w:val="007A7495"/>
    <w:rsid w:val="007A74D7"/>
    <w:rsid w:val="007A755D"/>
    <w:rsid w:val="007A7D3D"/>
    <w:rsid w:val="007A7D7A"/>
    <w:rsid w:val="007B0124"/>
    <w:rsid w:val="007B0346"/>
    <w:rsid w:val="007B03CE"/>
    <w:rsid w:val="007B0B82"/>
    <w:rsid w:val="007B1D15"/>
    <w:rsid w:val="007B1F18"/>
    <w:rsid w:val="007B240E"/>
    <w:rsid w:val="007B2627"/>
    <w:rsid w:val="007B3102"/>
    <w:rsid w:val="007B315C"/>
    <w:rsid w:val="007B3295"/>
    <w:rsid w:val="007B3309"/>
    <w:rsid w:val="007B3331"/>
    <w:rsid w:val="007B3521"/>
    <w:rsid w:val="007B365B"/>
    <w:rsid w:val="007B369E"/>
    <w:rsid w:val="007B39CE"/>
    <w:rsid w:val="007B3EB7"/>
    <w:rsid w:val="007B3F22"/>
    <w:rsid w:val="007B4116"/>
    <w:rsid w:val="007B41EC"/>
    <w:rsid w:val="007B47A4"/>
    <w:rsid w:val="007B48F6"/>
    <w:rsid w:val="007B4B5D"/>
    <w:rsid w:val="007B509E"/>
    <w:rsid w:val="007B5220"/>
    <w:rsid w:val="007B5A01"/>
    <w:rsid w:val="007B5C48"/>
    <w:rsid w:val="007B695F"/>
    <w:rsid w:val="007B6981"/>
    <w:rsid w:val="007B6A9F"/>
    <w:rsid w:val="007B6D0E"/>
    <w:rsid w:val="007B6D55"/>
    <w:rsid w:val="007B6DAD"/>
    <w:rsid w:val="007B7562"/>
    <w:rsid w:val="007B76A9"/>
    <w:rsid w:val="007B7E56"/>
    <w:rsid w:val="007C03E8"/>
    <w:rsid w:val="007C04CC"/>
    <w:rsid w:val="007C0CC4"/>
    <w:rsid w:val="007C0D41"/>
    <w:rsid w:val="007C0DF9"/>
    <w:rsid w:val="007C1178"/>
    <w:rsid w:val="007C1481"/>
    <w:rsid w:val="007C19FE"/>
    <w:rsid w:val="007C1B67"/>
    <w:rsid w:val="007C1D93"/>
    <w:rsid w:val="007C22BB"/>
    <w:rsid w:val="007C2675"/>
    <w:rsid w:val="007C2760"/>
    <w:rsid w:val="007C2889"/>
    <w:rsid w:val="007C28C4"/>
    <w:rsid w:val="007C28D4"/>
    <w:rsid w:val="007C2A1D"/>
    <w:rsid w:val="007C2E1F"/>
    <w:rsid w:val="007C2E6E"/>
    <w:rsid w:val="007C323F"/>
    <w:rsid w:val="007C37F2"/>
    <w:rsid w:val="007C3C82"/>
    <w:rsid w:val="007C3EBE"/>
    <w:rsid w:val="007C3F06"/>
    <w:rsid w:val="007C41E2"/>
    <w:rsid w:val="007C42F3"/>
    <w:rsid w:val="007C4376"/>
    <w:rsid w:val="007C439E"/>
    <w:rsid w:val="007C4575"/>
    <w:rsid w:val="007C495C"/>
    <w:rsid w:val="007C4C23"/>
    <w:rsid w:val="007C4C4C"/>
    <w:rsid w:val="007C4CFF"/>
    <w:rsid w:val="007C50E4"/>
    <w:rsid w:val="007C53B2"/>
    <w:rsid w:val="007C540B"/>
    <w:rsid w:val="007C55D1"/>
    <w:rsid w:val="007C5A52"/>
    <w:rsid w:val="007C5AB9"/>
    <w:rsid w:val="007C5E28"/>
    <w:rsid w:val="007C5E5E"/>
    <w:rsid w:val="007C5EAA"/>
    <w:rsid w:val="007C6209"/>
    <w:rsid w:val="007C63AC"/>
    <w:rsid w:val="007C6496"/>
    <w:rsid w:val="007C6550"/>
    <w:rsid w:val="007C664B"/>
    <w:rsid w:val="007C6A39"/>
    <w:rsid w:val="007C6AEA"/>
    <w:rsid w:val="007C6C87"/>
    <w:rsid w:val="007C6CC1"/>
    <w:rsid w:val="007C714B"/>
    <w:rsid w:val="007C74EA"/>
    <w:rsid w:val="007C7578"/>
    <w:rsid w:val="007C76FC"/>
    <w:rsid w:val="007C78D8"/>
    <w:rsid w:val="007C7C73"/>
    <w:rsid w:val="007C7FC6"/>
    <w:rsid w:val="007D0059"/>
    <w:rsid w:val="007D0064"/>
    <w:rsid w:val="007D00C1"/>
    <w:rsid w:val="007D06D2"/>
    <w:rsid w:val="007D0F91"/>
    <w:rsid w:val="007D183A"/>
    <w:rsid w:val="007D1939"/>
    <w:rsid w:val="007D19DD"/>
    <w:rsid w:val="007D1EED"/>
    <w:rsid w:val="007D1F25"/>
    <w:rsid w:val="007D24F8"/>
    <w:rsid w:val="007D27C2"/>
    <w:rsid w:val="007D2CE7"/>
    <w:rsid w:val="007D2DCC"/>
    <w:rsid w:val="007D2EF1"/>
    <w:rsid w:val="007D33EE"/>
    <w:rsid w:val="007D366F"/>
    <w:rsid w:val="007D3A44"/>
    <w:rsid w:val="007D4165"/>
    <w:rsid w:val="007D4396"/>
    <w:rsid w:val="007D43B6"/>
    <w:rsid w:val="007D460F"/>
    <w:rsid w:val="007D4789"/>
    <w:rsid w:val="007D505F"/>
    <w:rsid w:val="007D50C9"/>
    <w:rsid w:val="007D5196"/>
    <w:rsid w:val="007D5618"/>
    <w:rsid w:val="007D56CD"/>
    <w:rsid w:val="007D5BDB"/>
    <w:rsid w:val="007D5CF1"/>
    <w:rsid w:val="007D5D7A"/>
    <w:rsid w:val="007D5E29"/>
    <w:rsid w:val="007D6096"/>
    <w:rsid w:val="007D6137"/>
    <w:rsid w:val="007D6639"/>
    <w:rsid w:val="007D66B3"/>
    <w:rsid w:val="007D68F7"/>
    <w:rsid w:val="007D69E6"/>
    <w:rsid w:val="007D6C09"/>
    <w:rsid w:val="007D6D13"/>
    <w:rsid w:val="007D6D4E"/>
    <w:rsid w:val="007D6EE7"/>
    <w:rsid w:val="007D71C7"/>
    <w:rsid w:val="007D72B9"/>
    <w:rsid w:val="007D73EB"/>
    <w:rsid w:val="007D7B30"/>
    <w:rsid w:val="007D8C47"/>
    <w:rsid w:val="007E0238"/>
    <w:rsid w:val="007E04C9"/>
    <w:rsid w:val="007E0506"/>
    <w:rsid w:val="007E05D8"/>
    <w:rsid w:val="007E072B"/>
    <w:rsid w:val="007E0828"/>
    <w:rsid w:val="007E093D"/>
    <w:rsid w:val="007E0AF4"/>
    <w:rsid w:val="007E117E"/>
    <w:rsid w:val="007E119C"/>
    <w:rsid w:val="007E11BC"/>
    <w:rsid w:val="007E12EC"/>
    <w:rsid w:val="007E17D6"/>
    <w:rsid w:val="007E19E3"/>
    <w:rsid w:val="007E1EE4"/>
    <w:rsid w:val="007E21B4"/>
    <w:rsid w:val="007E225A"/>
    <w:rsid w:val="007E2AC6"/>
    <w:rsid w:val="007E2BDB"/>
    <w:rsid w:val="007E2E80"/>
    <w:rsid w:val="007E2E9B"/>
    <w:rsid w:val="007E3241"/>
    <w:rsid w:val="007E364D"/>
    <w:rsid w:val="007E3768"/>
    <w:rsid w:val="007E391D"/>
    <w:rsid w:val="007E3F1A"/>
    <w:rsid w:val="007E3F20"/>
    <w:rsid w:val="007E4346"/>
    <w:rsid w:val="007E4395"/>
    <w:rsid w:val="007E4D46"/>
    <w:rsid w:val="007E4E23"/>
    <w:rsid w:val="007E50AE"/>
    <w:rsid w:val="007E5143"/>
    <w:rsid w:val="007E57D6"/>
    <w:rsid w:val="007E583B"/>
    <w:rsid w:val="007E5E66"/>
    <w:rsid w:val="007E5F7A"/>
    <w:rsid w:val="007E6261"/>
    <w:rsid w:val="007E6343"/>
    <w:rsid w:val="007E72E0"/>
    <w:rsid w:val="007E7981"/>
    <w:rsid w:val="007E7FA0"/>
    <w:rsid w:val="007F03D0"/>
    <w:rsid w:val="007F05F9"/>
    <w:rsid w:val="007F063A"/>
    <w:rsid w:val="007F063D"/>
    <w:rsid w:val="007F06A8"/>
    <w:rsid w:val="007F06F3"/>
    <w:rsid w:val="007F1023"/>
    <w:rsid w:val="007F162B"/>
    <w:rsid w:val="007F162D"/>
    <w:rsid w:val="007F1908"/>
    <w:rsid w:val="007F198D"/>
    <w:rsid w:val="007F1B1B"/>
    <w:rsid w:val="007F1F8B"/>
    <w:rsid w:val="007F223D"/>
    <w:rsid w:val="007F2632"/>
    <w:rsid w:val="007F27BC"/>
    <w:rsid w:val="007F2978"/>
    <w:rsid w:val="007F2B98"/>
    <w:rsid w:val="007F2C72"/>
    <w:rsid w:val="007F2F7F"/>
    <w:rsid w:val="007F31BD"/>
    <w:rsid w:val="007F3260"/>
    <w:rsid w:val="007F33A7"/>
    <w:rsid w:val="007F342D"/>
    <w:rsid w:val="007F3465"/>
    <w:rsid w:val="007F36CB"/>
    <w:rsid w:val="007F3A30"/>
    <w:rsid w:val="007F3E8D"/>
    <w:rsid w:val="007F3ECE"/>
    <w:rsid w:val="007F4284"/>
    <w:rsid w:val="007F429A"/>
    <w:rsid w:val="007F45D9"/>
    <w:rsid w:val="007F4C67"/>
    <w:rsid w:val="007F4D25"/>
    <w:rsid w:val="007F5056"/>
    <w:rsid w:val="007F5101"/>
    <w:rsid w:val="007F565F"/>
    <w:rsid w:val="007F572E"/>
    <w:rsid w:val="007F5920"/>
    <w:rsid w:val="007F5BD9"/>
    <w:rsid w:val="007F6517"/>
    <w:rsid w:val="007F6626"/>
    <w:rsid w:val="007F682C"/>
    <w:rsid w:val="007F6995"/>
    <w:rsid w:val="007F75D5"/>
    <w:rsid w:val="007F7659"/>
    <w:rsid w:val="007F7703"/>
    <w:rsid w:val="007F77AA"/>
    <w:rsid w:val="007F77BD"/>
    <w:rsid w:val="007F7F7F"/>
    <w:rsid w:val="0080009D"/>
    <w:rsid w:val="00801127"/>
    <w:rsid w:val="00801361"/>
    <w:rsid w:val="008013AF"/>
    <w:rsid w:val="0080184C"/>
    <w:rsid w:val="00801B8F"/>
    <w:rsid w:val="008020FE"/>
    <w:rsid w:val="008021DD"/>
    <w:rsid w:val="00802806"/>
    <w:rsid w:val="00802D63"/>
    <w:rsid w:val="00802D98"/>
    <w:rsid w:val="00802DD6"/>
    <w:rsid w:val="00802E7A"/>
    <w:rsid w:val="00802FF4"/>
    <w:rsid w:val="008031FD"/>
    <w:rsid w:val="0080355C"/>
    <w:rsid w:val="00803871"/>
    <w:rsid w:val="00803E31"/>
    <w:rsid w:val="00803F90"/>
    <w:rsid w:val="00803FB4"/>
    <w:rsid w:val="00804284"/>
    <w:rsid w:val="008043E5"/>
    <w:rsid w:val="0080458D"/>
    <w:rsid w:val="0080475D"/>
    <w:rsid w:val="008047EE"/>
    <w:rsid w:val="0080485E"/>
    <w:rsid w:val="00804AAD"/>
    <w:rsid w:val="00804B2B"/>
    <w:rsid w:val="00804BF2"/>
    <w:rsid w:val="008051C4"/>
    <w:rsid w:val="008056E4"/>
    <w:rsid w:val="008057EA"/>
    <w:rsid w:val="0080584A"/>
    <w:rsid w:val="00805CD9"/>
    <w:rsid w:val="008060C8"/>
    <w:rsid w:val="008061C4"/>
    <w:rsid w:val="008062F2"/>
    <w:rsid w:val="00806AC0"/>
    <w:rsid w:val="00806C0E"/>
    <w:rsid w:val="00806FE8"/>
    <w:rsid w:val="0080703B"/>
    <w:rsid w:val="0080704B"/>
    <w:rsid w:val="0080711B"/>
    <w:rsid w:val="00807585"/>
    <w:rsid w:val="00807979"/>
    <w:rsid w:val="00807AFC"/>
    <w:rsid w:val="00807F7F"/>
    <w:rsid w:val="0081008F"/>
    <w:rsid w:val="008108E4"/>
    <w:rsid w:val="00810A3E"/>
    <w:rsid w:val="00810A66"/>
    <w:rsid w:val="00810D26"/>
    <w:rsid w:val="00810EBB"/>
    <w:rsid w:val="008114D8"/>
    <w:rsid w:val="008115A9"/>
    <w:rsid w:val="00811783"/>
    <w:rsid w:val="008118A0"/>
    <w:rsid w:val="008127D0"/>
    <w:rsid w:val="008128A2"/>
    <w:rsid w:val="00812CEA"/>
    <w:rsid w:val="00812D42"/>
    <w:rsid w:val="00812FDD"/>
    <w:rsid w:val="00813498"/>
    <w:rsid w:val="008134D4"/>
    <w:rsid w:val="0081383E"/>
    <w:rsid w:val="00813A26"/>
    <w:rsid w:val="00813D05"/>
    <w:rsid w:val="00813E10"/>
    <w:rsid w:val="008140AA"/>
    <w:rsid w:val="0081413F"/>
    <w:rsid w:val="00814172"/>
    <w:rsid w:val="00814196"/>
    <w:rsid w:val="0081446C"/>
    <w:rsid w:val="00814522"/>
    <w:rsid w:val="00814C2D"/>
    <w:rsid w:val="00814EC1"/>
    <w:rsid w:val="0081511F"/>
    <w:rsid w:val="00815345"/>
    <w:rsid w:val="0081538D"/>
    <w:rsid w:val="0081559C"/>
    <w:rsid w:val="008156FB"/>
    <w:rsid w:val="00815726"/>
    <w:rsid w:val="00815C23"/>
    <w:rsid w:val="00815CA7"/>
    <w:rsid w:val="00815D60"/>
    <w:rsid w:val="00815D92"/>
    <w:rsid w:val="008162A0"/>
    <w:rsid w:val="00816309"/>
    <w:rsid w:val="00816871"/>
    <w:rsid w:val="0081692B"/>
    <w:rsid w:val="008169A0"/>
    <w:rsid w:val="00816B27"/>
    <w:rsid w:val="00816C33"/>
    <w:rsid w:val="00816F5A"/>
    <w:rsid w:val="00816F6B"/>
    <w:rsid w:val="0081704E"/>
    <w:rsid w:val="00817219"/>
    <w:rsid w:val="0081750C"/>
    <w:rsid w:val="0081781D"/>
    <w:rsid w:val="00817821"/>
    <w:rsid w:val="00817CD7"/>
    <w:rsid w:val="00820311"/>
    <w:rsid w:val="0082060F"/>
    <w:rsid w:val="00820731"/>
    <w:rsid w:val="0082082F"/>
    <w:rsid w:val="00820889"/>
    <w:rsid w:val="00820B3D"/>
    <w:rsid w:val="00820B67"/>
    <w:rsid w:val="00820F31"/>
    <w:rsid w:val="008212AE"/>
    <w:rsid w:val="00821506"/>
    <w:rsid w:val="00821641"/>
    <w:rsid w:val="00821708"/>
    <w:rsid w:val="00821BD3"/>
    <w:rsid w:val="0082207E"/>
    <w:rsid w:val="008224DB"/>
    <w:rsid w:val="00822805"/>
    <w:rsid w:val="008229AA"/>
    <w:rsid w:val="008232BF"/>
    <w:rsid w:val="0082367D"/>
    <w:rsid w:val="008236DE"/>
    <w:rsid w:val="00824149"/>
    <w:rsid w:val="008244DA"/>
    <w:rsid w:val="00824708"/>
    <w:rsid w:val="008249A4"/>
    <w:rsid w:val="00824F76"/>
    <w:rsid w:val="00824FC6"/>
    <w:rsid w:val="00824FCC"/>
    <w:rsid w:val="0082509A"/>
    <w:rsid w:val="00825393"/>
    <w:rsid w:val="00825482"/>
    <w:rsid w:val="008255A6"/>
    <w:rsid w:val="0082564A"/>
    <w:rsid w:val="008257D8"/>
    <w:rsid w:val="008258BF"/>
    <w:rsid w:val="008262CC"/>
    <w:rsid w:val="0082647C"/>
    <w:rsid w:val="00826F75"/>
    <w:rsid w:val="0082712C"/>
    <w:rsid w:val="00827E0D"/>
    <w:rsid w:val="00830034"/>
    <w:rsid w:val="00830521"/>
    <w:rsid w:val="00830B05"/>
    <w:rsid w:val="00830CBF"/>
    <w:rsid w:val="00830CD3"/>
    <w:rsid w:val="00830F62"/>
    <w:rsid w:val="00830F7F"/>
    <w:rsid w:val="008310ED"/>
    <w:rsid w:val="0083156F"/>
    <w:rsid w:val="0083191F"/>
    <w:rsid w:val="0083290F"/>
    <w:rsid w:val="00833173"/>
    <w:rsid w:val="008331CC"/>
    <w:rsid w:val="00833404"/>
    <w:rsid w:val="00833753"/>
    <w:rsid w:val="00833818"/>
    <w:rsid w:val="00833927"/>
    <w:rsid w:val="008339AF"/>
    <w:rsid w:val="00833D60"/>
    <w:rsid w:val="00834097"/>
    <w:rsid w:val="008341D1"/>
    <w:rsid w:val="008342B1"/>
    <w:rsid w:val="00834A1B"/>
    <w:rsid w:val="00834CC8"/>
    <w:rsid w:val="00834D23"/>
    <w:rsid w:val="00834D47"/>
    <w:rsid w:val="00834E02"/>
    <w:rsid w:val="00834FEC"/>
    <w:rsid w:val="008352BF"/>
    <w:rsid w:val="008354CB"/>
    <w:rsid w:val="00835679"/>
    <w:rsid w:val="0083576E"/>
    <w:rsid w:val="00835B1C"/>
    <w:rsid w:val="00835E1F"/>
    <w:rsid w:val="00836060"/>
    <w:rsid w:val="00836213"/>
    <w:rsid w:val="0083634B"/>
    <w:rsid w:val="0083640D"/>
    <w:rsid w:val="008369AB"/>
    <w:rsid w:val="00836AE8"/>
    <w:rsid w:val="00836BE1"/>
    <w:rsid w:val="00836D87"/>
    <w:rsid w:val="00837BFC"/>
    <w:rsid w:val="008405E7"/>
    <w:rsid w:val="00840610"/>
    <w:rsid w:val="00840B57"/>
    <w:rsid w:val="0084107B"/>
    <w:rsid w:val="00841160"/>
    <w:rsid w:val="008411FD"/>
    <w:rsid w:val="00841300"/>
    <w:rsid w:val="0084141F"/>
    <w:rsid w:val="008415E5"/>
    <w:rsid w:val="00841A48"/>
    <w:rsid w:val="00841CD6"/>
    <w:rsid w:val="00841D77"/>
    <w:rsid w:val="00842FAD"/>
    <w:rsid w:val="0084303E"/>
    <w:rsid w:val="008430CD"/>
    <w:rsid w:val="00843490"/>
    <w:rsid w:val="008439D8"/>
    <w:rsid w:val="00843B6E"/>
    <w:rsid w:val="00843C93"/>
    <w:rsid w:val="00843F7C"/>
    <w:rsid w:val="008443DA"/>
    <w:rsid w:val="00844465"/>
    <w:rsid w:val="008444D6"/>
    <w:rsid w:val="00844901"/>
    <w:rsid w:val="00844937"/>
    <w:rsid w:val="00844A6E"/>
    <w:rsid w:val="00844EBF"/>
    <w:rsid w:val="00844F1C"/>
    <w:rsid w:val="0084512F"/>
    <w:rsid w:val="00845487"/>
    <w:rsid w:val="008454B4"/>
    <w:rsid w:val="00845524"/>
    <w:rsid w:val="008455A3"/>
    <w:rsid w:val="00845C67"/>
    <w:rsid w:val="00845D7A"/>
    <w:rsid w:val="00846395"/>
    <w:rsid w:val="008468F1"/>
    <w:rsid w:val="00846A4A"/>
    <w:rsid w:val="00846C5C"/>
    <w:rsid w:val="00846D40"/>
    <w:rsid w:val="00847019"/>
    <w:rsid w:val="008471DF"/>
    <w:rsid w:val="00847320"/>
    <w:rsid w:val="008474C9"/>
    <w:rsid w:val="00847AEB"/>
    <w:rsid w:val="00847B7D"/>
    <w:rsid w:val="00847C22"/>
    <w:rsid w:val="00847EAE"/>
    <w:rsid w:val="00847F83"/>
    <w:rsid w:val="00847FC1"/>
    <w:rsid w:val="0084BBA8"/>
    <w:rsid w:val="0084CA49"/>
    <w:rsid w:val="0085021E"/>
    <w:rsid w:val="00850240"/>
    <w:rsid w:val="00850255"/>
    <w:rsid w:val="008504F7"/>
    <w:rsid w:val="0085069E"/>
    <w:rsid w:val="008509AA"/>
    <w:rsid w:val="00850A1D"/>
    <w:rsid w:val="00850F48"/>
    <w:rsid w:val="00850F93"/>
    <w:rsid w:val="0085120C"/>
    <w:rsid w:val="00851938"/>
    <w:rsid w:val="00851A01"/>
    <w:rsid w:val="00851D13"/>
    <w:rsid w:val="00851FD9"/>
    <w:rsid w:val="008521B6"/>
    <w:rsid w:val="008523A9"/>
    <w:rsid w:val="00852436"/>
    <w:rsid w:val="00852DDE"/>
    <w:rsid w:val="00853113"/>
    <w:rsid w:val="008531D0"/>
    <w:rsid w:val="00853510"/>
    <w:rsid w:val="00853580"/>
    <w:rsid w:val="00853661"/>
    <w:rsid w:val="008538B4"/>
    <w:rsid w:val="00853BA5"/>
    <w:rsid w:val="00854048"/>
    <w:rsid w:val="00854192"/>
    <w:rsid w:val="00854431"/>
    <w:rsid w:val="00854535"/>
    <w:rsid w:val="008545B6"/>
    <w:rsid w:val="008546BE"/>
    <w:rsid w:val="00854ABB"/>
    <w:rsid w:val="00854C93"/>
    <w:rsid w:val="00855163"/>
    <w:rsid w:val="00855633"/>
    <w:rsid w:val="00855891"/>
    <w:rsid w:val="00855CCA"/>
    <w:rsid w:val="00855D58"/>
    <w:rsid w:val="00855E45"/>
    <w:rsid w:val="00856391"/>
    <w:rsid w:val="00857089"/>
    <w:rsid w:val="00857458"/>
    <w:rsid w:val="00857466"/>
    <w:rsid w:val="00857A87"/>
    <w:rsid w:val="00857AE6"/>
    <w:rsid w:val="00857B4B"/>
    <w:rsid w:val="00857CE1"/>
    <w:rsid w:val="00857E36"/>
    <w:rsid w:val="00860297"/>
    <w:rsid w:val="00860381"/>
    <w:rsid w:val="00860519"/>
    <w:rsid w:val="008605A0"/>
    <w:rsid w:val="00860861"/>
    <w:rsid w:val="00860EED"/>
    <w:rsid w:val="008611F8"/>
    <w:rsid w:val="008612CD"/>
    <w:rsid w:val="008615DF"/>
    <w:rsid w:val="00861A6C"/>
    <w:rsid w:val="00861BA9"/>
    <w:rsid w:val="00861EC9"/>
    <w:rsid w:val="00861F5B"/>
    <w:rsid w:val="008623BB"/>
    <w:rsid w:val="00862576"/>
    <w:rsid w:val="0086262B"/>
    <w:rsid w:val="00862B17"/>
    <w:rsid w:val="00862D59"/>
    <w:rsid w:val="00862D8A"/>
    <w:rsid w:val="00862EA1"/>
    <w:rsid w:val="00862F82"/>
    <w:rsid w:val="00863044"/>
    <w:rsid w:val="008631AC"/>
    <w:rsid w:val="008634A0"/>
    <w:rsid w:val="00863709"/>
    <w:rsid w:val="008637AC"/>
    <w:rsid w:val="008637C4"/>
    <w:rsid w:val="0086387D"/>
    <w:rsid w:val="00863AEE"/>
    <w:rsid w:val="00863BA7"/>
    <w:rsid w:val="00864175"/>
    <w:rsid w:val="0086430F"/>
    <w:rsid w:val="008645C3"/>
    <w:rsid w:val="008645F5"/>
    <w:rsid w:val="00864656"/>
    <w:rsid w:val="00864746"/>
    <w:rsid w:val="00864868"/>
    <w:rsid w:val="00864B63"/>
    <w:rsid w:val="00864C19"/>
    <w:rsid w:val="008655B8"/>
    <w:rsid w:val="00865803"/>
    <w:rsid w:val="0086589C"/>
    <w:rsid w:val="00865989"/>
    <w:rsid w:val="00865AFD"/>
    <w:rsid w:val="00865B4B"/>
    <w:rsid w:val="00865BF3"/>
    <w:rsid w:val="00865DBB"/>
    <w:rsid w:val="00865F99"/>
    <w:rsid w:val="00865FC0"/>
    <w:rsid w:val="00866480"/>
    <w:rsid w:val="0086690C"/>
    <w:rsid w:val="008669C1"/>
    <w:rsid w:val="00866AC9"/>
    <w:rsid w:val="00866C28"/>
    <w:rsid w:val="008678C2"/>
    <w:rsid w:val="008679A9"/>
    <w:rsid w:val="00867A74"/>
    <w:rsid w:val="00867F91"/>
    <w:rsid w:val="0087017D"/>
    <w:rsid w:val="00870184"/>
    <w:rsid w:val="0087062C"/>
    <w:rsid w:val="008707D6"/>
    <w:rsid w:val="00870A6F"/>
    <w:rsid w:val="00871683"/>
    <w:rsid w:val="008716EA"/>
    <w:rsid w:val="008718B0"/>
    <w:rsid w:val="00871B0F"/>
    <w:rsid w:val="00871E5C"/>
    <w:rsid w:val="008725DE"/>
    <w:rsid w:val="008725E6"/>
    <w:rsid w:val="008727E9"/>
    <w:rsid w:val="008727ED"/>
    <w:rsid w:val="0087288B"/>
    <w:rsid w:val="008729E8"/>
    <w:rsid w:val="00872AEF"/>
    <w:rsid w:val="00872B07"/>
    <w:rsid w:val="00872D1A"/>
    <w:rsid w:val="00872E23"/>
    <w:rsid w:val="00872ECD"/>
    <w:rsid w:val="008730DC"/>
    <w:rsid w:val="00873455"/>
    <w:rsid w:val="00873473"/>
    <w:rsid w:val="00873611"/>
    <w:rsid w:val="00873804"/>
    <w:rsid w:val="00873A7D"/>
    <w:rsid w:val="00873F95"/>
    <w:rsid w:val="00873F9F"/>
    <w:rsid w:val="008740B2"/>
    <w:rsid w:val="008742C3"/>
    <w:rsid w:val="00874356"/>
    <w:rsid w:val="00874388"/>
    <w:rsid w:val="008746BD"/>
    <w:rsid w:val="0087470A"/>
    <w:rsid w:val="00874791"/>
    <w:rsid w:val="008749D5"/>
    <w:rsid w:val="00874ADF"/>
    <w:rsid w:val="00874B03"/>
    <w:rsid w:val="00874F7F"/>
    <w:rsid w:val="00875329"/>
    <w:rsid w:val="00875656"/>
    <w:rsid w:val="00875C22"/>
    <w:rsid w:val="00875C49"/>
    <w:rsid w:val="00875C65"/>
    <w:rsid w:val="0087601C"/>
    <w:rsid w:val="00876346"/>
    <w:rsid w:val="008764DB"/>
    <w:rsid w:val="00876602"/>
    <w:rsid w:val="00877698"/>
    <w:rsid w:val="00877802"/>
    <w:rsid w:val="00877AAA"/>
    <w:rsid w:val="00877AC1"/>
    <w:rsid w:val="00877C2D"/>
    <w:rsid w:val="00877CA7"/>
    <w:rsid w:val="008804AD"/>
    <w:rsid w:val="008807DD"/>
    <w:rsid w:val="008807FF"/>
    <w:rsid w:val="00880852"/>
    <w:rsid w:val="00880D9E"/>
    <w:rsid w:val="00881209"/>
    <w:rsid w:val="008813CD"/>
    <w:rsid w:val="00881826"/>
    <w:rsid w:val="00881876"/>
    <w:rsid w:val="008821F2"/>
    <w:rsid w:val="00882306"/>
    <w:rsid w:val="00882392"/>
    <w:rsid w:val="008825CF"/>
    <w:rsid w:val="00882885"/>
    <w:rsid w:val="00882D09"/>
    <w:rsid w:val="008832E3"/>
    <w:rsid w:val="008834AC"/>
    <w:rsid w:val="00883874"/>
    <w:rsid w:val="00883D06"/>
    <w:rsid w:val="00883DE9"/>
    <w:rsid w:val="00883E5D"/>
    <w:rsid w:val="008840CD"/>
    <w:rsid w:val="0088416F"/>
    <w:rsid w:val="00884296"/>
    <w:rsid w:val="008845B9"/>
    <w:rsid w:val="0088464C"/>
    <w:rsid w:val="008846CE"/>
    <w:rsid w:val="00884832"/>
    <w:rsid w:val="00884BD8"/>
    <w:rsid w:val="00885084"/>
    <w:rsid w:val="008850C2"/>
    <w:rsid w:val="008854C8"/>
    <w:rsid w:val="008854E4"/>
    <w:rsid w:val="00885C0F"/>
    <w:rsid w:val="00885CBC"/>
    <w:rsid w:val="00885FE9"/>
    <w:rsid w:val="00886037"/>
    <w:rsid w:val="00886308"/>
    <w:rsid w:val="008863D9"/>
    <w:rsid w:val="0088645B"/>
    <w:rsid w:val="0088686B"/>
    <w:rsid w:val="0088691B"/>
    <w:rsid w:val="00886A48"/>
    <w:rsid w:val="00886C06"/>
    <w:rsid w:val="00886D75"/>
    <w:rsid w:val="00886E42"/>
    <w:rsid w:val="0088717A"/>
    <w:rsid w:val="0088726D"/>
    <w:rsid w:val="0088739A"/>
    <w:rsid w:val="00887677"/>
    <w:rsid w:val="00887958"/>
    <w:rsid w:val="00887A59"/>
    <w:rsid w:val="00887BC0"/>
    <w:rsid w:val="00887ECD"/>
    <w:rsid w:val="00890305"/>
    <w:rsid w:val="00890B29"/>
    <w:rsid w:val="0089123E"/>
    <w:rsid w:val="00891554"/>
    <w:rsid w:val="008916DA"/>
    <w:rsid w:val="00892239"/>
    <w:rsid w:val="00892884"/>
    <w:rsid w:val="00892E93"/>
    <w:rsid w:val="0089339E"/>
    <w:rsid w:val="008938A9"/>
    <w:rsid w:val="00893F76"/>
    <w:rsid w:val="008942C5"/>
    <w:rsid w:val="00894975"/>
    <w:rsid w:val="00894BA6"/>
    <w:rsid w:val="00894D52"/>
    <w:rsid w:val="008951F1"/>
    <w:rsid w:val="00895284"/>
    <w:rsid w:val="008953BB"/>
    <w:rsid w:val="008953D4"/>
    <w:rsid w:val="0089588E"/>
    <w:rsid w:val="00895B4D"/>
    <w:rsid w:val="00895BDD"/>
    <w:rsid w:val="00895D2F"/>
    <w:rsid w:val="00895E97"/>
    <w:rsid w:val="008963A1"/>
    <w:rsid w:val="00896413"/>
    <w:rsid w:val="0089664C"/>
    <w:rsid w:val="00896650"/>
    <w:rsid w:val="008968F7"/>
    <w:rsid w:val="008969E0"/>
    <w:rsid w:val="00896A51"/>
    <w:rsid w:val="00896B12"/>
    <w:rsid w:val="00896DBB"/>
    <w:rsid w:val="0089740D"/>
    <w:rsid w:val="008974DA"/>
    <w:rsid w:val="00897557"/>
    <w:rsid w:val="008977EE"/>
    <w:rsid w:val="0089788C"/>
    <w:rsid w:val="008A063D"/>
    <w:rsid w:val="008A0710"/>
    <w:rsid w:val="008A0765"/>
    <w:rsid w:val="008A11BA"/>
    <w:rsid w:val="008A1249"/>
    <w:rsid w:val="008A129B"/>
    <w:rsid w:val="008A131C"/>
    <w:rsid w:val="008A13BC"/>
    <w:rsid w:val="008A1534"/>
    <w:rsid w:val="008A17BC"/>
    <w:rsid w:val="008A1AFD"/>
    <w:rsid w:val="008A1EC9"/>
    <w:rsid w:val="008A20D5"/>
    <w:rsid w:val="008A21D8"/>
    <w:rsid w:val="008A2333"/>
    <w:rsid w:val="008A2541"/>
    <w:rsid w:val="008A2603"/>
    <w:rsid w:val="008A2B60"/>
    <w:rsid w:val="008A3F22"/>
    <w:rsid w:val="008A4058"/>
    <w:rsid w:val="008A4205"/>
    <w:rsid w:val="008A46D2"/>
    <w:rsid w:val="008A4BD9"/>
    <w:rsid w:val="008A4F4C"/>
    <w:rsid w:val="008A520D"/>
    <w:rsid w:val="008A5226"/>
    <w:rsid w:val="008A5348"/>
    <w:rsid w:val="008A5684"/>
    <w:rsid w:val="008A5C9B"/>
    <w:rsid w:val="008A603F"/>
    <w:rsid w:val="008A6204"/>
    <w:rsid w:val="008A658F"/>
    <w:rsid w:val="008A68E5"/>
    <w:rsid w:val="008A6C49"/>
    <w:rsid w:val="008A6DE9"/>
    <w:rsid w:val="008A6E1D"/>
    <w:rsid w:val="008A774E"/>
    <w:rsid w:val="008A78D5"/>
    <w:rsid w:val="008B0149"/>
    <w:rsid w:val="008B01C6"/>
    <w:rsid w:val="008B0B06"/>
    <w:rsid w:val="008B0BB6"/>
    <w:rsid w:val="008B0CC9"/>
    <w:rsid w:val="008B10E5"/>
    <w:rsid w:val="008B1372"/>
    <w:rsid w:val="008B1422"/>
    <w:rsid w:val="008B179D"/>
    <w:rsid w:val="008B1D90"/>
    <w:rsid w:val="008B1F99"/>
    <w:rsid w:val="008B2195"/>
    <w:rsid w:val="008B2212"/>
    <w:rsid w:val="008B2335"/>
    <w:rsid w:val="008B23F0"/>
    <w:rsid w:val="008B2560"/>
    <w:rsid w:val="008B2595"/>
    <w:rsid w:val="008B278F"/>
    <w:rsid w:val="008B283A"/>
    <w:rsid w:val="008B2B3D"/>
    <w:rsid w:val="008B2F36"/>
    <w:rsid w:val="008B2FA0"/>
    <w:rsid w:val="008B3682"/>
    <w:rsid w:val="008B37C8"/>
    <w:rsid w:val="008B3BB0"/>
    <w:rsid w:val="008B3C01"/>
    <w:rsid w:val="008B3CAD"/>
    <w:rsid w:val="008B454F"/>
    <w:rsid w:val="008B47FB"/>
    <w:rsid w:val="008B48C1"/>
    <w:rsid w:val="008B4A19"/>
    <w:rsid w:val="008B4C22"/>
    <w:rsid w:val="008B4D9C"/>
    <w:rsid w:val="008B5529"/>
    <w:rsid w:val="008B5530"/>
    <w:rsid w:val="008B5A16"/>
    <w:rsid w:val="008B5A90"/>
    <w:rsid w:val="008B5E74"/>
    <w:rsid w:val="008B601E"/>
    <w:rsid w:val="008B693A"/>
    <w:rsid w:val="008B6B57"/>
    <w:rsid w:val="008B6C1E"/>
    <w:rsid w:val="008B7178"/>
    <w:rsid w:val="008B72B6"/>
    <w:rsid w:val="008B7B5E"/>
    <w:rsid w:val="008C0513"/>
    <w:rsid w:val="008C06BB"/>
    <w:rsid w:val="008C0796"/>
    <w:rsid w:val="008C0934"/>
    <w:rsid w:val="008C0A23"/>
    <w:rsid w:val="008C0A93"/>
    <w:rsid w:val="008C0EEF"/>
    <w:rsid w:val="008C1251"/>
    <w:rsid w:val="008C12D8"/>
    <w:rsid w:val="008C1434"/>
    <w:rsid w:val="008C14DF"/>
    <w:rsid w:val="008C15F0"/>
    <w:rsid w:val="008C1640"/>
    <w:rsid w:val="008C1999"/>
    <w:rsid w:val="008C19F9"/>
    <w:rsid w:val="008C1A06"/>
    <w:rsid w:val="008C1B4F"/>
    <w:rsid w:val="008C1DBD"/>
    <w:rsid w:val="008C1EBF"/>
    <w:rsid w:val="008C1F2B"/>
    <w:rsid w:val="008C1F3B"/>
    <w:rsid w:val="008C2242"/>
    <w:rsid w:val="008C23F6"/>
    <w:rsid w:val="008C256A"/>
    <w:rsid w:val="008C2826"/>
    <w:rsid w:val="008C289E"/>
    <w:rsid w:val="008C2B8F"/>
    <w:rsid w:val="008C3324"/>
    <w:rsid w:val="008C353E"/>
    <w:rsid w:val="008C3814"/>
    <w:rsid w:val="008C3817"/>
    <w:rsid w:val="008C39DB"/>
    <w:rsid w:val="008C4065"/>
    <w:rsid w:val="008C40DB"/>
    <w:rsid w:val="008C40E1"/>
    <w:rsid w:val="008C420E"/>
    <w:rsid w:val="008C4220"/>
    <w:rsid w:val="008C4368"/>
    <w:rsid w:val="008C43DC"/>
    <w:rsid w:val="008C497D"/>
    <w:rsid w:val="008C49CD"/>
    <w:rsid w:val="008C4A7A"/>
    <w:rsid w:val="008C52D6"/>
    <w:rsid w:val="008C5528"/>
    <w:rsid w:val="008C564E"/>
    <w:rsid w:val="008C5704"/>
    <w:rsid w:val="008C5880"/>
    <w:rsid w:val="008C65D7"/>
    <w:rsid w:val="008C6895"/>
    <w:rsid w:val="008C6C3D"/>
    <w:rsid w:val="008C6CE5"/>
    <w:rsid w:val="008C6D65"/>
    <w:rsid w:val="008C6D7D"/>
    <w:rsid w:val="008C6FA6"/>
    <w:rsid w:val="008C6FFC"/>
    <w:rsid w:val="008C6FFE"/>
    <w:rsid w:val="008C7221"/>
    <w:rsid w:val="008C728B"/>
    <w:rsid w:val="008C7510"/>
    <w:rsid w:val="008C76D1"/>
    <w:rsid w:val="008C77A5"/>
    <w:rsid w:val="008C79F7"/>
    <w:rsid w:val="008C7B81"/>
    <w:rsid w:val="008C7D78"/>
    <w:rsid w:val="008D0491"/>
    <w:rsid w:val="008D0A5C"/>
    <w:rsid w:val="008D0A95"/>
    <w:rsid w:val="008D0C42"/>
    <w:rsid w:val="008D1210"/>
    <w:rsid w:val="008D1318"/>
    <w:rsid w:val="008D152B"/>
    <w:rsid w:val="008D15BC"/>
    <w:rsid w:val="008D18A4"/>
    <w:rsid w:val="008D19CB"/>
    <w:rsid w:val="008D1C8D"/>
    <w:rsid w:val="008D1C9B"/>
    <w:rsid w:val="008D226A"/>
    <w:rsid w:val="008D2577"/>
    <w:rsid w:val="008D26C7"/>
    <w:rsid w:val="008D2719"/>
    <w:rsid w:val="008D27C7"/>
    <w:rsid w:val="008D27F1"/>
    <w:rsid w:val="008D2882"/>
    <w:rsid w:val="008D28B6"/>
    <w:rsid w:val="008D29AE"/>
    <w:rsid w:val="008D2B34"/>
    <w:rsid w:val="008D2EF9"/>
    <w:rsid w:val="008D3B85"/>
    <w:rsid w:val="008D3CC2"/>
    <w:rsid w:val="008D3F82"/>
    <w:rsid w:val="008D408B"/>
    <w:rsid w:val="008D4549"/>
    <w:rsid w:val="008D46A9"/>
    <w:rsid w:val="008D4E82"/>
    <w:rsid w:val="008D5186"/>
    <w:rsid w:val="008D5684"/>
    <w:rsid w:val="008D58E5"/>
    <w:rsid w:val="008D5A18"/>
    <w:rsid w:val="008D5E2D"/>
    <w:rsid w:val="008D6308"/>
    <w:rsid w:val="008D641D"/>
    <w:rsid w:val="008D6560"/>
    <w:rsid w:val="008D69E3"/>
    <w:rsid w:val="008D716F"/>
    <w:rsid w:val="008D73FF"/>
    <w:rsid w:val="008D7510"/>
    <w:rsid w:val="008D770B"/>
    <w:rsid w:val="008D7C67"/>
    <w:rsid w:val="008D7C9C"/>
    <w:rsid w:val="008E0087"/>
    <w:rsid w:val="008E03D1"/>
    <w:rsid w:val="008E05EC"/>
    <w:rsid w:val="008E071A"/>
    <w:rsid w:val="008E075F"/>
    <w:rsid w:val="008E141F"/>
    <w:rsid w:val="008E1827"/>
    <w:rsid w:val="008E18B0"/>
    <w:rsid w:val="008E198A"/>
    <w:rsid w:val="008E1B1B"/>
    <w:rsid w:val="008E206A"/>
    <w:rsid w:val="008E26F1"/>
    <w:rsid w:val="008E2AF1"/>
    <w:rsid w:val="008E2C0F"/>
    <w:rsid w:val="008E2D5F"/>
    <w:rsid w:val="008E2D9C"/>
    <w:rsid w:val="008E313A"/>
    <w:rsid w:val="008E32B8"/>
    <w:rsid w:val="008E3458"/>
    <w:rsid w:val="008E34FA"/>
    <w:rsid w:val="008E3556"/>
    <w:rsid w:val="008E3876"/>
    <w:rsid w:val="008E38E4"/>
    <w:rsid w:val="008E3B1F"/>
    <w:rsid w:val="008E3BAE"/>
    <w:rsid w:val="008E3BC3"/>
    <w:rsid w:val="008E3C19"/>
    <w:rsid w:val="008E4003"/>
    <w:rsid w:val="008E44E0"/>
    <w:rsid w:val="008E4687"/>
    <w:rsid w:val="008E4735"/>
    <w:rsid w:val="008E4B28"/>
    <w:rsid w:val="008E56A0"/>
    <w:rsid w:val="008E59D9"/>
    <w:rsid w:val="008E5AE3"/>
    <w:rsid w:val="008E5BF1"/>
    <w:rsid w:val="008E5E98"/>
    <w:rsid w:val="008E5FFF"/>
    <w:rsid w:val="008E60C6"/>
    <w:rsid w:val="008E620F"/>
    <w:rsid w:val="008E6671"/>
    <w:rsid w:val="008E6AB5"/>
    <w:rsid w:val="008E6CD6"/>
    <w:rsid w:val="008E6D2C"/>
    <w:rsid w:val="008E6F91"/>
    <w:rsid w:val="008E71B7"/>
    <w:rsid w:val="008E7C08"/>
    <w:rsid w:val="008F0033"/>
    <w:rsid w:val="008F0495"/>
    <w:rsid w:val="008F049C"/>
    <w:rsid w:val="008F05AC"/>
    <w:rsid w:val="008F080C"/>
    <w:rsid w:val="008F0A8A"/>
    <w:rsid w:val="008F0B18"/>
    <w:rsid w:val="008F0B3B"/>
    <w:rsid w:val="008F0BD8"/>
    <w:rsid w:val="008F0DC3"/>
    <w:rsid w:val="008F10AD"/>
    <w:rsid w:val="008F130F"/>
    <w:rsid w:val="008F1473"/>
    <w:rsid w:val="008F18CA"/>
    <w:rsid w:val="008F195B"/>
    <w:rsid w:val="008F1ABA"/>
    <w:rsid w:val="008F1C04"/>
    <w:rsid w:val="008F1D8F"/>
    <w:rsid w:val="008F244F"/>
    <w:rsid w:val="008F2AA4"/>
    <w:rsid w:val="008F2C5E"/>
    <w:rsid w:val="008F2D95"/>
    <w:rsid w:val="008F2E28"/>
    <w:rsid w:val="008F3371"/>
    <w:rsid w:val="008F347E"/>
    <w:rsid w:val="008F36D9"/>
    <w:rsid w:val="008F3826"/>
    <w:rsid w:val="008F388E"/>
    <w:rsid w:val="008F38E4"/>
    <w:rsid w:val="008F3A1A"/>
    <w:rsid w:val="008F3BDF"/>
    <w:rsid w:val="008F3CAD"/>
    <w:rsid w:val="008F409B"/>
    <w:rsid w:val="008F4752"/>
    <w:rsid w:val="008F47C4"/>
    <w:rsid w:val="008F47D9"/>
    <w:rsid w:val="008F4BB4"/>
    <w:rsid w:val="008F4D4F"/>
    <w:rsid w:val="008F4D78"/>
    <w:rsid w:val="008F5184"/>
    <w:rsid w:val="008F51D8"/>
    <w:rsid w:val="008F5304"/>
    <w:rsid w:val="008F5624"/>
    <w:rsid w:val="008F587D"/>
    <w:rsid w:val="008F5AD5"/>
    <w:rsid w:val="008F5B97"/>
    <w:rsid w:val="008F5ED4"/>
    <w:rsid w:val="008F66DF"/>
    <w:rsid w:val="008F66F1"/>
    <w:rsid w:val="008F6740"/>
    <w:rsid w:val="008F675F"/>
    <w:rsid w:val="008F6AC6"/>
    <w:rsid w:val="008F6CAE"/>
    <w:rsid w:val="008F6D1F"/>
    <w:rsid w:val="008F7472"/>
    <w:rsid w:val="008F7782"/>
    <w:rsid w:val="008F7AF7"/>
    <w:rsid w:val="008F7B5C"/>
    <w:rsid w:val="008F7E82"/>
    <w:rsid w:val="0090030C"/>
    <w:rsid w:val="0090048E"/>
    <w:rsid w:val="009006FC"/>
    <w:rsid w:val="00900991"/>
    <w:rsid w:val="00900DFD"/>
    <w:rsid w:val="00901506"/>
    <w:rsid w:val="00901619"/>
    <w:rsid w:val="009017D2"/>
    <w:rsid w:val="00901B1A"/>
    <w:rsid w:val="00901C3A"/>
    <w:rsid w:val="00901C55"/>
    <w:rsid w:val="00901F91"/>
    <w:rsid w:val="00901FC3"/>
    <w:rsid w:val="00902468"/>
    <w:rsid w:val="00902479"/>
    <w:rsid w:val="009028E0"/>
    <w:rsid w:val="00902A66"/>
    <w:rsid w:val="00902F24"/>
    <w:rsid w:val="009030E6"/>
    <w:rsid w:val="0090355B"/>
    <w:rsid w:val="00903A37"/>
    <w:rsid w:val="00903CD0"/>
    <w:rsid w:val="00903ECC"/>
    <w:rsid w:val="00904298"/>
    <w:rsid w:val="00904302"/>
    <w:rsid w:val="00904488"/>
    <w:rsid w:val="009045AE"/>
    <w:rsid w:val="00904A4A"/>
    <w:rsid w:val="00904E3E"/>
    <w:rsid w:val="00904FDF"/>
    <w:rsid w:val="009052A0"/>
    <w:rsid w:val="00905322"/>
    <w:rsid w:val="009059E1"/>
    <w:rsid w:val="009059E5"/>
    <w:rsid w:val="009059EF"/>
    <w:rsid w:val="00905F98"/>
    <w:rsid w:val="0090640B"/>
    <w:rsid w:val="00906440"/>
    <w:rsid w:val="0090651A"/>
    <w:rsid w:val="009066AE"/>
    <w:rsid w:val="009066D4"/>
    <w:rsid w:val="0090676E"/>
    <w:rsid w:val="0090709C"/>
    <w:rsid w:val="009070E2"/>
    <w:rsid w:val="009071C7"/>
    <w:rsid w:val="009079DF"/>
    <w:rsid w:val="00907AA6"/>
    <w:rsid w:val="00907C14"/>
    <w:rsid w:val="00907C57"/>
    <w:rsid w:val="009101AD"/>
    <w:rsid w:val="0091026A"/>
    <w:rsid w:val="00910307"/>
    <w:rsid w:val="0091048A"/>
    <w:rsid w:val="00910580"/>
    <w:rsid w:val="009109D5"/>
    <w:rsid w:val="009115CB"/>
    <w:rsid w:val="009117AC"/>
    <w:rsid w:val="00911C2D"/>
    <w:rsid w:val="00912100"/>
    <w:rsid w:val="0091246F"/>
    <w:rsid w:val="009124BA"/>
    <w:rsid w:val="00912890"/>
    <w:rsid w:val="009128C2"/>
    <w:rsid w:val="00912AD9"/>
    <w:rsid w:val="009130AE"/>
    <w:rsid w:val="009134B4"/>
    <w:rsid w:val="00913518"/>
    <w:rsid w:val="009136AB"/>
    <w:rsid w:val="00913A3A"/>
    <w:rsid w:val="0091485E"/>
    <w:rsid w:val="00914924"/>
    <w:rsid w:val="00914C2E"/>
    <w:rsid w:val="00914CF2"/>
    <w:rsid w:val="00915819"/>
    <w:rsid w:val="00915841"/>
    <w:rsid w:val="0091593A"/>
    <w:rsid w:val="00915A22"/>
    <w:rsid w:val="00915F2D"/>
    <w:rsid w:val="00915F9D"/>
    <w:rsid w:val="009162DB"/>
    <w:rsid w:val="009165C2"/>
    <w:rsid w:val="0091679D"/>
    <w:rsid w:val="00916A5C"/>
    <w:rsid w:val="00916C70"/>
    <w:rsid w:val="009172CE"/>
    <w:rsid w:val="009173D3"/>
    <w:rsid w:val="009175A3"/>
    <w:rsid w:val="009175FD"/>
    <w:rsid w:val="00917BEB"/>
    <w:rsid w:val="00920061"/>
    <w:rsid w:val="00920421"/>
    <w:rsid w:val="00920491"/>
    <w:rsid w:val="0092087D"/>
    <w:rsid w:val="00920B5E"/>
    <w:rsid w:val="00920D21"/>
    <w:rsid w:val="00920D22"/>
    <w:rsid w:val="00920ED2"/>
    <w:rsid w:val="00920F04"/>
    <w:rsid w:val="009215B0"/>
    <w:rsid w:val="00921673"/>
    <w:rsid w:val="009217AA"/>
    <w:rsid w:val="00921DD2"/>
    <w:rsid w:val="00921FDC"/>
    <w:rsid w:val="00922373"/>
    <w:rsid w:val="00922486"/>
    <w:rsid w:val="009227AA"/>
    <w:rsid w:val="009228B8"/>
    <w:rsid w:val="00922CDB"/>
    <w:rsid w:val="009230BC"/>
    <w:rsid w:val="00923355"/>
    <w:rsid w:val="009236DF"/>
    <w:rsid w:val="0092487D"/>
    <w:rsid w:val="00925111"/>
    <w:rsid w:val="0092537E"/>
    <w:rsid w:val="0092570B"/>
    <w:rsid w:val="0092587C"/>
    <w:rsid w:val="0092589D"/>
    <w:rsid w:val="009259D9"/>
    <w:rsid w:val="00925C39"/>
    <w:rsid w:val="00925F5D"/>
    <w:rsid w:val="00925F9D"/>
    <w:rsid w:val="009267EE"/>
    <w:rsid w:val="00926B77"/>
    <w:rsid w:val="00926C02"/>
    <w:rsid w:val="00926CCD"/>
    <w:rsid w:val="00926DC3"/>
    <w:rsid w:val="00926F99"/>
    <w:rsid w:val="0092706F"/>
    <w:rsid w:val="009270CA"/>
    <w:rsid w:val="009272B6"/>
    <w:rsid w:val="00927518"/>
    <w:rsid w:val="009276B1"/>
    <w:rsid w:val="00927BAE"/>
    <w:rsid w:val="00930479"/>
    <w:rsid w:val="00930562"/>
    <w:rsid w:val="009306FC"/>
    <w:rsid w:val="00930984"/>
    <w:rsid w:val="009309B8"/>
    <w:rsid w:val="00930E6E"/>
    <w:rsid w:val="00930F4A"/>
    <w:rsid w:val="00931018"/>
    <w:rsid w:val="00931042"/>
    <w:rsid w:val="00931153"/>
    <w:rsid w:val="00931338"/>
    <w:rsid w:val="009313EC"/>
    <w:rsid w:val="009316FD"/>
    <w:rsid w:val="009319C3"/>
    <w:rsid w:val="00931A1C"/>
    <w:rsid w:val="00931E2B"/>
    <w:rsid w:val="00931FCB"/>
    <w:rsid w:val="00932170"/>
    <w:rsid w:val="00932205"/>
    <w:rsid w:val="009323EE"/>
    <w:rsid w:val="00932C77"/>
    <w:rsid w:val="00932DE1"/>
    <w:rsid w:val="00932DF3"/>
    <w:rsid w:val="009331AD"/>
    <w:rsid w:val="0093344B"/>
    <w:rsid w:val="009334A4"/>
    <w:rsid w:val="00933717"/>
    <w:rsid w:val="00933BA2"/>
    <w:rsid w:val="00933D04"/>
    <w:rsid w:val="00933DFB"/>
    <w:rsid w:val="0093404B"/>
    <w:rsid w:val="009342A5"/>
    <w:rsid w:val="00934511"/>
    <w:rsid w:val="00934A3E"/>
    <w:rsid w:val="00934B51"/>
    <w:rsid w:val="00934B8F"/>
    <w:rsid w:val="00934BF6"/>
    <w:rsid w:val="00934F89"/>
    <w:rsid w:val="0093534E"/>
    <w:rsid w:val="00935626"/>
    <w:rsid w:val="00935A1A"/>
    <w:rsid w:val="00936052"/>
    <w:rsid w:val="00936245"/>
    <w:rsid w:val="00936330"/>
    <w:rsid w:val="00936507"/>
    <w:rsid w:val="0093664B"/>
    <w:rsid w:val="00936683"/>
    <w:rsid w:val="00936C80"/>
    <w:rsid w:val="00936CED"/>
    <w:rsid w:val="00936D6F"/>
    <w:rsid w:val="00936F2A"/>
    <w:rsid w:val="009371DE"/>
    <w:rsid w:val="009373EF"/>
    <w:rsid w:val="00937406"/>
    <w:rsid w:val="009377C8"/>
    <w:rsid w:val="00937A0D"/>
    <w:rsid w:val="00937BF5"/>
    <w:rsid w:val="0094032D"/>
    <w:rsid w:val="0094075A"/>
    <w:rsid w:val="009408AC"/>
    <w:rsid w:val="00940A49"/>
    <w:rsid w:val="00940BD2"/>
    <w:rsid w:val="00940EE5"/>
    <w:rsid w:val="0094126B"/>
    <w:rsid w:val="00941480"/>
    <w:rsid w:val="00941550"/>
    <w:rsid w:val="009417B1"/>
    <w:rsid w:val="00941AAA"/>
    <w:rsid w:val="00941C11"/>
    <w:rsid w:val="00941C6B"/>
    <w:rsid w:val="00941C99"/>
    <w:rsid w:val="009424C7"/>
    <w:rsid w:val="00942D08"/>
    <w:rsid w:val="00942ED5"/>
    <w:rsid w:val="00942F49"/>
    <w:rsid w:val="00943014"/>
    <w:rsid w:val="009431A6"/>
    <w:rsid w:val="0094360F"/>
    <w:rsid w:val="00943881"/>
    <w:rsid w:val="0094395C"/>
    <w:rsid w:val="00943DB8"/>
    <w:rsid w:val="00943F9D"/>
    <w:rsid w:val="00944151"/>
    <w:rsid w:val="00944BC9"/>
    <w:rsid w:val="00945072"/>
    <w:rsid w:val="009450A1"/>
    <w:rsid w:val="00945482"/>
    <w:rsid w:val="00945731"/>
    <w:rsid w:val="009458AE"/>
    <w:rsid w:val="00945B52"/>
    <w:rsid w:val="00945B90"/>
    <w:rsid w:val="00945E75"/>
    <w:rsid w:val="00945EE3"/>
    <w:rsid w:val="00946400"/>
    <w:rsid w:val="009464E0"/>
    <w:rsid w:val="00946D88"/>
    <w:rsid w:val="00947570"/>
    <w:rsid w:val="009479B3"/>
    <w:rsid w:val="00947AF1"/>
    <w:rsid w:val="00947BD3"/>
    <w:rsid w:val="00947C51"/>
    <w:rsid w:val="00947ECF"/>
    <w:rsid w:val="009500F7"/>
    <w:rsid w:val="0095014B"/>
    <w:rsid w:val="00950192"/>
    <w:rsid w:val="0095022F"/>
    <w:rsid w:val="0095098C"/>
    <w:rsid w:val="009513C4"/>
    <w:rsid w:val="00951585"/>
    <w:rsid w:val="0095164F"/>
    <w:rsid w:val="009516FB"/>
    <w:rsid w:val="0095172F"/>
    <w:rsid w:val="0095176A"/>
    <w:rsid w:val="00951EAD"/>
    <w:rsid w:val="009525FA"/>
    <w:rsid w:val="00952FF7"/>
    <w:rsid w:val="0095301D"/>
    <w:rsid w:val="009532FC"/>
    <w:rsid w:val="009534B6"/>
    <w:rsid w:val="009536B7"/>
    <w:rsid w:val="0095385B"/>
    <w:rsid w:val="00953BBA"/>
    <w:rsid w:val="00954479"/>
    <w:rsid w:val="00954A00"/>
    <w:rsid w:val="00954A2B"/>
    <w:rsid w:val="00954A53"/>
    <w:rsid w:val="00954AAB"/>
    <w:rsid w:val="00954E36"/>
    <w:rsid w:val="00954E92"/>
    <w:rsid w:val="0095584A"/>
    <w:rsid w:val="009558F9"/>
    <w:rsid w:val="00955913"/>
    <w:rsid w:val="00955CAA"/>
    <w:rsid w:val="00956091"/>
    <w:rsid w:val="0095611A"/>
    <w:rsid w:val="00956183"/>
    <w:rsid w:val="00956529"/>
    <w:rsid w:val="00956620"/>
    <w:rsid w:val="00956828"/>
    <w:rsid w:val="00956C4C"/>
    <w:rsid w:val="00956EF9"/>
    <w:rsid w:val="00957157"/>
    <w:rsid w:val="009572A3"/>
    <w:rsid w:val="009573C0"/>
    <w:rsid w:val="009579E3"/>
    <w:rsid w:val="00957B26"/>
    <w:rsid w:val="00957C08"/>
    <w:rsid w:val="00957DF7"/>
    <w:rsid w:val="00957EB0"/>
    <w:rsid w:val="009601B4"/>
    <w:rsid w:val="00960214"/>
    <w:rsid w:val="009603D4"/>
    <w:rsid w:val="00960897"/>
    <w:rsid w:val="009608A0"/>
    <w:rsid w:val="00960CBE"/>
    <w:rsid w:val="00960ECF"/>
    <w:rsid w:val="00960FBE"/>
    <w:rsid w:val="009616CA"/>
    <w:rsid w:val="009617F0"/>
    <w:rsid w:val="009618B3"/>
    <w:rsid w:val="009618CE"/>
    <w:rsid w:val="009619AD"/>
    <w:rsid w:val="009619C8"/>
    <w:rsid w:val="00961A4D"/>
    <w:rsid w:val="00962414"/>
    <w:rsid w:val="0096258C"/>
    <w:rsid w:val="009626AF"/>
    <w:rsid w:val="0096297C"/>
    <w:rsid w:val="00962B71"/>
    <w:rsid w:val="00962BEA"/>
    <w:rsid w:val="0096331E"/>
    <w:rsid w:val="0096368C"/>
    <w:rsid w:val="00963F66"/>
    <w:rsid w:val="0096407F"/>
    <w:rsid w:val="009640CE"/>
    <w:rsid w:val="009643FE"/>
    <w:rsid w:val="00964729"/>
    <w:rsid w:val="00964E43"/>
    <w:rsid w:val="00964E4A"/>
    <w:rsid w:val="00965018"/>
    <w:rsid w:val="0096528A"/>
    <w:rsid w:val="009653AC"/>
    <w:rsid w:val="009654F3"/>
    <w:rsid w:val="009656B8"/>
    <w:rsid w:val="009659B8"/>
    <w:rsid w:val="00965F7E"/>
    <w:rsid w:val="00966206"/>
    <w:rsid w:val="0096630B"/>
    <w:rsid w:val="00966A12"/>
    <w:rsid w:val="00966CE3"/>
    <w:rsid w:val="00966D6B"/>
    <w:rsid w:val="00966EDC"/>
    <w:rsid w:val="00967307"/>
    <w:rsid w:val="0096736B"/>
    <w:rsid w:val="00967750"/>
    <w:rsid w:val="00967A06"/>
    <w:rsid w:val="00967BC0"/>
    <w:rsid w:val="0097023E"/>
    <w:rsid w:val="0097032C"/>
    <w:rsid w:val="009703FF"/>
    <w:rsid w:val="00970A8C"/>
    <w:rsid w:val="00970C67"/>
    <w:rsid w:val="00970DD5"/>
    <w:rsid w:val="00971D89"/>
    <w:rsid w:val="009722C7"/>
    <w:rsid w:val="009724D5"/>
    <w:rsid w:val="009728FB"/>
    <w:rsid w:val="00972AEC"/>
    <w:rsid w:val="00972B6A"/>
    <w:rsid w:val="00972B6E"/>
    <w:rsid w:val="00972E06"/>
    <w:rsid w:val="00973148"/>
    <w:rsid w:val="00973471"/>
    <w:rsid w:val="009734F1"/>
    <w:rsid w:val="009735F7"/>
    <w:rsid w:val="00973786"/>
    <w:rsid w:val="009737D0"/>
    <w:rsid w:val="00973997"/>
    <w:rsid w:val="00973A4A"/>
    <w:rsid w:val="00974935"/>
    <w:rsid w:val="00974957"/>
    <w:rsid w:val="009749BA"/>
    <w:rsid w:val="00974A7F"/>
    <w:rsid w:val="00974FF2"/>
    <w:rsid w:val="009753F8"/>
    <w:rsid w:val="0097582E"/>
    <w:rsid w:val="0097596C"/>
    <w:rsid w:val="00975CCB"/>
    <w:rsid w:val="00975EFA"/>
    <w:rsid w:val="0097630F"/>
    <w:rsid w:val="00976362"/>
    <w:rsid w:val="0097693D"/>
    <w:rsid w:val="00976DF0"/>
    <w:rsid w:val="00976E17"/>
    <w:rsid w:val="00977098"/>
    <w:rsid w:val="009772CA"/>
    <w:rsid w:val="009772EF"/>
    <w:rsid w:val="0097744C"/>
    <w:rsid w:val="00980460"/>
    <w:rsid w:val="009804C1"/>
    <w:rsid w:val="009807A1"/>
    <w:rsid w:val="009809F5"/>
    <w:rsid w:val="00980B0E"/>
    <w:rsid w:val="00980D29"/>
    <w:rsid w:val="00981130"/>
    <w:rsid w:val="00981300"/>
    <w:rsid w:val="00981304"/>
    <w:rsid w:val="0098130F"/>
    <w:rsid w:val="009813F3"/>
    <w:rsid w:val="0098148B"/>
    <w:rsid w:val="009817B6"/>
    <w:rsid w:val="00981B49"/>
    <w:rsid w:val="00981B4C"/>
    <w:rsid w:val="00981D26"/>
    <w:rsid w:val="00981F30"/>
    <w:rsid w:val="009821D7"/>
    <w:rsid w:val="0098259A"/>
    <w:rsid w:val="009829A5"/>
    <w:rsid w:val="00982CEB"/>
    <w:rsid w:val="00982D5B"/>
    <w:rsid w:val="00982DE7"/>
    <w:rsid w:val="00982FD7"/>
    <w:rsid w:val="00983044"/>
    <w:rsid w:val="009833D4"/>
    <w:rsid w:val="00983B7B"/>
    <w:rsid w:val="009843D9"/>
    <w:rsid w:val="0098440C"/>
    <w:rsid w:val="009847EC"/>
    <w:rsid w:val="00984871"/>
    <w:rsid w:val="009849F1"/>
    <w:rsid w:val="00984BCF"/>
    <w:rsid w:val="00984C88"/>
    <w:rsid w:val="00984EC7"/>
    <w:rsid w:val="00985397"/>
    <w:rsid w:val="009855EA"/>
    <w:rsid w:val="0098565F"/>
    <w:rsid w:val="009857D2"/>
    <w:rsid w:val="00985979"/>
    <w:rsid w:val="00985C0C"/>
    <w:rsid w:val="00985CBC"/>
    <w:rsid w:val="00985E41"/>
    <w:rsid w:val="00986241"/>
    <w:rsid w:val="00986492"/>
    <w:rsid w:val="009864B1"/>
    <w:rsid w:val="009864E7"/>
    <w:rsid w:val="0098668C"/>
    <w:rsid w:val="0098687C"/>
    <w:rsid w:val="0098701A"/>
    <w:rsid w:val="0098737D"/>
    <w:rsid w:val="009875DA"/>
    <w:rsid w:val="009875E6"/>
    <w:rsid w:val="00987AE6"/>
    <w:rsid w:val="00987F8E"/>
    <w:rsid w:val="009902C7"/>
    <w:rsid w:val="0099057F"/>
    <w:rsid w:val="00990588"/>
    <w:rsid w:val="009906D5"/>
    <w:rsid w:val="00991684"/>
    <w:rsid w:val="009918BC"/>
    <w:rsid w:val="00991959"/>
    <w:rsid w:val="00991C9A"/>
    <w:rsid w:val="00991E31"/>
    <w:rsid w:val="00991EFC"/>
    <w:rsid w:val="0099243F"/>
    <w:rsid w:val="0099282B"/>
    <w:rsid w:val="009929D9"/>
    <w:rsid w:val="009930E6"/>
    <w:rsid w:val="00993AB5"/>
    <w:rsid w:val="00993FFF"/>
    <w:rsid w:val="00994001"/>
    <w:rsid w:val="00994041"/>
    <w:rsid w:val="00994759"/>
    <w:rsid w:val="009947F2"/>
    <w:rsid w:val="009949D5"/>
    <w:rsid w:val="00994CC3"/>
    <w:rsid w:val="00994D90"/>
    <w:rsid w:val="00994F1B"/>
    <w:rsid w:val="00995498"/>
    <w:rsid w:val="00995D1B"/>
    <w:rsid w:val="009960D0"/>
    <w:rsid w:val="009963CE"/>
    <w:rsid w:val="009968A8"/>
    <w:rsid w:val="00996968"/>
    <w:rsid w:val="00996C48"/>
    <w:rsid w:val="009973AC"/>
    <w:rsid w:val="00997684"/>
    <w:rsid w:val="00997B3D"/>
    <w:rsid w:val="00997CAA"/>
    <w:rsid w:val="009A00F0"/>
    <w:rsid w:val="009A04C7"/>
    <w:rsid w:val="009A0595"/>
    <w:rsid w:val="009A0A05"/>
    <w:rsid w:val="009A0EF9"/>
    <w:rsid w:val="009A1323"/>
    <w:rsid w:val="009A1861"/>
    <w:rsid w:val="009A188C"/>
    <w:rsid w:val="009A1C33"/>
    <w:rsid w:val="009A1CC7"/>
    <w:rsid w:val="009A1E9B"/>
    <w:rsid w:val="009A1F0F"/>
    <w:rsid w:val="009A2314"/>
    <w:rsid w:val="009A25CF"/>
    <w:rsid w:val="009A2720"/>
    <w:rsid w:val="009A276C"/>
    <w:rsid w:val="009A2927"/>
    <w:rsid w:val="009A2A20"/>
    <w:rsid w:val="009A2C9C"/>
    <w:rsid w:val="009A31AB"/>
    <w:rsid w:val="009A325A"/>
    <w:rsid w:val="009A332D"/>
    <w:rsid w:val="009A3502"/>
    <w:rsid w:val="009A365E"/>
    <w:rsid w:val="009A3ABD"/>
    <w:rsid w:val="009A3B2E"/>
    <w:rsid w:val="009A3D2C"/>
    <w:rsid w:val="009A3E6C"/>
    <w:rsid w:val="009A45C6"/>
    <w:rsid w:val="009A4A09"/>
    <w:rsid w:val="009A4B36"/>
    <w:rsid w:val="009A4B3B"/>
    <w:rsid w:val="009A4D5F"/>
    <w:rsid w:val="009A5492"/>
    <w:rsid w:val="009A54CD"/>
    <w:rsid w:val="009A5C43"/>
    <w:rsid w:val="009A6060"/>
    <w:rsid w:val="009A6319"/>
    <w:rsid w:val="009A6446"/>
    <w:rsid w:val="009A6E67"/>
    <w:rsid w:val="009A71F7"/>
    <w:rsid w:val="009A74FF"/>
    <w:rsid w:val="009A7646"/>
    <w:rsid w:val="009A789D"/>
    <w:rsid w:val="009A7B36"/>
    <w:rsid w:val="009A7D6C"/>
    <w:rsid w:val="009B01BC"/>
    <w:rsid w:val="009B01C4"/>
    <w:rsid w:val="009B046B"/>
    <w:rsid w:val="009B062B"/>
    <w:rsid w:val="009B089A"/>
    <w:rsid w:val="009B09DC"/>
    <w:rsid w:val="009B0C76"/>
    <w:rsid w:val="009B0DA8"/>
    <w:rsid w:val="009B1143"/>
    <w:rsid w:val="009B1562"/>
    <w:rsid w:val="009B15B1"/>
    <w:rsid w:val="009B16BC"/>
    <w:rsid w:val="009B1932"/>
    <w:rsid w:val="009B20B3"/>
    <w:rsid w:val="009B263E"/>
    <w:rsid w:val="009B29EA"/>
    <w:rsid w:val="009B29F1"/>
    <w:rsid w:val="009B2C67"/>
    <w:rsid w:val="009B31CA"/>
    <w:rsid w:val="009B388B"/>
    <w:rsid w:val="009B39A6"/>
    <w:rsid w:val="009B3AF7"/>
    <w:rsid w:val="009B40CB"/>
    <w:rsid w:val="009B4181"/>
    <w:rsid w:val="009B421B"/>
    <w:rsid w:val="009B422B"/>
    <w:rsid w:val="009B43D8"/>
    <w:rsid w:val="009B447B"/>
    <w:rsid w:val="009B4963"/>
    <w:rsid w:val="009B4A28"/>
    <w:rsid w:val="009B4CE3"/>
    <w:rsid w:val="009B4E36"/>
    <w:rsid w:val="009B4EF5"/>
    <w:rsid w:val="009B514A"/>
    <w:rsid w:val="009B522F"/>
    <w:rsid w:val="009B5975"/>
    <w:rsid w:val="009B599B"/>
    <w:rsid w:val="009B60B5"/>
    <w:rsid w:val="009B61B6"/>
    <w:rsid w:val="009B6270"/>
    <w:rsid w:val="009B638E"/>
    <w:rsid w:val="009B6C50"/>
    <w:rsid w:val="009B771E"/>
    <w:rsid w:val="009B7BD5"/>
    <w:rsid w:val="009B7C7C"/>
    <w:rsid w:val="009B7CD6"/>
    <w:rsid w:val="009B7D89"/>
    <w:rsid w:val="009B7F2E"/>
    <w:rsid w:val="009C0136"/>
    <w:rsid w:val="009C013B"/>
    <w:rsid w:val="009C0765"/>
    <w:rsid w:val="009C0F80"/>
    <w:rsid w:val="009C110F"/>
    <w:rsid w:val="009C124A"/>
    <w:rsid w:val="009C1846"/>
    <w:rsid w:val="009C1B5C"/>
    <w:rsid w:val="009C1E3C"/>
    <w:rsid w:val="009C204E"/>
    <w:rsid w:val="009C2055"/>
    <w:rsid w:val="009C2573"/>
    <w:rsid w:val="009C2AE9"/>
    <w:rsid w:val="009C2B81"/>
    <w:rsid w:val="009C2D69"/>
    <w:rsid w:val="009C2FB6"/>
    <w:rsid w:val="009C30FC"/>
    <w:rsid w:val="009C3643"/>
    <w:rsid w:val="009C3750"/>
    <w:rsid w:val="009C377C"/>
    <w:rsid w:val="009C3A6E"/>
    <w:rsid w:val="009C3C1C"/>
    <w:rsid w:val="009C4060"/>
    <w:rsid w:val="009C40A0"/>
    <w:rsid w:val="009C45CF"/>
    <w:rsid w:val="009C4622"/>
    <w:rsid w:val="009C466B"/>
    <w:rsid w:val="009C4847"/>
    <w:rsid w:val="009C4A1B"/>
    <w:rsid w:val="009C4A63"/>
    <w:rsid w:val="009C4B56"/>
    <w:rsid w:val="009C4EB2"/>
    <w:rsid w:val="009C581A"/>
    <w:rsid w:val="009C590B"/>
    <w:rsid w:val="009C5B91"/>
    <w:rsid w:val="009C5CFB"/>
    <w:rsid w:val="009C5D83"/>
    <w:rsid w:val="009C5E57"/>
    <w:rsid w:val="009C5E78"/>
    <w:rsid w:val="009C607E"/>
    <w:rsid w:val="009C6147"/>
    <w:rsid w:val="009C63D3"/>
    <w:rsid w:val="009C6610"/>
    <w:rsid w:val="009C6972"/>
    <w:rsid w:val="009C69F1"/>
    <w:rsid w:val="009C6B26"/>
    <w:rsid w:val="009C6F15"/>
    <w:rsid w:val="009C702A"/>
    <w:rsid w:val="009C76CA"/>
    <w:rsid w:val="009C79F7"/>
    <w:rsid w:val="009C7CFB"/>
    <w:rsid w:val="009D083F"/>
    <w:rsid w:val="009D08F1"/>
    <w:rsid w:val="009D0C7B"/>
    <w:rsid w:val="009D0DA5"/>
    <w:rsid w:val="009D1173"/>
    <w:rsid w:val="009D1358"/>
    <w:rsid w:val="009D135B"/>
    <w:rsid w:val="009D142D"/>
    <w:rsid w:val="009D15F3"/>
    <w:rsid w:val="009D1713"/>
    <w:rsid w:val="009D1A2F"/>
    <w:rsid w:val="009D1B31"/>
    <w:rsid w:val="009D1C2D"/>
    <w:rsid w:val="009D1D51"/>
    <w:rsid w:val="009D21A1"/>
    <w:rsid w:val="009D291B"/>
    <w:rsid w:val="009D296B"/>
    <w:rsid w:val="009D29DA"/>
    <w:rsid w:val="009D2C72"/>
    <w:rsid w:val="009D2ED2"/>
    <w:rsid w:val="009D2F5D"/>
    <w:rsid w:val="009D2FD6"/>
    <w:rsid w:val="009D30D3"/>
    <w:rsid w:val="009D32A5"/>
    <w:rsid w:val="009D349F"/>
    <w:rsid w:val="009D364E"/>
    <w:rsid w:val="009D3735"/>
    <w:rsid w:val="009D3865"/>
    <w:rsid w:val="009D399B"/>
    <w:rsid w:val="009D3B5E"/>
    <w:rsid w:val="009D3CA5"/>
    <w:rsid w:val="009D3DA4"/>
    <w:rsid w:val="009D40C0"/>
    <w:rsid w:val="009D4197"/>
    <w:rsid w:val="009D4332"/>
    <w:rsid w:val="009D46D1"/>
    <w:rsid w:val="009D4799"/>
    <w:rsid w:val="009D4BA7"/>
    <w:rsid w:val="009D4BBE"/>
    <w:rsid w:val="009D4E46"/>
    <w:rsid w:val="009D53D1"/>
    <w:rsid w:val="009D59CC"/>
    <w:rsid w:val="009D5B4C"/>
    <w:rsid w:val="009D5C35"/>
    <w:rsid w:val="009D5DA8"/>
    <w:rsid w:val="009D5DB9"/>
    <w:rsid w:val="009D6206"/>
    <w:rsid w:val="009D63FF"/>
    <w:rsid w:val="009D6729"/>
    <w:rsid w:val="009D6F29"/>
    <w:rsid w:val="009D7073"/>
    <w:rsid w:val="009D7189"/>
    <w:rsid w:val="009D719B"/>
    <w:rsid w:val="009D73E2"/>
    <w:rsid w:val="009D7571"/>
    <w:rsid w:val="009D76C4"/>
    <w:rsid w:val="009D77EA"/>
    <w:rsid w:val="009D7AF3"/>
    <w:rsid w:val="009E0113"/>
    <w:rsid w:val="009E0290"/>
    <w:rsid w:val="009E02A9"/>
    <w:rsid w:val="009E04EE"/>
    <w:rsid w:val="009E06EC"/>
    <w:rsid w:val="009E1C4B"/>
    <w:rsid w:val="009E2165"/>
    <w:rsid w:val="009E2273"/>
    <w:rsid w:val="009E2305"/>
    <w:rsid w:val="009E24EA"/>
    <w:rsid w:val="009E297A"/>
    <w:rsid w:val="009E2A22"/>
    <w:rsid w:val="009E2A57"/>
    <w:rsid w:val="009E2ADD"/>
    <w:rsid w:val="009E2C78"/>
    <w:rsid w:val="009E2E0B"/>
    <w:rsid w:val="009E3103"/>
    <w:rsid w:val="009E314E"/>
    <w:rsid w:val="009E3632"/>
    <w:rsid w:val="009E3B26"/>
    <w:rsid w:val="009E3F9D"/>
    <w:rsid w:val="009E4A6D"/>
    <w:rsid w:val="009E4F8C"/>
    <w:rsid w:val="009E5101"/>
    <w:rsid w:val="009E5559"/>
    <w:rsid w:val="009E5A53"/>
    <w:rsid w:val="009E5CF9"/>
    <w:rsid w:val="009E5DAA"/>
    <w:rsid w:val="009E5F81"/>
    <w:rsid w:val="009E6030"/>
    <w:rsid w:val="009E6096"/>
    <w:rsid w:val="009E612E"/>
    <w:rsid w:val="009E62FA"/>
    <w:rsid w:val="009E6665"/>
    <w:rsid w:val="009E686D"/>
    <w:rsid w:val="009E6E50"/>
    <w:rsid w:val="009E6F84"/>
    <w:rsid w:val="009E75D1"/>
    <w:rsid w:val="009E772A"/>
    <w:rsid w:val="009E7896"/>
    <w:rsid w:val="009E7A9E"/>
    <w:rsid w:val="009E7CFF"/>
    <w:rsid w:val="009E7E0B"/>
    <w:rsid w:val="009F0548"/>
    <w:rsid w:val="009F0607"/>
    <w:rsid w:val="009F0848"/>
    <w:rsid w:val="009F087C"/>
    <w:rsid w:val="009F0935"/>
    <w:rsid w:val="009F0992"/>
    <w:rsid w:val="009F0A74"/>
    <w:rsid w:val="009F0B67"/>
    <w:rsid w:val="009F0CC8"/>
    <w:rsid w:val="009F0D9C"/>
    <w:rsid w:val="009F1273"/>
    <w:rsid w:val="009F1350"/>
    <w:rsid w:val="009F16C1"/>
    <w:rsid w:val="009F182B"/>
    <w:rsid w:val="009F1978"/>
    <w:rsid w:val="009F1A72"/>
    <w:rsid w:val="009F1E51"/>
    <w:rsid w:val="009F23C6"/>
    <w:rsid w:val="009F2463"/>
    <w:rsid w:val="009F29A8"/>
    <w:rsid w:val="009F29D2"/>
    <w:rsid w:val="009F2BE8"/>
    <w:rsid w:val="009F2C72"/>
    <w:rsid w:val="009F3903"/>
    <w:rsid w:val="009F3918"/>
    <w:rsid w:val="009F3939"/>
    <w:rsid w:val="009F4036"/>
    <w:rsid w:val="009F40A3"/>
    <w:rsid w:val="009F456F"/>
    <w:rsid w:val="009F457E"/>
    <w:rsid w:val="009F5061"/>
    <w:rsid w:val="009F53C0"/>
    <w:rsid w:val="009F581C"/>
    <w:rsid w:val="009F64BA"/>
    <w:rsid w:val="009F6510"/>
    <w:rsid w:val="009F653E"/>
    <w:rsid w:val="009F6598"/>
    <w:rsid w:val="009F6897"/>
    <w:rsid w:val="009F6ED5"/>
    <w:rsid w:val="009F711D"/>
    <w:rsid w:val="009F71B8"/>
    <w:rsid w:val="009F7330"/>
    <w:rsid w:val="009F7629"/>
    <w:rsid w:val="009F7726"/>
    <w:rsid w:val="009F781C"/>
    <w:rsid w:val="009F7A26"/>
    <w:rsid w:val="009F7D4A"/>
    <w:rsid w:val="009F7F81"/>
    <w:rsid w:val="00A004AA"/>
    <w:rsid w:val="00A005A2"/>
    <w:rsid w:val="00A0070C"/>
    <w:rsid w:val="00A00E10"/>
    <w:rsid w:val="00A010B2"/>
    <w:rsid w:val="00A0110F"/>
    <w:rsid w:val="00A01232"/>
    <w:rsid w:val="00A01632"/>
    <w:rsid w:val="00A01923"/>
    <w:rsid w:val="00A01A2B"/>
    <w:rsid w:val="00A01C52"/>
    <w:rsid w:val="00A01E1D"/>
    <w:rsid w:val="00A021ED"/>
    <w:rsid w:val="00A022D6"/>
    <w:rsid w:val="00A02446"/>
    <w:rsid w:val="00A02950"/>
    <w:rsid w:val="00A02C68"/>
    <w:rsid w:val="00A03397"/>
    <w:rsid w:val="00A03519"/>
    <w:rsid w:val="00A0364B"/>
    <w:rsid w:val="00A0378F"/>
    <w:rsid w:val="00A039D7"/>
    <w:rsid w:val="00A03BB7"/>
    <w:rsid w:val="00A03BF2"/>
    <w:rsid w:val="00A03EEC"/>
    <w:rsid w:val="00A0404F"/>
    <w:rsid w:val="00A0414F"/>
    <w:rsid w:val="00A041C8"/>
    <w:rsid w:val="00A04485"/>
    <w:rsid w:val="00A045E3"/>
    <w:rsid w:val="00A04871"/>
    <w:rsid w:val="00A04892"/>
    <w:rsid w:val="00A04A77"/>
    <w:rsid w:val="00A04BDE"/>
    <w:rsid w:val="00A04D62"/>
    <w:rsid w:val="00A05181"/>
    <w:rsid w:val="00A05347"/>
    <w:rsid w:val="00A05660"/>
    <w:rsid w:val="00A05A27"/>
    <w:rsid w:val="00A060B2"/>
    <w:rsid w:val="00A0658D"/>
    <w:rsid w:val="00A065B5"/>
    <w:rsid w:val="00A0696D"/>
    <w:rsid w:val="00A06E24"/>
    <w:rsid w:val="00A06E76"/>
    <w:rsid w:val="00A07009"/>
    <w:rsid w:val="00A07120"/>
    <w:rsid w:val="00A07821"/>
    <w:rsid w:val="00A07CB6"/>
    <w:rsid w:val="00A09F91"/>
    <w:rsid w:val="00A10367"/>
    <w:rsid w:val="00A10552"/>
    <w:rsid w:val="00A10AD1"/>
    <w:rsid w:val="00A10C88"/>
    <w:rsid w:val="00A10DBE"/>
    <w:rsid w:val="00A10E5C"/>
    <w:rsid w:val="00A11235"/>
    <w:rsid w:val="00A1196B"/>
    <w:rsid w:val="00A11B6D"/>
    <w:rsid w:val="00A11D17"/>
    <w:rsid w:val="00A12053"/>
    <w:rsid w:val="00A12300"/>
    <w:rsid w:val="00A12334"/>
    <w:rsid w:val="00A12597"/>
    <w:rsid w:val="00A1292B"/>
    <w:rsid w:val="00A13063"/>
    <w:rsid w:val="00A130A9"/>
    <w:rsid w:val="00A134A7"/>
    <w:rsid w:val="00A136A3"/>
    <w:rsid w:val="00A137AE"/>
    <w:rsid w:val="00A13AEE"/>
    <w:rsid w:val="00A13BC6"/>
    <w:rsid w:val="00A13C57"/>
    <w:rsid w:val="00A1407C"/>
    <w:rsid w:val="00A1466C"/>
    <w:rsid w:val="00A14686"/>
    <w:rsid w:val="00A146A0"/>
    <w:rsid w:val="00A14846"/>
    <w:rsid w:val="00A1486A"/>
    <w:rsid w:val="00A14CF7"/>
    <w:rsid w:val="00A15474"/>
    <w:rsid w:val="00A1564C"/>
    <w:rsid w:val="00A15662"/>
    <w:rsid w:val="00A157CE"/>
    <w:rsid w:val="00A15863"/>
    <w:rsid w:val="00A1588D"/>
    <w:rsid w:val="00A159F0"/>
    <w:rsid w:val="00A15FB1"/>
    <w:rsid w:val="00A161E7"/>
    <w:rsid w:val="00A164EE"/>
    <w:rsid w:val="00A1669B"/>
    <w:rsid w:val="00A16770"/>
    <w:rsid w:val="00A1678A"/>
    <w:rsid w:val="00A16D0A"/>
    <w:rsid w:val="00A175F9"/>
    <w:rsid w:val="00A17738"/>
    <w:rsid w:val="00A178F4"/>
    <w:rsid w:val="00A17C47"/>
    <w:rsid w:val="00A17FB9"/>
    <w:rsid w:val="00A20174"/>
    <w:rsid w:val="00A20191"/>
    <w:rsid w:val="00A20265"/>
    <w:rsid w:val="00A204D1"/>
    <w:rsid w:val="00A20635"/>
    <w:rsid w:val="00A206B3"/>
    <w:rsid w:val="00A20CC1"/>
    <w:rsid w:val="00A20D45"/>
    <w:rsid w:val="00A213E7"/>
    <w:rsid w:val="00A2148A"/>
    <w:rsid w:val="00A2172E"/>
    <w:rsid w:val="00A21A1D"/>
    <w:rsid w:val="00A21A82"/>
    <w:rsid w:val="00A21D1D"/>
    <w:rsid w:val="00A21D77"/>
    <w:rsid w:val="00A21DD4"/>
    <w:rsid w:val="00A222C7"/>
    <w:rsid w:val="00A22429"/>
    <w:rsid w:val="00A227FA"/>
    <w:rsid w:val="00A229C4"/>
    <w:rsid w:val="00A22ABA"/>
    <w:rsid w:val="00A22D35"/>
    <w:rsid w:val="00A22DF5"/>
    <w:rsid w:val="00A23362"/>
    <w:rsid w:val="00A23608"/>
    <w:rsid w:val="00A237DE"/>
    <w:rsid w:val="00A23BC3"/>
    <w:rsid w:val="00A23DF6"/>
    <w:rsid w:val="00A241DB"/>
    <w:rsid w:val="00A246FD"/>
    <w:rsid w:val="00A24738"/>
    <w:rsid w:val="00A24E91"/>
    <w:rsid w:val="00A24F35"/>
    <w:rsid w:val="00A24FF1"/>
    <w:rsid w:val="00A2509E"/>
    <w:rsid w:val="00A252B5"/>
    <w:rsid w:val="00A25A41"/>
    <w:rsid w:val="00A25AE7"/>
    <w:rsid w:val="00A25C08"/>
    <w:rsid w:val="00A26186"/>
    <w:rsid w:val="00A2618F"/>
    <w:rsid w:val="00A26815"/>
    <w:rsid w:val="00A26A32"/>
    <w:rsid w:val="00A26E58"/>
    <w:rsid w:val="00A26E9E"/>
    <w:rsid w:val="00A26FA8"/>
    <w:rsid w:val="00A26FDD"/>
    <w:rsid w:val="00A27379"/>
    <w:rsid w:val="00A27C24"/>
    <w:rsid w:val="00A3018F"/>
    <w:rsid w:val="00A302C2"/>
    <w:rsid w:val="00A306DB"/>
    <w:rsid w:val="00A30A89"/>
    <w:rsid w:val="00A30A8E"/>
    <w:rsid w:val="00A30B99"/>
    <w:rsid w:val="00A30BE7"/>
    <w:rsid w:val="00A30E5E"/>
    <w:rsid w:val="00A31540"/>
    <w:rsid w:val="00A3173A"/>
    <w:rsid w:val="00A319AE"/>
    <w:rsid w:val="00A31BDC"/>
    <w:rsid w:val="00A31EF3"/>
    <w:rsid w:val="00A320F1"/>
    <w:rsid w:val="00A3231D"/>
    <w:rsid w:val="00A323EA"/>
    <w:rsid w:val="00A326F3"/>
    <w:rsid w:val="00A32714"/>
    <w:rsid w:val="00A329A4"/>
    <w:rsid w:val="00A329CE"/>
    <w:rsid w:val="00A32BB2"/>
    <w:rsid w:val="00A32FE0"/>
    <w:rsid w:val="00A330FA"/>
    <w:rsid w:val="00A332C0"/>
    <w:rsid w:val="00A33524"/>
    <w:rsid w:val="00A33590"/>
    <w:rsid w:val="00A33712"/>
    <w:rsid w:val="00A343EC"/>
    <w:rsid w:val="00A344D8"/>
    <w:rsid w:val="00A34A35"/>
    <w:rsid w:val="00A34E5B"/>
    <w:rsid w:val="00A3565E"/>
    <w:rsid w:val="00A35884"/>
    <w:rsid w:val="00A35B27"/>
    <w:rsid w:val="00A36050"/>
    <w:rsid w:val="00A363A9"/>
    <w:rsid w:val="00A3649C"/>
    <w:rsid w:val="00A367AB"/>
    <w:rsid w:val="00A36FD6"/>
    <w:rsid w:val="00A37024"/>
    <w:rsid w:val="00A371F3"/>
    <w:rsid w:val="00A37508"/>
    <w:rsid w:val="00A377CC"/>
    <w:rsid w:val="00A37EE2"/>
    <w:rsid w:val="00A38DC2"/>
    <w:rsid w:val="00A4003D"/>
    <w:rsid w:val="00A402B6"/>
    <w:rsid w:val="00A40709"/>
    <w:rsid w:val="00A40712"/>
    <w:rsid w:val="00A407D3"/>
    <w:rsid w:val="00A40A36"/>
    <w:rsid w:val="00A41116"/>
    <w:rsid w:val="00A41520"/>
    <w:rsid w:val="00A416FA"/>
    <w:rsid w:val="00A41B69"/>
    <w:rsid w:val="00A41CBC"/>
    <w:rsid w:val="00A41E50"/>
    <w:rsid w:val="00A42443"/>
    <w:rsid w:val="00A4264E"/>
    <w:rsid w:val="00A43379"/>
    <w:rsid w:val="00A437C8"/>
    <w:rsid w:val="00A437E7"/>
    <w:rsid w:val="00A43861"/>
    <w:rsid w:val="00A438C0"/>
    <w:rsid w:val="00A43A45"/>
    <w:rsid w:val="00A43ADE"/>
    <w:rsid w:val="00A43B78"/>
    <w:rsid w:val="00A43C5B"/>
    <w:rsid w:val="00A43CAE"/>
    <w:rsid w:val="00A43F39"/>
    <w:rsid w:val="00A4401C"/>
    <w:rsid w:val="00A447B2"/>
    <w:rsid w:val="00A44E33"/>
    <w:rsid w:val="00A45115"/>
    <w:rsid w:val="00A45302"/>
    <w:rsid w:val="00A45443"/>
    <w:rsid w:val="00A45480"/>
    <w:rsid w:val="00A456C2"/>
    <w:rsid w:val="00A45848"/>
    <w:rsid w:val="00A45898"/>
    <w:rsid w:val="00A45A50"/>
    <w:rsid w:val="00A45D6D"/>
    <w:rsid w:val="00A46145"/>
    <w:rsid w:val="00A463CF"/>
    <w:rsid w:val="00A46653"/>
    <w:rsid w:val="00A46CFD"/>
    <w:rsid w:val="00A47464"/>
    <w:rsid w:val="00A47B7D"/>
    <w:rsid w:val="00A47CBC"/>
    <w:rsid w:val="00A47F49"/>
    <w:rsid w:val="00A50170"/>
    <w:rsid w:val="00A50195"/>
    <w:rsid w:val="00A502EC"/>
    <w:rsid w:val="00A503DC"/>
    <w:rsid w:val="00A50448"/>
    <w:rsid w:val="00A509F9"/>
    <w:rsid w:val="00A50C2F"/>
    <w:rsid w:val="00A50F5F"/>
    <w:rsid w:val="00A51514"/>
    <w:rsid w:val="00A51850"/>
    <w:rsid w:val="00A51959"/>
    <w:rsid w:val="00A51A44"/>
    <w:rsid w:val="00A5237D"/>
    <w:rsid w:val="00A523F6"/>
    <w:rsid w:val="00A5248F"/>
    <w:rsid w:val="00A52626"/>
    <w:rsid w:val="00A52717"/>
    <w:rsid w:val="00A52FCE"/>
    <w:rsid w:val="00A5356F"/>
    <w:rsid w:val="00A536B7"/>
    <w:rsid w:val="00A53837"/>
    <w:rsid w:val="00A53CE4"/>
    <w:rsid w:val="00A53DAF"/>
    <w:rsid w:val="00A544B7"/>
    <w:rsid w:val="00A5484D"/>
    <w:rsid w:val="00A5485A"/>
    <w:rsid w:val="00A548EA"/>
    <w:rsid w:val="00A54A5D"/>
    <w:rsid w:val="00A54BEE"/>
    <w:rsid w:val="00A54EB8"/>
    <w:rsid w:val="00A54FA3"/>
    <w:rsid w:val="00A5540E"/>
    <w:rsid w:val="00A55CDA"/>
    <w:rsid w:val="00A563B3"/>
    <w:rsid w:val="00A565CD"/>
    <w:rsid w:val="00A566CC"/>
    <w:rsid w:val="00A56A73"/>
    <w:rsid w:val="00A56AA0"/>
    <w:rsid w:val="00A56DD0"/>
    <w:rsid w:val="00A56EAC"/>
    <w:rsid w:val="00A570AE"/>
    <w:rsid w:val="00A571C1"/>
    <w:rsid w:val="00A575CA"/>
    <w:rsid w:val="00A57966"/>
    <w:rsid w:val="00A5798F"/>
    <w:rsid w:val="00A57A61"/>
    <w:rsid w:val="00A57C90"/>
    <w:rsid w:val="00A608B2"/>
    <w:rsid w:val="00A61034"/>
    <w:rsid w:val="00A61822"/>
    <w:rsid w:val="00A61852"/>
    <w:rsid w:val="00A6199A"/>
    <w:rsid w:val="00A61B3D"/>
    <w:rsid w:val="00A61B82"/>
    <w:rsid w:val="00A61F58"/>
    <w:rsid w:val="00A620CE"/>
    <w:rsid w:val="00A62141"/>
    <w:rsid w:val="00A62C29"/>
    <w:rsid w:val="00A62CAD"/>
    <w:rsid w:val="00A62E61"/>
    <w:rsid w:val="00A62EC2"/>
    <w:rsid w:val="00A6304C"/>
    <w:rsid w:val="00A630D0"/>
    <w:rsid w:val="00A63490"/>
    <w:rsid w:val="00A63615"/>
    <w:rsid w:val="00A636EF"/>
    <w:rsid w:val="00A6396F"/>
    <w:rsid w:val="00A63F37"/>
    <w:rsid w:val="00A63FC4"/>
    <w:rsid w:val="00A64044"/>
    <w:rsid w:val="00A64105"/>
    <w:rsid w:val="00A64428"/>
    <w:rsid w:val="00A64475"/>
    <w:rsid w:val="00A649B6"/>
    <w:rsid w:val="00A64B6D"/>
    <w:rsid w:val="00A64CC8"/>
    <w:rsid w:val="00A650CF"/>
    <w:rsid w:val="00A65100"/>
    <w:rsid w:val="00A6515B"/>
    <w:rsid w:val="00A651F3"/>
    <w:rsid w:val="00A65622"/>
    <w:rsid w:val="00A65746"/>
    <w:rsid w:val="00A657EF"/>
    <w:rsid w:val="00A65C21"/>
    <w:rsid w:val="00A65F2B"/>
    <w:rsid w:val="00A65F81"/>
    <w:rsid w:val="00A65F9F"/>
    <w:rsid w:val="00A66217"/>
    <w:rsid w:val="00A66245"/>
    <w:rsid w:val="00A6633D"/>
    <w:rsid w:val="00A665EC"/>
    <w:rsid w:val="00A6691E"/>
    <w:rsid w:val="00A66A97"/>
    <w:rsid w:val="00A66AE7"/>
    <w:rsid w:val="00A66EA4"/>
    <w:rsid w:val="00A66F3D"/>
    <w:rsid w:val="00A670C8"/>
    <w:rsid w:val="00A670ED"/>
    <w:rsid w:val="00A6733A"/>
    <w:rsid w:val="00A6743E"/>
    <w:rsid w:val="00A6799E"/>
    <w:rsid w:val="00A67B3E"/>
    <w:rsid w:val="00A67C04"/>
    <w:rsid w:val="00A67E82"/>
    <w:rsid w:val="00A7023E"/>
    <w:rsid w:val="00A70451"/>
    <w:rsid w:val="00A70775"/>
    <w:rsid w:val="00A70832"/>
    <w:rsid w:val="00A7087F"/>
    <w:rsid w:val="00A70A1D"/>
    <w:rsid w:val="00A70C21"/>
    <w:rsid w:val="00A70C46"/>
    <w:rsid w:val="00A71268"/>
    <w:rsid w:val="00A712FD"/>
    <w:rsid w:val="00A7142F"/>
    <w:rsid w:val="00A716DC"/>
    <w:rsid w:val="00A71821"/>
    <w:rsid w:val="00A7187F"/>
    <w:rsid w:val="00A718D6"/>
    <w:rsid w:val="00A719CE"/>
    <w:rsid w:val="00A71C4A"/>
    <w:rsid w:val="00A7201B"/>
    <w:rsid w:val="00A7209E"/>
    <w:rsid w:val="00A72308"/>
    <w:rsid w:val="00A72E2D"/>
    <w:rsid w:val="00A73183"/>
    <w:rsid w:val="00A73ABB"/>
    <w:rsid w:val="00A73BE9"/>
    <w:rsid w:val="00A73DBA"/>
    <w:rsid w:val="00A742AA"/>
    <w:rsid w:val="00A74317"/>
    <w:rsid w:val="00A743C3"/>
    <w:rsid w:val="00A7446D"/>
    <w:rsid w:val="00A74539"/>
    <w:rsid w:val="00A748BD"/>
    <w:rsid w:val="00A74D74"/>
    <w:rsid w:val="00A74F07"/>
    <w:rsid w:val="00A74F96"/>
    <w:rsid w:val="00A750A3"/>
    <w:rsid w:val="00A756F8"/>
    <w:rsid w:val="00A757ED"/>
    <w:rsid w:val="00A758B7"/>
    <w:rsid w:val="00A75F0F"/>
    <w:rsid w:val="00A76223"/>
    <w:rsid w:val="00A7627B"/>
    <w:rsid w:val="00A7639E"/>
    <w:rsid w:val="00A76919"/>
    <w:rsid w:val="00A76C35"/>
    <w:rsid w:val="00A77436"/>
    <w:rsid w:val="00A7784A"/>
    <w:rsid w:val="00A77AC8"/>
    <w:rsid w:val="00A77B8B"/>
    <w:rsid w:val="00A77C7C"/>
    <w:rsid w:val="00A77D77"/>
    <w:rsid w:val="00A77E1B"/>
    <w:rsid w:val="00A77EA9"/>
    <w:rsid w:val="00A80054"/>
    <w:rsid w:val="00A80083"/>
    <w:rsid w:val="00A80118"/>
    <w:rsid w:val="00A804BE"/>
    <w:rsid w:val="00A80534"/>
    <w:rsid w:val="00A80971"/>
    <w:rsid w:val="00A8104A"/>
    <w:rsid w:val="00A81108"/>
    <w:rsid w:val="00A81375"/>
    <w:rsid w:val="00A81571"/>
    <w:rsid w:val="00A81BAC"/>
    <w:rsid w:val="00A81C43"/>
    <w:rsid w:val="00A81DC6"/>
    <w:rsid w:val="00A82231"/>
    <w:rsid w:val="00A82333"/>
    <w:rsid w:val="00A825E8"/>
    <w:rsid w:val="00A82684"/>
    <w:rsid w:val="00A8281C"/>
    <w:rsid w:val="00A82A37"/>
    <w:rsid w:val="00A82B4B"/>
    <w:rsid w:val="00A82E45"/>
    <w:rsid w:val="00A830C4"/>
    <w:rsid w:val="00A8396F"/>
    <w:rsid w:val="00A83979"/>
    <w:rsid w:val="00A83BD0"/>
    <w:rsid w:val="00A843E6"/>
    <w:rsid w:val="00A844EF"/>
    <w:rsid w:val="00A84741"/>
    <w:rsid w:val="00A847B1"/>
    <w:rsid w:val="00A8484E"/>
    <w:rsid w:val="00A84854"/>
    <w:rsid w:val="00A848F3"/>
    <w:rsid w:val="00A85320"/>
    <w:rsid w:val="00A85573"/>
    <w:rsid w:val="00A856D2"/>
    <w:rsid w:val="00A85820"/>
    <w:rsid w:val="00A85D89"/>
    <w:rsid w:val="00A85E78"/>
    <w:rsid w:val="00A8625A"/>
    <w:rsid w:val="00A86981"/>
    <w:rsid w:val="00A86A8B"/>
    <w:rsid w:val="00A86DA2"/>
    <w:rsid w:val="00A86F8B"/>
    <w:rsid w:val="00A874A0"/>
    <w:rsid w:val="00A87685"/>
    <w:rsid w:val="00A87794"/>
    <w:rsid w:val="00A8790E"/>
    <w:rsid w:val="00A87A06"/>
    <w:rsid w:val="00A87C6F"/>
    <w:rsid w:val="00A9024E"/>
    <w:rsid w:val="00A902E0"/>
    <w:rsid w:val="00A90500"/>
    <w:rsid w:val="00A907C6"/>
    <w:rsid w:val="00A90B9C"/>
    <w:rsid w:val="00A90C42"/>
    <w:rsid w:val="00A90CD3"/>
    <w:rsid w:val="00A90EED"/>
    <w:rsid w:val="00A911B7"/>
    <w:rsid w:val="00A91334"/>
    <w:rsid w:val="00A914BE"/>
    <w:rsid w:val="00A91626"/>
    <w:rsid w:val="00A91929"/>
    <w:rsid w:val="00A91A31"/>
    <w:rsid w:val="00A91F80"/>
    <w:rsid w:val="00A921EC"/>
    <w:rsid w:val="00A928A0"/>
    <w:rsid w:val="00A929CC"/>
    <w:rsid w:val="00A92D8E"/>
    <w:rsid w:val="00A92FE3"/>
    <w:rsid w:val="00A930B0"/>
    <w:rsid w:val="00A93A16"/>
    <w:rsid w:val="00A93A40"/>
    <w:rsid w:val="00A941B6"/>
    <w:rsid w:val="00A9462A"/>
    <w:rsid w:val="00A94B84"/>
    <w:rsid w:val="00A94BAF"/>
    <w:rsid w:val="00A951AD"/>
    <w:rsid w:val="00A951FD"/>
    <w:rsid w:val="00A9548A"/>
    <w:rsid w:val="00A95739"/>
    <w:rsid w:val="00A957FA"/>
    <w:rsid w:val="00A95902"/>
    <w:rsid w:val="00A959D7"/>
    <w:rsid w:val="00A95C2F"/>
    <w:rsid w:val="00A9609E"/>
    <w:rsid w:val="00A961FF"/>
    <w:rsid w:val="00A96480"/>
    <w:rsid w:val="00A965D9"/>
    <w:rsid w:val="00A9684E"/>
    <w:rsid w:val="00A96B33"/>
    <w:rsid w:val="00A96F56"/>
    <w:rsid w:val="00A971A6"/>
    <w:rsid w:val="00A971B6"/>
    <w:rsid w:val="00A97312"/>
    <w:rsid w:val="00A97391"/>
    <w:rsid w:val="00A978CF"/>
    <w:rsid w:val="00AA0145"/>
    <w:rsid w:val="00AA02D2"/>
    <w:rsid w:val="00AA06FD"/>
    <w:rsid w:val="00AA087F"/>
    <w:rsid w:val="00AA0943"/>
    <w:rsid w:val="00AA0960"/>
    <w:rsid w:val="00AA0AE1"/>
    <w:rsid w:val="00AA0B33"/>
    <w:rsid w:val="00AA1186"/>
    <w:rsid w:val="00AA12D0"/>
    <w:rsid w:val="00AA1453"/>
    <w:rsid w:val="00AA14AB"/>
    <w:rsid w:val="00AA1A7B"/>
    <w:rsid w:val="00AA1B89"/>
    <w:rsid w:val="00AA1D69"/>
    <w:rsid w:val="00AA1E5B"/>
    <w:rsid w:val="00AA21FF"/>
    <w:rsid w:val="00AA227E"/>
    <w:rsid w:val="00AA2287"/>
    <w:rsid w:val="00AA2552"/>
    <w:rsid w:val="00AA25C9"/>
    <w:rsid w:val="00AA25CB"/>
    <w:rsid w:val="00AA2724"/>
    <w:rsid w:val="00AA2BE5"/>
    <w:rsid w:val="00AA3E18"/>
    <w:rsid w:val="00AA4C3B"/>
    <w:rsid w:val="00AA4F25"/>
    <w:rsid w:val="00AA5136"/>
    <w:rsid w:val="00AA5761"/>
    <w:rsid w:val="00AA578C"/>
    <w:rsid w:val="00AA59C6"/>
    <w:rsid w:val="00AA5A0C"/>
    <w:rsid w:val="00AA5CD9"/>
    <w:rsid w:val="00AA5D00"/>
    <w:rsid w:val="00AA5E6E"/>
    <w:rsid w:val="00AA610D"/>
    <w:rsid w:val="00AA6712"/>
    <w:rsid w:val="00AA6873"/>
    <w:rsid w:val="00AA6E49"/>
    <w:rsid w:val="00AA7874"/>
    <w:rsid w:val="00AA79E2"/>
    <w:rsid w:val="00AB0023"/>
    <w:rsid w:val="00AB0080"/>
    <w:rsid w:val="00AB0191"/>
    <w:rsid w:val="00AB0783"/>
    <w:rsid w:val="00AB0BF5"/>
    <w:rsid w:val="00AB0F1B"/>
    <w:rsid w:val="00AB133A"/>
    <w:rsid w:val="00AB16F9"/>
    <w:rsid w:val="00AB1B1E"/>
    <w:rsid w:val="00AB2196"/>
    <w:rsid w:val="00AB225C"/>
    <w:rsid w:val="00AB261A"/>
    <w:rsid w:val="00AB284F"/>
    <w:rsid w:val="00AB2F78"/>
    <w:rsid w:val="00AB30EF"/>
    <w:rsid w:val="00AB3381"/>
    <w:rsid w:val="00AB3401"/>
    <w:rsid w:val="00AB365B"/>
    <w:rsid w:val="00AB36D0"/>
    <w:rsid w:val="00AB3810"/>
    <w:rsid w:val="00AB3926"/>
    <w:rsid w:val="00AB3C2C"/>
    <w:rsid w:val="00AB3C4F"/>
    <w:rsid w:val="00AB40BA"/>
    <w:rsid w:val="00AB4138"/>
    <w:rsid w:val="00AB46D3"/>
    <w:rsid w:val="00AB47C3"/>
    <w:rsid w:val="00AB48A8"/>
    <w:rsid w:val="00AB4C6F"/>
    <w:rsid w:val="00AB4F3A"/>
    <w:rsid w:val="00AB52BB"/>
    <w:rsid w:val="00AB548D"/>
    <w:rsid w:val="00AB54AC"/>
    <w:rsid w:val="00AB581C"/>
    <w:rsid w:val="00AB5D5D"/>
    <w:rsid w:val="00AB5EB6"/>
    <w:rsid w:val="00AB5FAC"/>
    <w:rsid w:val="00AB60DB"/>
    <w:rsid w:val="00AB6182"/>
    <w:rsid w:val="00AB6292"/>
    <w:rsid w:val="00AB667B"/>
    <w:rsid w:val="00AB696B"/>
    <w:rsid w:val="00AB69A9"/>
    <w:rsid w:val="00AB6A31"/>
    <w:rsid w:val="00AB6F69"/>
    <w:rsid w:val="00AB6FD8"/>
    <w:rsid w:val="00AB7172"/>
    <w:rsid w:val="00AB7268"/>
    <w:rsid w:val="00AB734E"/>
    <w:rsid w:val="00AB748F"/>
    <w:rsid w:val="00AB78E9"/>
    <w:rsid w:val="00AB7982"/>
    <w:rsid w:val="00AB79F3"/>
    <w:rsid w:val="00AB7C7E"/>
    <w:rsid w:val="00AB7F27"/>
    <w:rsid w:val="00AB7F36"/>
    <w:rsid w:val="00AC026D"/>
    <w:rsid w:val="00AC04F7"/>
    <w:rsid w:val="00AC0909"/>
    <w:rsid w:val="00AC0C5E"/>
    <w:rsid w:val="00AC0E39"/>
    <w:rsid w:val="00AC1103"/>
    <w:rsid w:val="00AC1505"/>
    <w:rsid w:val="00AC151D"/>
    <w:rsid w:val="00AC1746"/>
    <w:rsid w:val="00AC1C00"/>
    <w:rsid w:val="00AC209F"/>
    <w:rsid w:val="00AC20D8"/>
    <w:rsid w:val="00AC22DB"/>
    <w:rsid w:val="00AC2680"/>
    <w:rsid w:val="00AC27A5"/>
    <w:rsid w:val="00AC27B7"/>
    <w:rsid w:val="00AC2B46"/>
    <w:rsid w:val="00AC3202"/>
    <w:rsid w:val="00AC3353"/>
    <w:rsid w:val="00AC3440"/>
    <w:rsid w:val="00AC345E"/>
    <w:rsid w:val="00AC36CE"/>
    <w:rsid w:val="00AC389E"/>
    <w:rsid w:val="00AC3957"/>
    <w:rsid w:val="00AC4044"/>
    <w:rsid w:val="00AC41C6"/>
    <w:rsid w:val="00AC422A"/>
    <w:rsid w:val="00AC47BB"/>
    <w:rsid w:val="00AC4826"/>
    <w:rsid w:val="00AC488C"/>
    <w:rsid w:val="00AC4BF9"/>
    <w:rsid w:val="00AC4C35"/>
    <w:rsid w:val="00AC4C9E"/>
    <w:rsid w:val="00AC4CCA"/>
    <w:rsid w:val="00AC51EE"/>
    <w:rsid w:val="00AC5345"/>
    <w:rsid w:val="00AC53C1"/>
    <w:rsid w:val="00AC5519"/>
    <w:rsid w:val="00AC5BE7"/>
    <w:rsid w:val="00AC5CF1"/>
    <w:rsid w:val="00AC5D71"/>
    <w:rsid w:val="00AC5E5E"/>
    <w:rsid w:val="00AC5E87"/>
    <w:rsid w:val="00AC600A"/>
    <w:rsid w:val="00AC6702"/>
    <w:rsid w:val="00AC68C9"/>
    <w:rsid w:val="00AC6B9D"/>
    <w:rsid w:val="00AC7159"/>
    <w:rsid w:val="00AC757B"/>
    <w:rsid w:val="00AC7813"/>
    <w:rsid w:val="00AC7880"/>
    <w:rsid w:val="00AC7E57"/>
    <w:rsid w:val="00AC7E83"/>
    <w:rsid w:val="00AC7E9B"/>
    <w:rsid w:val="00AD0114"/>
    <w:rsid w:val="00AD0497"/>
    <w:rsid w:val="00AD050B"/>
    <w:rsid w:val="00AD0745"/>
    <w:rsid w:val="00AD0756"/>
    <w:rsid w:val="00AD0868"/>
    <w:rsid w:val="00AD0915"/>
    <w:rsid w:val="00AD09E3"/>
    <w:rsid w:val="00AD0A32"/>
    <w:rsid w:val="00AD0E72"/>
    <w:rsid w:val="00AD10DC"/>
    <w:rsid w:val="00AD1186"/>
    <w:rsid w:val="00AD1250"/>
    <w:rsid w:val="00AD1A8E"/>
    <w:rsid w:val="00AD1B1F"/>
    <w:rsid w:val="00AD1C40"/>
    <w:rsid w:val="00AD1DA1"/>
    <w:rsid w:val="00AD2178"/>
    <w:rsid w:val="00AD21CB"/>
    <w:rsid w:val="00AD2493"/>
    <w:rsid w:val="00AD25D3"/>
    <w:rsid w:val="00AD2696"/>
    <w:rsid w:val="00AD2762"/>
    <w:rsid w:val="00AD279D"/>
    <w:rsid w:val="00AD2BE8"/>
    <w:rsid w:val="00AD31A2"/>
    <w:rsid w:val="00AD3AF1"/>
    <w:rsid w:val="00AD3C39"/>
    <w:rsid w:val="00AD40DE"/>
    <w:rsid w:val="00AD45CB"/>
    <w:rsid w:val="00AD473B"/>
    <w:rsid w:val="00AD496F"/>
    <w:rsid w:val="00AD4AEA"/>
    <w:rsid w:val="00AD50B5"/>
    <w:rsid w:val="00AD584E"/>
    <w:rsid w:val="00AD5D3B"/>
    <w:rsid w:val="00AD5DCB"/>
    <w:rsid w:val="00AD5FC9"/>
    <w:rsid w:val="00AD64B3"/>
    <w:rsid w:val="00AD64B8"/>
    <w:rsid w:val="00AD6562"/>
    <w:rsid w:val="00AD69A1"/>
    <w:rsid w:val="00AD69D4"/>
    <w:rsid w:val="00AD6A7F"/>
    <w:rsid w:val="00AD6EE7"/>
    <w:rsid w:val="00AD705E"/>
    <w:rsid w:val="00AD71FE"/>
    <w:rsid w:val="00AD726B"/>
    <w:rsid w:val="00AD77D7"/>
    <w:rsid w:val="00AD7984"/>
    <w:rsid w:val="00AD7D43"/>
    <w:rsid w:val="00AE029F"/>
    <w:rsid w:val="00AE0730"/>
    <w:rsid w:val="00AE08A1"/>
    <w:rsid w:val="00AE093E"/>
    <w:rsid w:val="00AE0C36"/>
    <w:rsid w:val="00AE0D9E"/>
    <w:rsid w:val="00AE0F31"/>
    <w:rsid w:val="00AE0F92"/>
    <w:rsid w:val="00AE0FA6"/>
    <w:rsid w:val="00AE0FC0"/>
    <w:rsid w:val="00AE13E5"/>
    <w:rsid w:val="00AE1658"/>
    <w:rsid w:val="00AE16B6"/>
    <w:rsid w:val="00AE1C3B"/>
    <w:rsid w:val="00AE1F14"/>
    <w:rsid w:val="00AE2580"/>
    <w:rsid w:val="00AE260E"/>
    <w:rsid w:val="00AE2B6B"/>
    <w:rsid w:val="00AE2C60"/>
    <w:rsid w:val="00AE2D8B"/>
    <w:rsid w:val="00AE3046"/>
    <w:rsid w:val="00AE341D"/>
    <w:rsid w:val="00AE3963"/>
    <w:rsid w:val="00AE3BCD"/>
    <w:rsid w:val="00AE3BEA"/>
    <w:rsid w:val="00AE4324"/>
    <w:rsid w:val="00AE46F4"/>
    <w:rsid w:val="00AE46F7"/>
    <w:rsid w:val="00AE47E6"/>
    <w:rsid w:val="00AE4933"/>
    <w:rsid w:val="00AE4E0C"/>
    <w:rsid w:val="00AE5368"/>
    <w:rsid w:val="00AE5385"/>
    <w:rsid w:val="00AE5403"/>
    <w:rsid w:val="00AE5A34"/>
    <w:rsid w:val="00AE5CC8"/>
    <w:rsid w:val="00AE5DFC"/>
    <w:rsid w:val="00AE5F01"/>
    <w:rsid w:val="00AE607A"/>
    <w:rsid w:val="00AE63C0"/>
    <w:rsid w:val="00AE6B5F"/>
    <w:rsid w:val="00AE6EA6"/>
    <w:rsid w:val="00AE6EBC"/>
    <w:rsid w:val="00AE708A"/>
    <w:rsid w:val="00AE716A"/>
    <w:rsid w:val="00AE73FB"/>
    <w:rsid w:val="00AE7779"/>
    <w:rsid w:val="00AE786E"/>
    <w:rsid w:val="00AE78CA"/>
    <w:rsid w:val="00AE7ED0"/>
    <w:rsid w:val="00AE7F79"/>
    <w:rsid w:val="00AE7FF0"/>
    <w:rsid w:val="00AF005D"/>
    <w:rsid w:val="00AF03E1"/>
    <w:rsid w:val="00AF074A"/>
    <w:rsid w:val="00AF0D28"/>
    <w:rsid w:val="00AF0DA0"/>
    <w:rsid w:val="00AF0E64"/>
    <w:rsid w:val="00AF100F"/>
    <w:rsid w:val="00AF128D"/>
    <w:rsid w:val="00AF196E"/>
    <w:rsid w:val="00AF1E28"/>
    <w:rsid w:val="00AF212C"/>
    <w:rsid w:val="00AF22CC"/>
    <w:rsid w:val="00AF25B0"/>
    <w:rsid w:val="00AF2C24"/>
    <w:rsid w:val="00AF2DC4"/>
    <w:rsid w:val="00AF2FD8"/>
    <w:rsid w:val="00AF339E"/>
    <w:rsid w:val="00AF39C0"/>
    <w:rsid w:val="00AF3C31"/>
    <w:rsid w:val="00AF3C3C"/>
    <w:rsid w:val="00AF3EC5"/>
    <w:rsid w:val="00AF40A6"/>
    <w:rsid w:val="00AF45FA"/>
    <w:rsid w:val="00AF4B0D"/>
    <w:rsid w:val="00AF4CF4"/>
    <w:rsid w:val="00AF4DFE"/>
    <w:rsid w:val="00AF52A8"/>
    <w:rsid w:val="00AF5503"/>
    <w:rsid w:val="00AF57CF"/>
    <w:rsid w:val="00AF5857"/>
    <w:rsid w:val="00AF6207"/>
    <w:rsid w:val="00AF6556"/>
    <w:rsid w:val="00AF66CF"/>
    <w:rsid w:val="00AF6832"/>
    <w:rsid w:val="00AF6B72"/>
    <w:rsid w:val="00AF6F95"/>
    <w:rsid w:val="00AF70AB"/>
    <w:rsid w:val="00AF75D9"/>
    <w:rsid w:val="00B001DF"/>
    <w:rsid w:val="00B005CD"/>
    <w:rsid w:val="00B00A25"/>
    <w:rsid w:val="00B01448"/>
    <w:rsid w:val="00B014E9"/>
    <w:rsid w:val="00B015C3"/>
    <w:rsid w:val="00B016EE"/>
    <w:rsid w:val="00B01AD3"/>
    <w:rsid w:val="00B01B57"/>
    <w:rsid w:val="00B01DB1"/>
    <w:rsid w:val="00B023E5"/>
    <w:rsid w:val="00B0258F"/>
    <w:rsid w:val="00B025A7"/>
    <w:rsid w:val="00B02772"/>
    <w:rsid w:val="00B0282B"/>
    <w:rsid w:val="00B02AD2"/>
    <w:rsid w:val="00B02C7C"/>
    <w:rsid w:val="00B03745"/>
    <w:rsid w:val="00B03C82"/>
    <w:rsid w:val="00B04397"/>
    <w:rsid w:val="00B044ED"/>
    <w:rsid w:val="00B0467F"/>
    <w:rsid w:val="00B046A4"/>
    <w:rsid w:val="00B04799"/>
    <w:rsid w:val="00B04890"/>
    <w:rsid w:val="00B04C0D"/>
    <w:rsid w:val="00B04F55"/>
    <w:rsid w:val="00B0542F"/>
    <w:rsid w:val="00B054C3"/>
    <w:rsid w:val="00B0559E"/>
    <w:rsid w:val="00B0584D"/>
    <w:rsid w:val="00B0590F"/>
    <w:rsid w:val="00B05CEE"/>
    <w:rsid w:val="00B06644"/>
    <w:rsid w:val="00B06762"/>
    <w:rsid w:val="00B0690B"/>
    <w:rsid w:val="00B06CCD"/>
    <w:rsid w:val="00B06E03"/>
    <w:rsid w:val="00B071F8"/>
    <w:rsid w:val="00B0724D"/>
    <w:rsid w:val="00B07324"/>
    <w:rsid w:val="00B073ED"/>
    <w:rsid w:val="00B0765F"/>
    <w:rsid w:val="00B0776C"/>
    <w:rsid w:val="00B10255"/>
    <w:rsid w:val="00B102AD"/>
    <w:rsid w:val="00B103B3"/>
    <w:rsid w:val="00B107DA"/>
    <w:rsid w:val="00B108D7"/>
    <w:rsid w:val="00B1122B"/>
    <w:rsid w:val="00B11536"/>
    <w:rsid w:val="00B11665"/>
    <w:rsid w:val="00B117E9"/>
    <w:rsid w:val="00B11BF8"/>
    <w:rsid w:val="00B120AF"/>
    <w:rsid w:val="00B12361"/>
    <w:rsid w:val="00B12418"/>
    <w:rsid w:val="00B12668"/>
    <w:rsid w:val="00B127CD"/>
    <w:rsid w:val="00B12884"/>
    <w:rsid w:val="00B135A6"/>
    <w:rsid w:val="00B13BB4"/>
    <w:rsid w:val="00B13D86"/>
    <w:rsid w:val="00B13E79"/>
    <w:rsid w:val="00B14229"/>
    <w:rsid w:val="00B14366"/>
    <w:rsid w:val="00B144B6"/>
    <w:rsid w:val="00B14693"/>
    <w:rsid w:val="00B1490A"/>
    <w:rsid w:val="00B149DD"/>
    <w:rsid w:val="00B14B78"/>
    <w:rsid w:val="00B14E47"/>
    <w:rsid w:val="00B14EFE"/>
    <w:rsid w:val="00B155B3"/>
    <w:rsid w:val="00B1595A"/>
    <w:rsid w:val="00B15CA1"/>
    <w:rsid w:val="00B15DBD"/>
    <w:rsid w:val="00B15DF8"/>
    <w:rsid w:val="00B15F74"/>
    <w:rsid w:val="00B16225"/>
    <w:rsid w:val="00B163E6"/>
    <w:rsid w:val="00B1649C"/>
    <w:rsid w:val="00B16A08"/>
    <w:rsid w:val="00B16A1F"/>
    <w:rsid w:val="00B16AD3"/>
    <w:rsid w:val="00B16BED"/>
    <w:rsid w:val="00B16D48"/>
    <w:rsid w:val="00B16F53"/>
    <w:rsid w:val="00B1710D"/>
    <w:rsid w:val="00B17484"/>
    <w:rsid w:val="00B1783D"/>
    <w:rsid w:val="00B17A41"/>
    <w:rsid w:val="00B17D0C"/>
    <w:rsid w:val="00B17FC8"/>
    <w:rsid w:val="00B20114"/>
    <w:rsid w:val="00B20206"/>
    <w:rsid w:val="00B20274"/>
    <w:rsid w:val="00B20310"/>
    <w:rsid w:val="00B20569"/>
    <w:rsid w:val="00B20575"/>
    <w:rsid w:val="00B20820"/>
    <w:rsid w:val="00B20A0D"/>
    <w:rsid w:val="00B2143F"/>
    <w:rsid w:val="00B214D0"/>
    <w:rsid w:val="00B21998"/>
    <w:rsid w:val="00B21BEB"/>
    <w:rsid w:val="00B21C56"/>
    <w:rsid w:val="00B21D4A"/>
    <w:rsid w:val="00B21D57"/>
    <w:rsid w:val="00B21FA6"/>
    <w:rsid w:val="00B222ED"/>
    <w:rsid w:val="00B225B4"/>
    <w:rsid w:val="00B22A7A"/>
    <w:rsid w:val="00B22CAB"/>
    <w:rsid w:val="00B23044"/>
    <w:rsid w:val="00B230F6"/>
    <w:rsid w:val="00B232AE"/>
    <w:rsid w:val="00B2350E"/>
    <w:rsid w:val="00B23657"/>
    <w:rsid w:val="00B23A44"/>
    <w:rsid w:val="00B23BFD"/>
    <w:rsid w:val="00B23DAF"/>
    <w:rsid w:val="00B23E78"/>
    <w:rsid w:val="00B23ED0"/>
    <w:rsid w:val="00B23F55"/>
    <w:rsid w:val="00B23F99"/>
    <w:rsid w:val="00B240CC"/>
    <w:rsid w:val="00B243B6"/>
    <w:rsid w:val="00B245B9"/>
    <w:rsid w:val="00B247F9"/>
    <w:rsid w:val="00B24A70"/>
    <w:rsid w:val="00B24EA3"/>
    <w:rsid w:val="00B25249"/>
    <w:rsid w:val="00B2544C"/>
    <w:rsid w:val="00B2591F"/>
    <w:rsid w:val="00B25B99"/>
    <w:rsid w:val="00B25BFA"/>
    <w:rsid w:val="00B25C3E"/>
    <w:rsid w:val="00B25C5D"/>
    <w:rsid w:val="00B25EEB"/>
    <w:rsid w:val="00B2620C"/>
    <w:rsid w:val="00B26343"/>
    <w:rsid w:val="00B266F1"/>
    <w:rsid w:val="00B26B02"/>
    <w:rsid w:val="00B26CD7"/>
    <w:rsid w:val="00B26DEA"/>
    <w:rsid w:val="00B2704F"/>
    <w:rsid w:val="00B270BC"/>
    <w:rsid w:val="00B273D3"/>
    <w:rsid w:val="00B2754B"/>
    <w:rsid w:val="00B27632"/>
    <w:rsid w:val="00B27AF0"/>
    <w:rsid w:val="00B27BE4"/>
    <w:rsid w:val="00B302D2"/>
    <w:rsid w:val="00B306B7"/>
    <w:rsid w:val="00B3070C"/>
    <w:rsid w:val="00B308ED"/>
    <w:rsid w:val="00B30DD9"/>
    <w:rsid w:val="00B312EF"/>
    <w:rsid w:val="00B31721"/>
    <w:rsid w:val="00B31AD1"/>
    <w:rsid w:val="00B31CBF"/>
    <w:rsid w:val="00B31D1D"/>
    <w:rsid w:val="00B31DA3"/>
    <w:rsid w:val="00B32407"/>
    <w:rsid w:val="00B324AD"/>
    <w:rsid w:val="00B3251E"/>
    <w:rsid w:val="00B32A9E"/>
    <w:rsid w:val="00B32F16"/>
    <w:rsid w:val="00B32F2B"/>
    <w:rsid w:val="00B32F6E"/>
    <w:rsid w:val="00B33162"/>
    <w:rsid w:val="00B331C4"/>
    <w:rsid w:val="00B33587"/>
    <w:rsid w:val="00B34309"/>
    <w:rsid w:val="00B34862"/>
    <w:rsid w:val="00B34E9B"/>
    <w:rsid w:val="00B34F4F"/>
    <w:rsid w:val="00B3537E"/>
    <w:rsid w:val="00B354FD"/>
    <w:rsid w:val="00B3563E"/>
    <w:rsid w:val="00B35685"/>
    <w:rsid w:val="00B35699"/>
    <w:rsid w:val="00B35739"/>
    <w:rsid w:val="00B358BD"/>
    <w:rsid w:val="00B35969"/>
    <w:rsid w:val="00B35B4B"/>
    <w:rsid w:val="00B35C20"/>
    <w:rsid w:val="00B35DFE"/>
    <w:rsid w:val="00B35F72"/>
    <w:rsid w:val="00B35F7E"/>
    <w:rsid w:val="00B360B2"/>
    <w:rsid w:val="00B36404"/>
    <w:rsid w:val="00B36BC7"/>
    <w:rsid w:val="00B36DF8"/>
    <w:rsid w:val="00B37597"/>
    <w:rsid w:val="00B37883"/>
    <w:rsid w:val="00B37C6E"/>
    <w:rsid w:val="00B37EAC"/>
    <w:rsid w:val="00B40042"/>
    <w:rsid w:val="00B4049A"/>
    <w:rsid w:val="00B406FA"/>
    <w:rsid w:val="00B408B8"/>
    <w:rsid w:val="00B40E0E"/>
    <w:rsid w:val="00B40E3F"/>
    <w:rsid w:val="00B40FC5"/>
    <w:rsid w:val="00B414CE"/>
    <w:rsid w:val="00B41504"/>
    <w:rsid w:val="00B41659"/>
    <w:rsid w:val="00B41825"/>
    <w:rsid w:val="00B4239C"/>
    <w:rsid w:val="00B42DBE"/>
    <w:rsid w:val="00B43556"/>
    <w:rsid w:val="00B4364B"/>
    <w:rsid w:val="00B43DE5"/>
    <w:rsid w:val="00B43DEA"/>
    <w:rsid w:val="00B43EC4"/>
    <w:rsid w:val="00B44264"/>
    <w:rsid w:val="00B4442E"/>
    <w:rsid w:val="00B4462F"/>
    <w:rsid w:val="00B44D8B"/>
    <w:rsid w:val="00B4509C"/>
    <w:rsid w:val="00B45312"/>
    <w:rsid w:val="00B45490"/>
    <w:rsid w:val="00B4561F"/>
    <w:rsid w:val="00B45753"/>
    <w:rsid w:val="00B45AB2"/>
    <w:rsid w:val="00B45DC9"/>
    <w:rsid w:val="00B45FB6"/>
    <w:rsid w:val="00B46093"/>
    <w:rsid w:val="00B46094"/>
    <w:rsid w:val="00B460BC"/>
    <w:rsid w:val="00B466CB"/>
    <w:rsid w:val="00B46CBC"/>
    <w:rsid w:val="00B46D4C"/>
    <w:rsid w:val="00B46F1D"/>
    <w:rsid w:val="00B47420"/>
    <w:rsid w:val="00B47762"/>
    <w:rsid w:val="00B47C1E"/>
    <w:rsid w:val="00B50760"/>
    <w:rsid w:val="00B50DD0"/>
    <w:rsid w:val="00B51506"/>
    <w:rsid w:val="00B51619"/>
    <w:rsid w:val="00B51647"/>
    <w:rsid w:val="00B51F42"/>
    <w:rsid w:val="00B52097"/>
    <w:rsid w:val="00B52893"/>
    <w:rsid w:val="00B5303B"/>
    <w:rsid w:val="00B530C6"/>
    <w:rsid w:val="00B5312F"/>
    <w:rsid w:val="00B53537"/>
    <w:rsid w:val="00B5375C"/>
    <w:rsid w:val="00B537E9"/>
    <w:rsid w:val="00B5386A"/>
    <w:rsid w:val="00B53935"/>
    <w:rsid w:val="00B53C88"/>
    <w:rsid w:val="00B54108"/>
    <w:rsid w:val="00B54168"/>
    <w:rsid w:val="00B54549"/>
    <w:rsid w:val="00B548C6"/>
    <w:rsid w:val="00B54AA6"/>
    <w:rsid w:val="00B54B92"/>
    <w:rsid w:val="00B552F3"/>
    <w:rsid w:val="00B55399"/>
    <w:rsid w:val="00B553A0"/>
    <w:rsid w:val="00B55474"/>
    <w:rsid w:val="00B559ED"/>
    <w:rsid w:val="00B55ABF"/>
    <w:rsid w:val="00B55C93"/>
    <w:rsid w:val="00B56013"/>
    <w:rsid w:val="00B56262"/>
    <w:rsid w:val="00B563A8"/>
    <w:rsid w:val="00B566A9"/>
    <w:rsid w:val="00B56960"/>
    <w:rsid w:val="00B56BCB"/>
    <w:rsid w:val="00B56BFE"/>
    <w:rsid w:val="00B56F21"/>
    <w:rsid w:val="00B571AC"/>
    <w:rsid w:val="00B571F7"/>
    <w:rsid w:val="00B572B2"/>
    <w:rsid w:val="00B572E7"/>
    <w:rsid w:val="00B57639"/>
    <w:rsid w:val="00B57748"/>
    <w:rsid w:val="00B57926"/>
    <w:rsid w:val="00B57C43"/>
    <w:rsid w:val="00B6074A"/>
    <w:rsid w:val="00B60E09"/>
    <w:rsid w:val="00B60E88"/>
    <w:rsid w:val="00B614FC"/>
    <w:rsid w:val="00B616D8"/>
    <w:rsid w:val="00B61E12"/>
    <w:rsid w:val="00B61E5E"/>
    <w:rsid w:val="00B62058"/>
    <w:rsid w:val="00B62244"/>
    <w:rsid w:val="00B62260"/>
    <w:rsid w:val="00B62CEC"/>
    <w:rsid w:val="00B62E5F"/>
    <w:rsid w:val="00B62F24"/>
    <w:rsid w:val="00B63097"/>
    <w:rsid w:val="00B631C6"/>
    <w:rsid w:val="00B633F3"/>
    <w:rsid w:val="00B63A76"/>
    <w:rsid w:val="00B63D0C"/>
    <w:rsid w:val="00B63D4E"/>
    <w:rsid w:val="00B63E73"/>
    <w:rsid w:val="00B63FB6"/>
    <w:rsid w:val="00B649AA"/>
    <w:rsid w:val="00B64C6E"/>
    <w:rsid w:val="00B64CC5"/>
    <w:rsid w:val="00B64D04"/>
    <w:rsid w:val="00B64E39"/>
    <w:rsid w:val="00B64E8B"/>
    <w:rsid w:val="00B64FC2"/>
    <w:rsid w:val="00B65123"/>
    <w:rsid w:val="00B65180"/>
    <w:rsid w:val="00B654A7"/>
    <w:rsid w:val="00B657BC"/>
    <w:rsid w:val="00B65C5F"/>
    <w:rsid w:val="00B65D3F"/>
    <w:rsid w:val="00B65EA7"/>
    <w:rsid w:val="00B65F38"/>
    <w:rsid w:val="00B65F4F"/>
    <w:rsid w:val="00B66498"/>
    <w:rsid w:val="00B6665B"/>
    <w:rsid w:val="00B66B81"/>
    <w:rsid w:val="00B66D3A"/>
    <w:rsid w:val="00B66F64"/>
    <w:rsid w:val="00B673D7"/>
    <w:rsid w:val="00B67717"/>
    <w:rsid w:val="00B6794B"/>
    <w:rsid w:val="00B67BA4"/>
    <w:rsid w:val="00B67C0C"/>
    <w:rsid w:val="00B67E34"/>
    <w:rsid w:val="00B67E47"/>
    <w:rsid w:val="00B67E83"/>
    <w:rsid w:val="00B705D3"/>
    <w:rsid w:val="00B707C3"/>
    <w:rsid w:val="00B7082D"/>
    <w:rsid w:val="00B70839"/>
    <w:rsid w:val="00B70A42"/>
    <w:rsid w:val="00B71414"/>
    <w:rsid w:val="00B7145C"/>
    <w:rsid w:val="00B71620"/>
    <w:rsid w:val="00B716B8"/>
    <w:rsid w:val="00B719B3"/>
    <w:rsid w:val="00B71B1F"/>
    <w:rsid w:val="00B7238F"/>
    <w:rsid w:val="00B723CA"/>
    <w:rsid w:val="00B7264C"/>
    <w:rsid w:val="00B729DB"/>
    <w:rsid w:val="00B72D60"/>
    <w:rsid w:val="00B72EB9"/>
    <w:rsid w:val="00B72F75"/>
    <w:rsid w:val="00B732A5"/>
    <w:rsid w:val="00B7344A"/>
    <w:rsid w:val="00B73806"/>
    <w:rsid w:val="00B73826"/>
    <w:rsid w:val="00B7395F"/>
    <w:rsid w:val="00B74166"/>
    <w:rsid w:val="00B7418C"/>
    <w:rsid w:val="00B741CC"/>
    <w:rsid w:val="00B74294"/>
    <w:rsid w:val="00B74504"/>
    <w:rsid w:val="00B74900"/>
    <w:rsid w:val="00B74BF4"/>
    <w:rsid w:val="00B74CF5"/>
    <w:rsid w:val="00B75203"/>
    <w:rsid w:val="00B75280"/>
    <w:rsid w:val="00B755C2"/>
    <w:rsid w:val="00B75667"/>
    <w:rsid w:val="00B7569D"/>
    <w:rsid w:val="00B75833"/>
    <w:rsid w:val="00B75E2B"/>
    <w:rsid w:val="00B75FFA"/>
    <w:rsid w:val="00B763F7"/>
    <w:rsid w:val="00B764E5"/>
    <w:rsid w:val="00B7695E"/>
    <w:rsid w:val="00B76EEC"/>
    <w:rsid w:val="00B77034"/>
    <w:rsid w:val="00B7705C"/>
    <w:rsid w:val="00B77065"/>
    <w:rsid w:val="00B772FE"/>
    <w:rsid w:val="00B77300"/>
    <w:rsid w:val="00B77464"/>
    <w:rsid w:val="00B776B2"/>
    <w:rsid w:val="00B77A5C"/>
    <w:rsid w:val="00B80017"/>
    <w:rsid w:val="00B80304"/>
    <w:rsid w:val="00B80344"/>
    <w:rsid w:val="00B808F0"/>
    <w:rsid w:val="00B80901"/>
    <w:rsid w:val="00B80997"/>
    <w:rsid w:val="00B80AF1"/>
    <w:rsid w:val="00B80DA3"/>
    <w:rsid w:val="00B80DEE"/>
    <w:rsid w:val="00B811E1"/>
    <w:rsid w:val="00B8158E"/>
    <w:rsid w:val="00B817BF"/>
    <w:rsid w:val="00B8194A"/>
    <w:rsid w:val="00B81A97"/>
    <w:rsid w:val="00B81C50"/>
    <w:rsid w:val="00B82358"/>
    <w:rsid w:val="00B823D6"/>
    <w:rsid w:val="00B82652"/>
    <w:rsid w:val="00B8295F"/>
    <w:rsid w:val="00B82A27"/>
    <w:rsid w:val="00B82A7F"/>
    <w:rsid w:val="00B82FC2"/>
    <w:rsid w:val="00B83177"/>
    <w:rsid w:val="00B834AA"/>
    <w:rsid w:val="00B8378E"/>
    <w:rsid w:val="00B8389B"/>
    <w:rsid w:val="00B83904"/>
    <w:rsid w:val="00B83BE6"/>
    <w:rsid w:val="00B844A5"/>
    <w:rsid w:val="00B845DB"/>
    <w:rsid w:val="00B84D17"/>
    <w:rsid w:val="00B84DDB"/>
    <w:rsid w:val="00B84F6C"/>
    <w:rsid w:val="00B8531A"/>
    <w:rsid w:val="00B853A8"/>
    <w:rsid w:val="00B85AF0"/>
    <w:rsid w:val="00B85B7C"/>
    <w:rsid w:val="00B85E52"/>
    <w:rsid w:val="00B85F5A"/>
    <w:rsid w:val="00B8602D"/>
    <w:rsid w:val="00B86154"/>
    <w:rsid w:val="00B863A5"/>
    <w:rsid w:val="00B86515"/>
    <w:rsid w:val="00B86A7E"/>
    <w:rsid w:val="00B86A9D"/>
    <w:rsid w:val="00B86E3D"/>
    <w:rsid w:val="00B870A0"/>
    <w:rsid w:val="00B8732A"/>
    <w:rsid w:val="00B873B7"/>
    <w:rsid w:val="00B874BA"/>
    <w:rsid w:val="00B875D7"/>
    <w:rsid w:val="00B903AC"/>
    <w:rsid w:val="00B904B3"/>
    <w:rsid w:val="00B90927"/>
    <w:rsid w:val="00B909C8"/>
    <w:rsid w:val="00B90BD9"/>
    <w:rsid w:val="00B90DDF"/>
    <w:rsid w:val="00B90E83"/>
    <w:rsid w:val="00B90F89"/>
    <w:rsid w:val="00B910F4"/>
    <w:rsid w:val="00B91109"/>
    <w:rsid w:val="00B91468"/>
    <w:rsid w:val="00B91A64"/>
    <w:rsid w:val="00B91E42"/>
    <w:rsid w:val="00B92244"/>
    <w:rsid w:val="00B925D5"/>
    <w:rsid w:val="00B92BEF"/>
    <w:rsid w:val="00B92F28"/>
    <w:rsid w:val="00B930D7"/>
    <w:rsid w:val="00B932A2"/>
    <w:rsid w:val="00B932C4"/>
    <w:rsid w:val="00B938A8"/>
    <w:rsid w:val="00B93C73"/>
    <w:rsid w:val="00B93CE9"/>
    <w:rsid w:val="00B93FD4"/>
    <w:rsid w:val="00B94195"/>
    <w:rsid w:val="00B941FB"/>
    <w:rsid w:val="00B9430C"/>
    <w:rsid w:val="00B943AE"/>
    <w:rsid w:val="00B948FD"/>
    <w:rsid w:val="00B94B23"/>
    <w:rsid w:val="00B94BA6"/>
    <w:rsid w:val="00B9508A"/>
    <w:rsid w:val="00B954FA"/>
    <w:rsid w:val="00B95A21"/>
    <w:rsid w:val="00B95E81"/>
    <w:rsid w:val="00B9620D"/>
    <w:rsid w:val="00B96362"/>
    <w:rsid w:val="00B96397"/>
    <w:rsid w:val="00B96833"/>
    <w:rsid w:val="00B96BEB"/>
    <w:rsid w:val="00B96CBE"/>
    <w:rsid w:val="00B96F57"/>
    <w:rsid w:val="00B97030"/>
    <w:rsid w:val="00B97054"/>
    <w:rsid w:val="00B9719F"/>
    <w:rsid w:val="00B975C9"/>
    <w:rsid w:val="00B9784A"/>
    <w:rsid w:val="00B97939"/>
    <w:rsid w:val="00B97BB1"/>
    <w:rsid w:val="00B97E87"/>
    <w:rsid w:val="00B9C91A"/>
    <w:rsid w:val="00BA00CC"/>
    <w:rsid w:val="00BA039F"/>
    <w:rsid w:val="00BA0400"/>
    <w:rsid w:val="00BA0664"/>
    <w:rsid w:val="00BA0A0C"/>
    <w:rsid w:val="00BA0FEB"/>
    <w:rsid w:val="00BA133B"/>
    <w:rsid w:val="00BA177A"/>
    <w:rsid w:val="00BA19DF"/>
    <w:rsid w:val="00BA1C4F"/>
    <w:rsid w:val="00BA2228"/>
    <w:rsid w:val="00BA22C8"/>
    <w:rsid w:val="00BA237A"/>
    <w:rsid w:val="00BA2760"/>
    <w:rsid w:val="00BA28BB"/>
    <w:rsid w:val="00BA2965"/>
    <w:rsid w:val="00BA3242"/>
    <w:rsid w:val="00BA3334"/>
    <w:rsid w:val="00BA337C"/>
    <w:rsid w:val="00BA3698"/>
    <w:rsid w:val="00BA3921"/>
    <w:rsid w:val="00BA3B79"/>
    <w:rsid w:val="00BA3D17"/>
    <w:rsid w:val="00BA3DDD"/>
    <w:rsid w:val="00BA4062"/>
    <w:rsid w:val="00BA4154"/>
    <w:rsid w:val="00BA4475"/>
    <w:rsid w:val="00BA4497"/>
    <w:rsid w:val="00BA46FD"/>
    <w:rsid w:val="00BA48A9"/>
    <w:rsid w:val="00BA4955"/>
    <w:rsid w:val="00BA4B04"/>
    <w:rsid w:val="00BA5045"/>
    <w:rsid w:val="00BA5113"/>
    <w:rsid w:val="00BA52D7"/>
    <w:rsid w:val="00BA5378"/>
    <w:rsid w:val="00BA5387"/>
    <w:rsid w:val="00BA5AC9"/>
    <w:rsid w:val="00BA5BB4"/>
    <w:rsid w:val="00BA5CE4"/>
    <w:rsid w:val="00BA5D25"/>
    <w:rsid w:val="00BA5E36"/>
    <w:rsid w:val="00BA6801"/>
    <w:rsid w:val="00BA6941"/>
    <w:rsid w:val="00BA6A28"/>
    <w:rsid w:val="00BA6C7E"/>
    <w:rsid w:val="00BA6E8E"/>
    <w:rsid w:val="00BA7191"/>
    <w:rsid w:val="00BA7842"/>
    <w:rsid w:val="00BA79C9"/>
    <w:rsid w:val="00BA7C25"/>
    <w:rsid w:val="00BA7C61"/>
    <w:rsid w:val="00BA7E99"/>
    <w:rsid w:val="00BB0105"/>
    <w:rsid w:val="00BB05B6"/>
    <w:rsid w:val="00BB0704"/>
    <w:rsid w:val="00BB079E"/>
    <w:rsid w:val="00BB0B93"/>
    <w:rsid w:val="00BB0BA3"/>
    <w:rsid w:val="00BB0D96"/>
    <w:rsid w:val="00BB1BD5"/>
    <w:rsid w:val="00BB1C70"/>
    <w:rsid w:val="00BB1C82"/>
    <w:rsid w:val="00BB1E15"/>
    <w:rsid w:val="00BB1E5C"/>
    <w:rsid w:val="00BB2010"/>
    <w:rsid w:val="00BB24AE"/>
    <w:rsid w:val="00BB25CF"/>
    <w:rsid w:val="00BB28A2"/>
    <w:rsid w:val="00BB2A68"/>
    <w:rsid w:val="00BB2C14"/>
    <w:rsid w:val="00BB2D87"/>
    <w:rsid w:val="00BB2E77"/>
    <w:rsid w:val="00BB2EF0"/>
    <w:rsid w:val="00BB3132"/>
    <w:rsid w:val="00BB31D7"/>
    <w:rsid w:val="00BB33B9"/>
    <w:rsid w:val="00BB3581"/>
    <w:rsid w:val="00BB3613"/>
    <w:rsid w:val="00BB39C7"/>
    <w:rsid w:val="00BB3A6F"/>
    <w:rsid w:val="00BB3AEB"/>
    <w:rsid w:val="00BB3E11"/>
    <w:rsid w:val="00BB3E6F"/>
    <w:rsid w:val="00BB428F"/>
    <w:rsid w:val="00BB42FF"/>
    <w:rsid w:val="00BB45C3"/>
    <w:rsid w:val="00BB4696"/>
    <w:rsid w:val="00BB48C0"/>
    <w:rsid w:val="00BB4931"/>
    <w:rsid w:val="00BB4B26"/>
    <w:rsid w:val="00BB4BBE"/>
    <w:rsid w:val="00BB4C57"/>
    <w:rsid w:val="00BB505A"/>
    <w:rsid w:val="00BB522F"/>
    <w:rsid w:val="00BB5267"/>
    <w:rsid w:val="00BB54AE"/>
    <w:rsid w:val="00BB563D"/>
    <w:rsid w:val="00BB5660"/>
    <w:rsid w:val="00BB58D6"/>
    <w:rsid w:val="00BB5BEF"/>
    <w:rsid w:val="00BB6DEB"/>
    <w:rsid w:val="00BB6FD9"/>
    <w:rsid w:val="00BB711C"/>
    <w:rsid w:val="00BB75CA"/>
    <w:rsid w:val="00BB768F"/>
    <w:rsid w:val="00BB792F"/>
    <w:rsid w:val="00BB7A63"/>
    <w:rsid w:val="00BB7A97"/>
    <w:rsid w:val="00BB7B28"/>
    <w:rsid w:val="00BB7C41"/>
    <w:rsid w:val="00BB7DF5"/>
    <w:rsid w:val="00BC059C"/>
    <w:rsid w:val="00BC0C0B"/>
    <w:rsid w:val="00BC0C40"/>
    <w:rsid w:val="00BC10BA"/>
    <w:rsid w:val="00BC10ED"/>
    <w:rsid w:val="00BC116D"/>
    <w:rsid w:val="00BC13AC"/>
    <w:rsid w:val="00BC1683"/>
    <w:rsid w:val="00BC1847"/>
    <w:rsid w:val="00BC21E4"/>
    <w:rsid w:val="00BC238C"/>
    <w:rsid w:val="00BC246D"/>
    <w:rsid w:val="00BC24AA"/>
    <w:rsid w:val="00BC30E8"/>
    <w:rsid w:val="00BC3123"/>
    <w:rsid w:val="00BC343F"/>
    <w:rsid w:val="00BC368D"/>
    <w:rsid w:val="00BC3693"/>
    <w:rsid w:val="00BC371B"/>
    <w:rsid w:val="00BC3A57"/>
    <w:rsid w:val="00BC3A69"/>
    <w:rsid w:val="00BC4230"/>
    <w:rsid w:val="00BC447A"/>
    <w:rsid w:val="00BC44EF"/>
    <w:rsid w:val="00BC45EA"/>
    <w:rsid w:val="00BC471A"/>
    <w:rsid w:val="00BC476B"/>
    <w:rsid w:val="00BC4A35"/>
    <w:rsid w:val="00BC5091"/>
    <w:rsid w:val="00BC516B"/>
    <w:rsid w:val="00BC51F2"/>
    <w:rsid w:val="00BC55D6"/>
    <w:rsid w:val="00BC586E"/>
    <w:rsid w:val="00BC595B"/>
    <w:rsid w:val="00BC59F8"/>
    <w:rsid w:val="00BC6158"/>
    <w:rsid w:val="00BC6171"/>
    <w:rsid w:val="00BC65A4"/>
    <w:rsid w:val="00BC66C1"/>
    <w:rsid w:val="00BC685E"/>
    <w:rsid w:val="00BC6ADD"/>
    <w:rsid w:val="00BC715C"/>
    <w:rsid w:val="00BC7184"/>
    <w:rsid w:val="00BC7270"/>
    <w:rsid w:val="00BC7A5B"/>
    <w:rsid w:val="00BC7EFE"/>
    <w:rsid w:val="00BD0126"/>
    <w:rsid w:val="00BD016F"/>
    <w:rsid w:val="00BD01DE"/>
    <w:rsid w:val="00BD0B3F"/>
    <w:rsid w:val="00BD0B66"/>
    <w:rsid w:val="00BD0F51"/>
    <w:rsid w:val="00BD10A8"/>
    <w:rsid w:val="00BD11D3"/>
    <w:rsid w:val="00BD14D5"/>
    <w:rsid w:val="00BD14D8"/>
    <w:rsid w:val="00BD1574"/>
    <w:rsid w:val="00BD1AF6"/>
    <w:rsid w:val="00BD1B44"/>
    <w:rsid w:val="00BD22D9"/>
    <w:rsid w:val="00BD24F2"/>
    <w:rsid w:val="00BD2981"/>
    <w:rsid w:val="00BD3024"/>
    <w:rsid w:val="00BD3697"/>
    <w:rsid w:val="00BD390E"/>
    <w:rsid w:val="00BD391A"/>
    <w:rsid w:val="00BD3BB7"/>
    <w:rsid w:val="00BD3ED5"/>
    <w:rsid w:val="00BD420C"/>
    <w:rsid w:val="00BD48C7"/>
    <w:rsid w:val="00BD49C2"/>
    <w:rsid w:val="00BD4B21"/>
    <w:rsid w:val="00BD4BD9"/>
    <w:rsid w:val="00BD4CFA"/>
    <w:rsid w:val="00BD519C"/>
    <w:rsid w:val="00BD5498"/>
    <w:rsid w:val="00BD5E58"/>
    <w:rsid w:val="00BD608D"/>
    <w:rsid w:val="00BD6211"/>
    <w:rsid w:val="00BD651D"/>
    <w:rsid w:val="00BD6761"/>
    <w:rsid w:val="00BD686B"/>
    <w:rsid w:val="00BD6CF1"/>
    <w:rsid w:val="00BD6F96"/>
    <w:rsid w:val="00BD6FA7"/>
    <w:rsid w:val="00BD714B"/>
    <w:rsid w:val="00BD7644"/>
    <w:rsid w:val="00BD7DA5"/>
    <w:rsid w:val="00BD7F5C"/>
    <w:rsid w:val="00BE01B0"/>
    <w:rsid w:val="00BE026C"/>
    <w:rsid w:val="00BE057B"/>
    <w:rsid w:val="00BE092E"/>
    <w:rsid w:val="00BE0AA8"/>
    <w:rsid w:val="00BE0F28"/>
    <w:rsid w:val="00BE12B4"/>
    <w:rsid w:val="00BE13E8"/>
    <w:rsid w:val="00BE177E"/>
    <w:rsid w:val="00BE186A"/>
    <w:rsid w:val="00BE1D6E"/>
    <w:rsid w:val="00BE23F4"/>
    <w:rsid w:val="00BE25FA"/>
    <w:rsid w:val="00BE2944"/>
    <w:rsid w:val="00BE2D3D"/>
    <w:rsid w:val="00BE2F92"/>
    <w:rsid w:val="00BE2F99"/>
    <w:rsid w:val="00BE2FBF"/>
    <w:rsid w:val="00BE3572"/>
    <w:rsid w:val="00BE375C"/>
    <w:rsid w:val="00BE381C"/>
    <w:rsid w:val="00BE3AA3"/>
    <w:rsid w:val="00BE3D9F"/>
    <w:rsid w:val="00BE3DB0"/>
    <w:rsid w:val="00BE4136"/>
    <w:rsid w:val="00BE4919"/>
    <w:rsid w:val="00BE53DC"/>
    <w:rsid w:val="00BE55D0"/>
    <w:rsid w:val="00BE5635"/>
    <w:rsid w:val="00BE5693"/>
    <w:rsid w:val="00BE58E8"/>
    <w:rsid w:val="00BE5E04"/>
    <w:rsid w:val="00BE5E6F"/>
    <w:rsid w:val="00BE60FA"/>
    <w:rsid w:val="00BE610A"/>
    <w:rsid w:val="00BE6197"/>
    <w:rsid w:val="00BE6213"/>
    <w:rsid w:val="00BE63B7"/>
    <w:rsid w:val="00BE66E5"/>
    <w:rsid w:val="00BE6D35"/>
    <w:rsid w:val="00BE7785"/>
    <w:rsid w:val="00BE779B"/>
    <w:rsid w:val="00BE7F06"/>
    <w:rsid w:val="00BE7FF9"/>
    <w:rsid w:val="00BF0447"/>
    <w:rsid w:val="00BF05BF"/>
    <w:rsid w:val="00BF0613"/>
    <w:rsid w:val="00BF0A24"/>
    <w:rsid w:val="00BF0D7B"/>
    <w:rsid w:val="00BF1131"/>
    <w:rsid w:val="00BF1989"/>
    <w:rsid w:val="00BF1999"/>
    <w:rsid w:val="00BF1AF9"/>
    <w:rsid w:val="00BF1D78"/>
    <w:rsid w:val="00BF1DC0"/>
    <w:rsid w:val="00BF231D"/>
    <w:rsid w:val="00BF2AA8"/>
    <w:rsid w:val="00BF2BA2"/>
    <w:rsid w:val="00BF2E8B"/>
    <w:rsid w:val="00BF2EF6"/>
    <w:rsid w:val="00BF32F0"/>
    <w:rsid w:val="00BF3601"/>
    <w:rsid w:val="00BF3B6D"/>
    <w:rsid w:val="00BF3C42"/>
    <w:rsid w:val="00BF3E89"/>
    <w:rsid w:val="00BF3F2D"/>
    <w:rsid w:val="00BF4044"/>
    <w:rsid w:val="00BF4084"/>
    <w:rsid w:val="00BF483D"/>
    <w:rsid w:val="00BF489F"/>
    <w:rsid w:val="00BF4936"/>
    <w:rsid w:val="00BF4976"/>
    <w:rsid w:val="00BF4BAB"/>
    <w:rsid w:val="00BF4D68"/>
    <w:rsid w:val="00BF5333"/>
    <w:rsid w:val="00BF54AA"/>
    <w:rsid w:val="00BF5871"/>
    <w:rsid w:val="00BF5955"/>
    <w:rsid w:val="00BF5C7B"/>
    <w:rsid w:val="00BF5D1D"/>
    <w:rsid w:val="00BF5DC6"/>
    <w:rsid w:val="00BF5DE7"/>
    <w:rsid w:val="00BF66B7"/>
    <w:rsid w:val="00BF67A4"/>
    <w:rsid w:val="00BF6951"/>
    <w:rsid w:val="00BF6C6E"/>
    <w:rsid w:val="00BF6C7A"/>
    <w:rsid w:val="00BF6F0F"/>
    <w:rsid w:val="00BF73C7"/>
    <w:rsid w:val="00BF76C0"/>
    <w:rsid w:val="00BF79B1"/>
    <w:rsid w:val="00BF7B9C"/>
    <w:rsid w:val="00BF7C6F"/>
    <w:rsid w:val="00BF7E6D"/>
    <w:rsid w:val="00C00214"/>
    <w:rsid w:val="00C0041C"/>
    <w:rsid w:val="00C00E62"/>
    <w:rsid w:val="00C012B6"/>
    <w:rsid w:val="00C01759"/>
    <w:rsid w:val="00C018A8"/>
    <w:rsid w:val="00C01AD3"/>
    <w:rsid w:val="00C01CC7"/>
    <w:rsid w:val="00C022D7"/>
    <w:rsid w:val="00C02357"/>
    <w:rsid w:val="00C023A0"/>
    <w:rsid w:val="00C02C05"/>
    <w:rsid w:val="00C0331A"/>
    <w:rsid w:val="00C033F7"/>
    <w:rsid w:val="00C037A8"/>
    <w:rsid w:val="00C03982"/>
    <w:rsid w:val="00C039A0"/>
    <w:rsid w:val="00C03B94"/>
    <w:rsid w:val="00C03E54"/>
    <w:rsid w:val="00C0405D"/>
    <w:rsid w:val="00C04B91"/>
    <w:rsid w:val="00C04D97"/>
    <w:rsid w:val="00C050F6"/>
    <w:rsid w:val="00C05677"/>
    <w:rsid w:val="00C05CA9"/>
    <w:rsid w:val="00C06231"/>
    <w:rsid w:val="00C0627A"/>
    <w:rsid w:val="00C0664D"/>
    <w:rsid w:val="00C0712F"/>
    <w:rsid w:val="00C072FA"/>
    <w:rsid w:val="00C074FF"/>
    <w:rsid w:val="00C0765A"/>
    <w:rsid w:val="00C077B2"/>
    <w:rsid w:val="00C07D42"/>
    <w:rsid w:val="00C100B3"/>
    <w:rsid w:val="00C105ED"/>
    <w:rsid w:val="00C1065B"/>
    <w:rsid w:val="00C1088E"/>
    <w:rsid w:val="00C10948"/>
    <w:rsid w:val="00C10ACF"/>
    <w:rsid w:val="00C10D9F"/>
    <w:rsid w:val="00C11672"/>
    <w:rsid w:val="00C11B23"/>
    <w:rsid w:val="00C11EA5"/>
    <w:rsid w:val="00C1298A"/>
    <w:rsid w:val="00C12F22"/>
    <w:rsid w:val="00C132F1"/>
    <w:rsid w:val="00C136C7"/>
    <w:rsid w:val="00C139DD"/>
    <w:rsid w:val="00C13E31"/>
    <w:rsid w:val="00C13F46"/>
    <w:rsid w:val="00C140EA"/>
    <w:rsid w:val="00C14100"/>
    <w:rsid w:val="00C14553"/>
    <w:rsid w:val="00C148C1"/>
    <w:rsid w:val="00C14961"/>
    <w:rsid w:val="00C14E7D"/>
    <w:rsid w:val="00C14EF5"/>
    <w:rsid w:val="00C14F51"/>
    <w:rsid w:val="00C15287"/>
    <w:rsid w:val="00C153EF"/>
    <w:rsid w:val="00C15798"/>
    <w:rsid w:val="00C15C10"/>
    <w:rsid w:val="00C15D55"/>
    <w:rsid w:val="00C15D78"/>
    <w:rsid w:val="00C162CC"/>
    <w:rsid w:val="00C16364"/>
    <w:rsid w:val="00C16721"/>
    <w:rsid w:val="00C16801"/>
    <w:rsid w:val="00C168FF"/>
    <w:rsid w:val="00C1698E"/>
    <w:rsid w:val="00C16CB7"/>
    <w:rsid w:val="00C16D08"/>
    <w:rsid w:val="00C17096"/>
    <w:rsid w:val="00C174DB"/>
    <w:rsid w:val="00C17AB0"/>
    <w:rsid w:val="00C20000"/>
    <w:rsid w:val="00C202A3"/>
    <w:rsid w:val="00C2044C"/>
    <w:rsid w:val="00C20461"/>
    <w:rsid w:val="00C20695"/>
    <w:rsid w:val="00C2086A"/>
    <w:rsid w:val="00C20B83"/>
    <w:rsid w:val="00C212BF"/>
    <w:rsid w:val="00C21473"/>
    <w:rsid w:val="00C217F2"/>
    <w:rsid w:val="00C218C7"/>
    <w:rsid w:val="00C21DB8"/>
    <w:rsid w:val="00C21F53"/>
    <w:rsid w:val="00C22172"/>
    <w:rsid w:val="00C225B8"/>
    <w:rsid w:val="00C2263D"/>
    <w:rsid w:val="00C228CA"/>
    <w:rsid w:val="00C22FA8"/>
    <w:rsid w:val="00C2315A"/>
    <w:rsid w:val="00C232F0"/>
    <w:rsid w:val="00C23317"/>
    <w:rsid w:val="00C2350D"/>
    <w:rsid w:val="00C23514"/>
    <w:rsid w:val="00C2369D"/>
    <w:rsid w:val="00C2419F"/>
    <w:rsid w:val="00C242EA"/>
    <w:rsid w:val="00C24AE6"/>
    <w:rsid w:val="00C251FB"/>
    <w:rsid w:val="00C252B3"/>
    <w:rsid w:val="00C25D81"/>
    <w:rsid w:val="00C25EB3"/>
    <w:rsid w:val="00C25EF9"/>
    <w:rsid w:val="00C25FDA"/>
    <w:rsid w:val="00C266C2"/>
    <w:rsid w:val="00C26B73"/>
    <w:rsid w:val="00C26D8E"/>
    <w:rsid w:val="00C27217"/>
    <w:rsid w:val="00C27476"/>
    <w:rsid w:val="00C276CA"/>
    <w:rsid w:val="00C2785F"/>
    <w:rsid w:val="00C279E9"/>
    <w:rsid w:val="00C27A16"/>
    <w:rsid w:val="00C307EC"/>
    <w:rsid w:val="00C309C8"/>
    <w:rsid w:val="00C30BA9"/>
    <w:rsid w:val="00C30D4F"/>
    <w:rsid w:val="00C30E4A"/>
    <w:rsid w:val="00C30EE3"/>
    <w:rsid w:val="00C30F17"/>
    <w:rsid w:val="00C30F50"/>
    <w:rsid w:val="00C30F8C"/>
    <w:rsid w:val="00C30F99"/>
    <w:rsid w:val="00C313E4"/>
    <w:rsid w:val="00C314E7"/>
    <w:rsid w:val="00C3155D"/>
    <w:rsid w:val="00C316A2"/>
    <w:rsid w:val="00C31B88"/>
    <w:rsid w:val="00C31C82"/>
    <w:rsid w:val="00C32122"/>
    <w:rsid w:val="00C32AD8"/>
    <w:rsid w:val="00C32AEB"/>
    <w:rsid w:val="00C32B45"/>
    <w:rsid w:val="00C32C87"/>
    <w:rsid w:val="00C330CB"/>
    <w:rsid w:val="00C3311D"/>
    <w:rsid w:val="00C3322E"/>
    <w:rsid w:val="00C3331D"/>
    <w:rsid w:val="00C3362F"/>
    <w:rsid w:val="00C33740"/>
    <w:rsid w:val="00C3397B"/>
    <w:rsid w:val="00C339B4"/>
    <w:rsid w:val="00C33CF6"/>
    <w:rsid w:val="00C33DF1"/>
    <w:rsid w:val="00C33E2F"/>
    <w:rsid w:val="00C33EC4"/>
    <w:rsid w:val="00C34267"/>
    <w:rsid w:val="00C34658"/>
    <w:rsid w:val="00C347A0"/>
    <w:rsid w:val="00C3498F"/>
    <w:rsid w:val="00C34AF4"/>
    <w:rsid w:val="00C34B46"/>
    <w:rsid w:val="00C3559A"/>
    <w:rsid w:val="00C356C3"/>
    <w:rsid w:val="00C3596E"/>
    <w:rsid w:val="00C359E7"/>
    <w:rsid w:val="00C35B3E"/>
    <w:rsid w:val="00C35E9C"/>
    <w:rsid w:val="00C35EEA"/>
    <w:rsid w:val="00C35F95"/>
    <w:rsid w:val="00C36079"/>
    <w:rsid w:val="00C360AB"/>
    <w:rsid w:val="00C361AD"/>
    <w:rsid w:val="00C36222"/>
    <w:rsid w:val="00C36475"/>
    <w:rsid w:val="00C365E7"/>
    <w:rsid w:val="00C36B52"/>
    <w:rsid w:val="00C36C9A"/>
    <w:rsid w:val="00C36D5D"/>
    <w:rsid w:val="00C36E77"/>
    <w:rsid w:val="00C36F2E"/>
    <w:rsid w:val="00C36F69"/>
    <w:rsid w:val="00C370D4"/>
    <w:rsid w:val="00C372B2"/>
    <w:rsid w:val="00C374AB"/>
    <w:rsid w:val="00C37769"/>
    <w:rsid w:val="00C37777"/>
    <w:rsid w:val="00C37C59"/>
    <w:rsid w:val="00C37CDD"/>
    <w:rsid w:val="00C37E00"/>
    <w:rsid w:val="00C37EA0"/>
    <w:rsid w:val="00C37EB5"/>
    <w:rsid w:val="00C40060"/>
    <w:rsid w:val="00C4070F"/>
    <w:rsid w:val="00C407B1"/>
    <w:rsid w:val="00C408C9"/>
    <w:rsid w:val="00C40DF8"/>
    <w:rsid w:val="00C40F6B"/>
    <w:rsid w:val="00C4107B"/>
    <w:rsid w:val="00C41675"/>
    <w:rsid w:val="00C417C5"/>
    <w:rsid w:val="00C41D2F"/>
    <w:rsid w:val="00C41E7F"/>
    <w:rsid w:val="00C422E2"/>
    <w:rsid w:val="00C424EC"/>
    <w:rsid w:val="00C424F1"/>
    <w:rsid w:val="00C4337A"/>
    <w:rsid w:val="00C43BF2"/>
    <w:rsid w:val="00C43D8C"/>
    <w:rsid w:val="00C43E74"/>
    <w:rsid w:val="00C43F77"/>
    <w:rsid w:val="00C44093"/>
    <w:rsid w:val="00C440D6"/>
    <w:rsid w:val="00C443F5"/>
    <w:rsid w:val="00C4466B"/>
    <w:rsid w:val="00C44736"/>
    <w:rsid w:val="00C447C1"/>
    <w:rsid w:val="00C4480C"/>
    <w:rsid w:val="00C44FC2"/>
    <w:rsid w:val="00C456C6"/>
    <w:rsid w:val="00C4595D"/>
    <w:rsid w:val="00C45961"/>
    <w:rsid w:val="00C46192"/>
    <w:rsid w:val="00C461D8"/>
    <w:rsid w:val="00C46276"/>
    <w:rsid w:val="00C4629B"/>
    <w:rsid w:val="00C4642B"/>
    <w:rsid w:val="00C46734"/>
    <w:rsid w:val="00C4681D"/>
    <w:rsid w:val="00C46BFD"/>
    <w:rsid w:val="00C46CFB"/>
    <w:rsid w:val="00C470E9"/>
    <w:rsid w:val="00C47351"/>
    <w:rsid w:val="00C4749B"/>
    <w:rsid w:val="00C47625"/>
    <w:rsid w:val="00C47EA3"/>
    <w:rsid w:val="00C47EF1"/>
    <w:rsid w:val="00C50004"/>
    <w:rsid w:val="00C500AD"/>
    <w:rsid w:val="00C500CF"/>
    <w:rsid w:val="00C50119"/>
    <w:rsid w:val="00C50139"/>
    <w:rsid w:val="00C50154"/>
    <w:rsid w:val="00C501F2"/>
    <w:rsid w:val="00C5056C"/>
    <w:rsid w:val="00C508B2"/>
    <w:rsid w:val="00C509C5"/>
    <w:rsid w:val="00C51300"/>
    <w:rsid w:val="00C514B9"/>
    <w:rsid w:val="00C516A9"/>
    <w:rsid w:val="00C5177D"/>
    <w:rsid w:val="00C51D01"/>
    <w:rsid w:val="00C51DA0"/>
    <w:rsid w:val="00C52144"/>
    <w:rsid w:val="00C523A9"/>
    <w:rsid w:val="00C525DD"/>
    <w:rsid w:val="00C5295E"/>
    <w:rsid w:val="00C52BCE"/>
    <w:rsid w:val="00C52C1A"/>
    <w:rsid w:val="00C530B8"/>
    <w:rsid w:val="00C53632"/>
    <w:rsid w:val="00C537C9"/>
    <w:rsid w:val="00C53943"/>
    <w:rsid w:val="00C53BED"/>
    <w:rsid w:val="00C53F9E"/>
    <w:rsid w:val="00C54089"/>
    <w:rsid w:val="00C54656"/>
    <w:rsid w:val="00C54815"/>
    <w:rsid w:val="00C5488F"/>
    <w:rsid w:val="00C54F93"/>
    <w:rsid w:val="00C5556F"/>
    <w:rsid w:val="00C556C1"/>
    <w:rsid w:val="00C557BA"/>
    <w:rsid w:val="00C55864"/>
    <w:rsid w:val="00C558E7"/>
    <w:rsid w:val="00C55D22"/>
    <w:rsid w:val="00C55D46"/>
    <w:rsid w:val="00C56452"/>
    <w:rsid w:val="00C56468"/>
    <w:rsid w:val="00C566AA"/>
    <w:rsid w:val="00C56790"/>
    <w:rsid w:val="00C56873"/>
    <w:rsid w:val="00C56D64"/>
    <w:rsid w:val="00C56EF7"/>
    <w:rsid w:val="00C573D4"/>
    <w:rsid w:val="00C575C9"/>
    <w:rsid w:val="00C57BFB"/>
    <w:rsid w:val="00C57D73"/>
    <w:rsid w:val="00C57FA4"/>
    <w:rsid w:val="00C60152"/>
    <w:rsid w:val="00C609B6"/>
    <w:rsid w:val="00C60B21"/>
    <w:rsid w:val="00C60D31"/>
    <w:rsid w:val="00C60EC3"/>
    <w:rsid w:val="00C616D0"/>
    <w:rsid w:val="00C61701"/>
    <w:rsid w:val="00C61765"/>
    <w:rsid w:val="00C61B6B"/>
    <w:rsid w:val="00C61BEE"/>
    <w:rsid w:val="00C61DBA"/>
    <w:rsid w:val="00C61E9D"/>
    <w:rsid w:val="00C620C3"/>
    <w:rsid w:val="00C6226D"/>
    <w:rsid w:val="00C624B0"/>
    <w:rsid w:val="00C62786"/>
    <w:rsid w:val="00C628D6"/>
    <w:rsid w:val="00C63140"/>
    <w:rsid w:val="00C6327C"/>
    <w:rsid w:val="00C636C8"/>
    <w:rsid w:val="00C636E4"/>
    <w:rsid w:val="00C63768"/>
    <w:rsid w:val="00C63B4E"/>
    <w:rsid w:val="00C63BA1"/>
    <w:rsid w:val="00C6447B"/>
    <w:rsid w:val="00C6470B"/>
    <w:rsid w:val="00C6487B"/>
    <w:rsid w:val="00C64933"/>
    <w:rsid w:val="00C6496D"/>
    <w:rsid w:val="00C64B10"/>
    <w:rsid w:val="00C64C7E"/>
    <w:rsid w:val="00C6504C"/>
    <w:rsid w:val="00C65326"/>
    <w:rsid w:val="00C65CFB"/>
    <w:rsid w:val="00C65DD0"/>
    <w:rsid w:val="00C65DEF"/>
    <w:rsid w:val="00C66291"/>
    <w:rsid w:val="00C6669E"/>
    <w:rsid w:val="00C669D4"/>
    <w:rsid w:val="00C66A4C"/>
    <w:rsid w:val="00C67639"/>
    <w:rsid w:val="00C676F4"/>
    <w:rsid w:val="00C67D79"/>
    <w:rsid w:val="00C67DF8"/>
    <w:rsid w:val="00C67E27"/>
    <w:rsid w:val="00C67EA1"/>
    <w:rsid w:val="00C67FDF"/>
    <w:rsid w:val="00C70099"/>
    <w:rsid w:val="00C70215"/>
    <w:rsid w:val="00C70866"/>
    <w:rsid w:val="00C70953"/>
    <w:rsid w:val="00C70E86"/>
    <w:rsid w:val="00C70ED1"/>
    <w:rsid w:val="00C710D2"/>
    <w:rsid w:val="00C71327"/>
    <w:rsid w:val="00C71478"/>
    <w:rsid w:val="00C7162D"/>
    <w:rsid w:val="00C71852"/>
    <w:rsid w:val="00C71A28"/>
    <w:rsid w:val="00C71DCB"/>
    <w:rsid w:val="00C71EAC"/>
    <w:rsid w:val="00C72946"/>
    <w:rsid w:val="00C72B6A"/>
    <w:rsid w:val="00C72E3C"/>
    <w:rsid w:val="00C73778"/>
    <w:rsid w:val="00C737A7"/>
    <w:rsid w:val="00C73D48"/>
    <w:rsid w:val="00C7428C"/>
    <w:rsid w:val="00C7455A"/>
    <w:rsid w:val="00C7489B"/>
    <w:rsid w:val="00C74A4B"/>
    <w:rsid w:val="00C74CFA"/>
    <w:rsid w:val="00C758E2"/>
    <w:rsid w:val="00C75FAC"/>
    <w:rsid w:val="00C761C4"/>
    <w:rsid w:val="00C76342"/>
    <w:rsid w:val="00C763BE"/>
    <w:rsid w:val="00C7653B"/>
    <w:rsid w:val="00C76564"/>
    <w:rsid w:val="00C76BF6"/>
    <w:rsid w:val="00C76C7D"/>
    <w:rsid w:val="00C76E6F"/>
    <w:rsid w:val="00C76F40"/>
    <w:rsid w:val="00C771BA"/>
    <w:rsid w:val="00C772A7"/>
    <w:rsid w:val="00C7731F"/>
    <w:rsid w:val="00C77715"/>
    <w:rsid w:val="00C777FF"/>
    <w:rsid w:val="00C77CFF"/>
    <w:rsid w:val="00C77DAA"/>
    <w:rsid w:val="00C801C5"/>
    <w:rsid w:val="00C80308"/>
    <w:rsid w:val="00C80544"/>
    <w:rsid w:val="00C80751"/>
    <w:rsid w:val="00C80C95"/>
    <w:rsid w:val="00C80D92"/>
    <w:rsid w:val="00C8132A"/>
    <w:rsid w:val="00C81335"/>
    <w:rsid w:val="00C81620"/>
    <w:rsid w:val="00C8176A"/>
    <w:rsid w:val="00C81C3F"/>
    <w:rsid w:val="00C81D19"/>
    <w:rsid w:val="00C81D2D"/>
    <w:rsid w:val="00C81DCA"/>
    <w:rsid w:val="00C81F27"/>
    <w:rsid w:val="00C82206"/>
    <w:rsid w:val="00C822BD"/>
    <w:rsid w:val="00C8245F"/>
    <w:rsid w:val="00C82CEC"/>
    <w:rsid w:val="00C82DA7"/>
    <w:rsid w:val="00C82E4B"/>
    <w:rsid w:val="00C83390"/>
    <w:rsid w:val="00C833BF"/>
    <w:rsid w:val="00C835BE"/>
    <w:rsid w:val="00C8361F"/>
    <w:rsid w:val="00C836D8"/>
    <w:rsid w:val="00C836DA"/>
    <w:rsid w:val="00C83776"/>
    <w:rsid w:val="00C83BE5"/>
    <w:rsid w:val="00C83CE8"/>
    <w:rsid w:val="00C840BE"/>
    <w:rsid w:val="00C8448F"/>
    <w:rsid w:val="00C845C8"/>
    <w:rsid w:val="00C84609"/>
    <w:rsid w:val="00C847AB"/>
    <w:rsid w:val="00C84ACB"/>
    <w:rsid w:val="00C84D76"/>
    <w:rsid w:val="00C84DCD"/>
    <w:rsid w:val="00C84E03"/>
    <w:rsid w:val="00C851AA"/>
    <w:rsid w:val="00C851AF"/>
    <w:rsid w:val="00C854DE"/>
    <w:rsid w:val="00C85740"/>
    <w:rsid w:val="00C85911"/>
    <w:rsid w:val="00C8592B"/>
    <w:rsid w:val="00C85D55"/>
    <w:rsid w:val="00C86625"/>
    <w:rsid w:val="00C86683"/>
    <w:rsid w:val="00C867F8"/>
    <w:rsid w:val="00C869D2"/>
    <w:rsid w:val="00C86B71"/>
    <w:rsid w:val="00C86F50"/>
    <w:rsid w:val="00C87442"/>
    <w:rsid w:val="00C8754A"/>
    <w:rsid w:val="00C87560"/>
    <w:rsid w:val="00C8763D"/>
    <w:rsid w:val="00C87719"/>
    <w:rsid w:val="00C87801"/>
    <w:rsid w:val="00C87A78"/>
    <w:rsid w:val="00C87CDA"/>
    <w:rsid w:val="00C9004B"/>
    <w:rsid w:val="00C90288"/>
    <w:rsid w:val="00C902A0"/>
    <w:rsid w:val="00C90570"/>
    <w:rsid w:val="00C90915"/>
    <w:rsid w:val="00C90B34"/>
    <w:rsid w:val="00C90D22"/>
    <w:rsid w:val="00C91244"/>
    <w:rsid w:val="00C91365"/>
    <w:rsid w:val="00C913E5"/>
    <w:rsid w:val="00C919EA"/>
    <w:rsid w:val="00C91A83"/>
    <w:rsid w:val="00C91EB4"/>
    <w:rsid w:val="00C91F8B"/>
    <w:rsid w:val="00C92865"/>
    <w:rsid w:val="00C92AC5"/>
    <w:rsid w:val="00C92CC3"/>
    <w:rsid w:val="00C93355"/>
    <w:rsid w:val="00C935A7"/>
    <w:rsid w:val="00C93646"/>
    <w:rsid w:val="00C93C93"/>
    <w:rsid w:val="00C93F44"/>
    <w:rsid w:val="00C93FFB"/>
    <w:rsid w:val="00C9400E"/>
    <w:rsid w:val="00C943F9"/>
    <w:rsid w:val="00C948C9"/>
    <w:rsid w:val="00C94A73"/>
    <w:rsid w:val="00C94B37"/>
    <w:rsid w:val="00C94BC8"/>
    <w:rsid w:val="00C94EEB"/>
    <w:rsid w:val="00C95179"/>
    <w:rsid w:val="00C9536C"/>
    <w:rsid w:val="00C95382"/>
    <w:rsid w:val="00C95629"/>
    <w:rsid w:val="00C956E0"/>
    <w:rsid w:val="00C95787"/>
    <w:rsid w:val="00C95805"/>
    <w:rsid w:val="00C95A66"/>
    <w:rsid w:val="00C96213"/>
    <w:rsid w:val="00C96432"/>
    <w:rsid w:val="00C96678"/>
    <w:rsid w:val="00C96A84"/>
    <w:rsid w:val="00C96B43"/>
    <w:rsid w:val="00C976DF"/>
    <w:rsid w:val="00C979A6"/>
    <w:rsid w:val="00C979BF"/>
    <w:rsid w:val="00C97AE0"/>
    <w:rsid w:val="00CA0092"/>
    <w:rsid w:val="00CA00EC"/>
    <w:rsid w:val="00CA01F6"/>
    <w:rsid w:val="00CA0818"/>
    <w:rsid w:val="00CA0C83"/>
    <w:rsid w:val="00CA0EF8"/>
    <w:rsid w:val="00CA128B"/>
    <w:rsid w:val="00CA1615"/>
    <w:rsid w:val="00CA167B"/>
    <w:rsid w:val="00CA1D87"/>
    <w:rsid w:val="00CA1FA6"/>
    <w:rsid w:val="00CA2215"/>
    <w:rsid w:val="00CA236B"/>
    <w:rsid w:val="00CA2399"/>
    <w:rsid w:val="00CA26B0"/>
    <w:rsid w:val="00CA2819"/>
    <w:rsid w:val="00CA297B"/>
    <w:rsid w:val="00CA2FA4"/>
    <w:rsid w:val="00CA30F8"/>
    <w:rsid w:val="00CA3257"/>
    <w:rsid w:val="00CA37DA"/>
    <w:rsid w:val="00CA39BD"/>
    <w:rsid w:val="00CA39F0"/>
    <w:rsid w:val="00CA3A69"/>
    <w:rsid w:val="00CA3D9B"/>
    <w:rsid w:val="00CA3DBC"/>
    <w:rsid w:val="00CA3E60"/>
    <w:rsid w:val="00CA41F1"/>
    <w:rsid w:val="00CA43C5"/>
    <w:rsid w:val="00CA4414"/>
    <w:rsid w:val="00CA4AB6"/>
    <w:rsid w:val="00CA4DA6"/>
    <w:rsid w:val="00CA5562"/>
    <w:rsid w:val="00CA5B81"/>
    <w:rsid w:val="00CA5BBA"/>
    <w:rsid w:val="00CA5D57"/>
    <w:rsid w:val="00CA60F7"/>
    <w:rsid w:val="00CA64F9"/>
    <w:rsid w:val="00CA65FF"/>
    <w:rsid w:val="00CA66FD"/>
    <w:rsid w:val="00CA69D5"/>
    <w:rsid w:val="00CA6FB4"/>
    <w:rsid w:val="00CA70FA"/>
    <w:rsid w:val="00CA722E"/>
    <w:rsid w:val="00CA7231"/>
    <w:rsid w:val="00CA7303"/>
    <w:rsid w:val="00CA7627"/>
    <w:rsid w:val="00CA7630"/>
    <w:rsid w:val="00CA774A"/>
    <w:rsid w:val="00CA7758"/>
    <w:rsid w:val="00CA78A7"/>
    <w:rsid w:val="00CA7EB1"/>
    <w:rsid w:val="00CB0004"/>
    <w:rsid w:val="00CB0167"/>
    <w:rsid w:val="00CB0899"/>
    <w:rsid w:val="00CB0977"/>
    <w:rsid w:val="00CB0A0F"/>
    <w:rsid w:val="00CB0A39"/>
    <w:rsid w:val="00CB0F65"/>
    <w:rsid w:val="00CB10AD"/>
    <w:rsid w:val="00CB17B2"/>
    <w:rsid w:val="00CB1DB2"/>
    <w:rsid w:val="00CB1ED1"/>
    <w:rsid w:val="00CB1F65"/>
    <w:rsid w:val="00CB20B1"/>
    <w:rsid w:val="00CB20F3"/>
    <w:rsid w:val="00CB2208"/>
    <w:rsid w:val="00CB2531"/>
    <w:rsid w:val="00CB25FA"/>
    <w:rsid w:val="00CB2748"/>
    <w:rsid w:val="00CB336F"/>
    <w:rsid w:val="00CB36E7"/>
    <w:rsid w:val="00CB3A2D"/>
    <w:rsid w:val="00CB3A93"/>
    <w:rsid w:val="00CB3D3F"/>
    <w:rsid w:val="00CB403F"/>
    <w:rsid w:val="00CB44FA"/>
    <w:rsid w:val="00CB4547"/>
    <w:rsid w:val="00CB45E0"/>
    <w:rsid w:val="00CB4693"/>
    <w:rsid w:val="00CB46FD"/>
    <w:rsid w:val="00CB4769"/>
    <w:rsid w:val="00CB48B8"/>
    <w:rsid w:val="00CB4BEE"/>
    <w:rsid w:val="00CB55F9"/>
    <w:rsid w:val="00CB5FB7"/>
    <w:rsid w:val="00CB6096"/>
    <w:rsid w:val="00CB60E8"/>
    <w:rsid w:val="00CB61C6"/>
    <w:rsid w:val="00CB64E7"/>
    <w:rsid w:val="00CB6598"/>
    <w:rsid w:val="00CB662A"/>
    <w:rsid w:val="00CB6670"/>
    <w:rsid w:val="00CB6C35"/>
    <w:rsid w:val="00CB7334"/>
    <w:rsid w:val="00CB754A"/>
    <w:rsid w:val="00CB77D9"/>
    <w:rsid w:val="00CB7AD7"/>
    <w:rsid w:val="00CB7B83"/>
    <w:rsid w:val="00CC059E"/>
    <w:rsid w:val="00CC07D8"/>
    <w:rsid w:val="00CC08A0"/>
    <w:rsid w:val="00CC0975"/>
    <w:rsid w:val="00CC0A3A"/>
    <w:rsid w:val="00CC0EC9"/>
    <w:rsid w:val="00CC1034"/>
    <w:rsid w:val="00CC12F6"/>
    <w:rsid w:val="00CC14D9"/>
    <w:rsid w:val="00CC18E0"/>
    <w:rsid w:val="00CC1BE6"/>
    <w:rsid w:val="00CC224A"/>
    <w:rsid w:val="00CC24E3"/>
    <w:rsid w:val="00CC2581"/>
    <w:rsid w:val="00CC26D8"/>
    <w:rsid w:val="00CC2986"/>
    <w:rsid w:val="00CC2C88"/>
    <w:rsid w:val="00CC2DD1"/>
    <w:rsid w:val="00CC3197"/>
    <w:rsid w:val="00CC39B9"/>
    <w:rsid w:val="00CC3AE8"/>
    <w:rsid w:val="00CC4209"/>
    <w:rsid w:val="00CC49E1"/>
    <w:rsid w:val="00CC4D3E"/>
    <w:rsid w:val="00CC5207"/>
    <w:rsid w:val="00CC52D1"/>
    <w:rsid w:val="00CC5433"/>
    <w:rsid w:val="00CC5508"/>
    <w:rsid w:val="00CC5684"/>
    <w:rsid w:val="00CC56EA"/>
    <w:rsid w:val="00CC572E"/>
    <w:rsid w:val="00CC5754"/>
    <w:rsid w:val="00CC576E"/>
    <w:rsid w:val="00CC5C76"/>
    <w:rsid w:val="00CC5DBD"/>
    <w:rsid w:val="00CC5E8A"/>
    <w:rsid w:val="00CC63FD"/>
    <w:rsid w:val="00CC657B"/>
    <w:rsid w:val="00CC6A1B"/>
    <w:rsid w:val="00CC6ECB"/>
    <w:rsid w:val="00CC75AA"/>
    <w:rsid w:val="00CC75D5"/>
    <w:rsid w:val="00CC7704"/>
    <w:rsid w:val="00CC7D2D"/>
    <w:rsid w:val="00CC7E3F"/>
    <w:rsid w:val="00CD0262"/>
    <w:rsid w:val="00CD061C"/>
    <w:rsid w:val="00CD07B2"/>
    <w:rsid w:val="00CD09D7"/>
    <w:rsid w:val="00CD0D4C"/>
    <w:rsid w:val="00CD0D88"/>
    <w:rsid w:val="00CD163E"/>
    <w:rsid w:val="00CD1701"/>
    <w:rsid w:val="00CD181E"/>
    <w:rsid w:val="00CD1A1C"/>
    <w:rsid w:val="00CD1C18"/>
    <w:rsid w:val="00CD1E1C"/>
    <w:rsid w:val="00CD213F"/>
    <w:rsid w:val="00CD215E"/>
    <w:rsid w:val="00CD249A"/>
    <w:rsid w:val="00CD26D8"/>
    <w:rsid w:val="00CD2833"/>
    <w:rsid w:val="00CD293D"/>
    <w:rsid w:val="00CD2987"/>
    <w:rsid w:val="00CD2B5E"/>
    <w:rsid w:val="00CD2C04"/>
    <w:rsid w:val="00CD2C50"/>
    <w:rsid w:val="00CD2DB4"/>
    <w:rsid w:val="00CD3198"/>
    <w:rsid w:val="00CD325F"/>
    <w:rsid w:val="00CD32EE"/>
    <w:rsid w:val="00CD3301"/>
    <w:rsid w:val="00CD3750"/>
    <w:rsid w:val="00CD3778"/>
    <w:rsid w:val="00CD3C73"/>
    <w:rsid w:val="00CD3F26"/>
    <w:rsid w:val="00CD4196"/>
    <w:rsid w:val="00CD4558"/>
    <w:rsid w:val="00CD45C8"/>
    <w:rsid w:val="00CD4A6C"/>
    <w:rsid w:val="00CD4AD8"/>
    <w:rsid w:val="00CD4BAB"/>
    <w:rsid w:val="00CD4C5A"/>
    <w:rsid w:val="00CD51FB"/>
    <w:rsid w:val="00CD5220"/>
    <w:rsid w:val="00CD5279"/>
    <w:rsid w:val="00CD5346"/>
    <w:rsid w:val="00CD5448"/>
    <w:rsid w:val="00CD5564"/>
    <w:rsid w:val="00CD566D"/>
    <w:rsid w:val="00CD568B"/>
    <w:rsid w:val="00CD59CE"/>
    <w:rsid w:val="00CD5E53"/>
    <w:rsid w:val="00CD60A5"/>
    <w:rsid w:val="00CD6327"/>
    <w:rsid w:val="00CD6415"/>
    <w:rsid w:val="00CD64BB"/>
    <w:rsid w:val="00CD6675"/>
    <w:rsid w:val="00CD6744"/>
    <w:rsid w:val="00CD69D5"/>
    <w:rsid w:val="00CD6AC8"/>
    <w:rsid w:val="00CD6D3B"/>
    <w:rsid w:val="00CD6EA3"/>
    <w:rsid w:val="00CD7027"/>
    <w:rsid w:val="00CD70C3"/>
    <w:rsid w:val="00CD70E0"/>
    <w:rsid w:val="00CD719F"/>
    <w:rsid w:val="00CD7224"/>
    <w:rsid w:val="00CD731F"/>
    <w:rsid w:val="00CD73A0"/>
    <w:rsid w:val="00CD7484"/>
    <w:rsid w:val="00CD74FC"/>
    <w:rsid w:val="00CD7C03"/>
    <w:rsid w:val="00CD7C32"/>
    <w:rsid w:val="00CD7F53"/>
    <w:rsid w:val="00CE016C"/>
    <w:rsid w:val="00CE03A7"/>
    <w:rsid w:val="00CE0799"/>
    <w:rsid w:val="00CE0AE5"/>
    <w:rsid w:val="00CE0D4C"/>
    <w:rsid w:val="00CE113A"/>
    <w:rsid w:val="00CE140D"/>
    <w:rsid w:val="00CE168D"/>
    <w:rsid w:val="00CE1A31"/>
    <w:rsid w:val="00CE1B3E"/>
    <w:rsid w:val="00CE1BF0"/>
    <w:rsid w:val="00CE1DC7"/>
    <w:rsid w:val="00CE2046"/>
    <w:rsid w:val="00CE227A"/>
    <w:rsid w:val="00CE22C4"/>
    <w:rsid w:val="00CE2331"/>
    <w:rsid w:val="00CE2814"/>
    <w:rsid w:val="00CE2C12"/>
    <w:rsid w:val="00CE3332"/>
    <w:rsid w:val="00CE33FA"/>
    <w:rsid w:val="00CE3573"/>
    <w:rsid w:val="00CE3619"/>
    <w:rsid w:val="00CE375D"/>
    <w:rsid w:val="00CE384B"/>
    <w:rsid w:val="00CE3D23"/>
    <w:rsid w:val="00CE3F1A"/>
    <w:rsid w:val="00CE3F1B"/>
    <w:rsid w:val="00CE406D"/>
    <w:rsid w:val="00CE4378"/>
    <w:rsid w:val="00CE43A3"/>
    <w:rsid w:val="00CE4827"/>
    <w:rsid w:val="00CE4CDD"/>
    <w:rsid w:val="00CE518B"/>
    <w:rsid w:val="00CE5CF8"/>
    <w:rsid w:val="00CE5DC0"/>
    <w:rsid w:val="00CE6372"/>
    <w:rsid w:val="00CE639B"/>
    <w:rsid w:val="00CE63D3"/>
    <w:rsid w:val="00CE6A78"/>
    <w:rsid w:val="00CE6B51"/>
    <w:rsid w:val="00CE6C29"/>
    <w:rsid w:val="00CE6C47"/>
    <w:rsid w:val="00CE6CAA"/>
    <w:rsid w:val="00CE6EA8"/>
    <w:rsid w:val="00CE6EFB"/>
    <w:rsid w:val="00CE702A"/>
    <w:rsid w:val="00CE7068"/>
    <w:rsid w:val="00CE7074"/>
    <w:rsid w:val="00CE7278"/>
    <w:rsid w:val="00CE79DB"/>
    <w:rsid w:val="00CF0190"/>
    <w:rsid w:val="00CF019B"/>
    <w:rsid w:val="00CF019D"/>
    <w:rsid w:val="00CF0397"/>
    <w:rsid w:val="00CF0416"/>
    <w:rsid w:val="00CF0670"/>
    <w:rsid w:val="00CF06E1"/>
    <w:rsid w:val="00CF0B78"/>
    <w:rsid w:val="00CF0E05"/>
    <w:rsid w:val="00CF0E97"/>
    <w:rsid w:val="00CF0ECB"/>
    <w:rsid w:val="00CF0FE1"/>
    <w:rsid w:val="00CF129A"/>
    <w:rsid w:val="00CF13B3"/>
    <w:rsid w:val="00CF1E6A"/>
    <w:rsid w:val="00CF1F67"/>
    <w:rsid w:val="00CF20F1"/>
    <w:rsid w:val="00CF210B"/>
    <w:rsid w:val="00CF2404"/>
    <w:rsid w:val="00CF24BB"/>
    <w:rsid w:val="00CF28AC"/>
    <w:rsid w:val="00CF28BD"/>
    <w:rsid w:val="00CF2A37"/>
    <w:rsid w:val="00CF2E38"/>
    <w:rsid w:val="00CF2E64"/>
    <w:rsid w:val="00CF33DF"/>
    <w:rsid w:val="00CF355E"/>
    <w:rsid w:val="00CF35E4"/>
    <w:rsid w:val="00CF3CF4"/>
    <w:rsid w:val="00CF3D80"/>
    <w:rsid w:val="00CF425D"/>
    <w:rsid w:val="00CF4352"/>
    <w:rsid w:val="00CF466A"/>
    <w:rsid w:val="00CF47B3"/>
    <w:rsid w:val="00CF4848"/>
    <w:rsid w:val="00CF495D"/>
    <w:rsid w:val="00CF49D9"/>
    <w:rsid w:val="00CF4B7D"/>
    <w:rsid w:val="00CF4E09"/>
    <w:rsid w:val="00CF4F11"/>
    <w:rsid w:val="00CF511C"/>
    <w:rsid w:val="00CF54F0"/>
    <w:rsid w:val="00CF564E"/>
    <w:rsid w:val="00CF589B"/>
    <w:rsid w:val="00CF6208"/>
    <w:rsid w:val="00CF633A"/>
    <w:rsid w:val="00CF64F0"/>
    <w:rsid w:val="00CF67AF"/>
    <w:rsid w:val="00CF698E"/>
    <w:rsid w:val="00CF6D2A"/>
    <w:rsid w:val="00CF6E64"/>
    <w:rsid w:val="00CF7027"/>
    <w:rsid w:val="00CF721E"/>
    <w:rsid w:val="00CF72D4"/>
    <w:rsid w:val="00CF73D7"/>
    <w:rsid w:val="00CF749D"/>
    <w:rsid w:val="00CF762F"/>
    <w:rsid w:val="00CF772C"/>
    <w:rsid w:val="00CF7775"/>
    <w:rsid w:val="00CF7943"/>
    <w:rsid w:val="00CF7CAE"/>
    <w:rsid w:val="00CF7D4E"/>
    <w:rsid w:val="00D000F5"/>
    <w:rsid w:val="00D0023B"/>
    <w:rsid w:val="00D004FC"/>
    <w:rsid w:val="00D00BC8"/>
    <w:rsid w:val="00D00E87"/>
    <w:rsid w:val="00D011D7"/>
    <w:rsid w:val="00D01433"/>
    <w:rsid w:val="00D01512"/>
    <w:rsid w:val="00D01AD6"/>
    <w:rsid w:val="00D01D5E"/>
    <w:rsid w:val="00D01FA2"/>
    <w:rsid w:val="00D02103"/>
    <w:rsid w:val="00D0226D"/>
    <w:rsid w:val="00D02459"/>
    <w:rsid w:val="00D02A5E"/>
    <w:rsid w:val="00D02C08"/>
    <w:rsid w:val="00D02F66"/>
    <w:rsid w:val="00D0302E"/>
    <w:rsid w:val="00D033F8"/>
    <w:rsid w:val="00D035F5"/>
    <w:rsid w:val="00D03768"/>
    <w:rsid w:val="00D03C0F"/>
    <w:rsid w:val="00D043D3"/>
    <w:rsid w:val="00D044B4"/>
    <w:rsid w:val="00D045F9"/>
    <w:rsid w:val="00D0469E"/>
    <w:rsid w:val="00D048F2"/>
    <w:rsid w:val="00D04E9D"/>
    <w:rsid w:val="00D0521B"/>
    <w:rsid w:val="00D05895"/>
    <w:rsid w:val="00D058B7"/>
    <w:rsid w:val="00D05C01"/>
    <w:rsid w:val="00D05C19"/>
    <w:rsid w:val="00D05E42"/>
    <w:rsid w:val="00D05FEE"/>
    <w:rsid w:val="00D062E6"/>
    <w:rsid w:val="00D06520"/>
    <w:rsid w:val="00D0689F"/>
    <w:rsid w:val="00D06A47"/>
    <w:rsid w:val="00D06BD3"/>
    <w:rsid w:val="00D078CF"/>
    <w:rsid w:val="00D10251"/>
    <w:rsid w:val="00D105AE"/>
    <w:rsid w:val="00D10C98"/>
    <w:rsid w:val="00D10E6E"/>
    <w:rsid w:val="00D11419"/>
    <w:rsid w:val="00D11541"/>
    <w:rsid w:val="00D11840"/>
    <w:rsid w:val="00D1197F"/>
    <w:rsid w:val="00D11FD0"/>
    <w:rsid w:val="00D1239A"/>
    <w:rsid w:val="00D12A57"/>
    <w:rsid w:val="00D12BF9"/>
    <w:rsid w:val="00D12C40"/>
    <w:rsid w:val="00D131C5"/>
    <w:rsid w:val="00D1358A"/>
    <w:rsid w:val="00D139BB"/>
    <w:rsid w:val="00D13B4D"/>
    <w:rsid w:val="00D13BB1"/>
    <w:rsid w:val="00D14055"/>
    <w:rsid w:val="00D14B5F"/>
    <w:rsid w:val="00D14CB3"/>
    <w:rsid w:val="00D152BE"/>
    <w:rsid w:val="00D153C5"/>
    <w:rsid w:val="00D1542E"/>
    <w:rsid w:val="00D15722"/>
    <w:rsid w:val="00D157B7"/>
    <w:rsid w:val="00D158CF"/>
    <w:rsid w:val="00D15A6D"/>
    <w:rsid w:val="00D15DBF"/>
    <w:rsid w:val="00D15F30"/>
    <w:rsid w:val="00D16028"/>
    <w:rsid w:val="00D165D4"/>
    <w:rsid w:val="00D16C01"/>
    <w:rsid w:val="00D16CFB"/>
    <w:rsid w:val="00D172FF"/>
    <w:rsid w:val="00D1778E"/>
    <w:rsid w:val="00D17999"/>
    <w:rsid w:val="00D17F26"/>
    <w:rsid w:val="00D17F32"/>
    <w:rsid w:val="00D20091"/>
    <w:rsid w:val="00D208B5"/>
    <w:rsid w:val="00D209B6"/>
    <w:rsid w:val="00D20B5F"/>
    <w:rsid w:val="00D20DEC"/>
    <w:rsid w:val="00D21135"/>
    <w:rsid w:val="00D21392"/>
    <w:rsid w:val="00D219C8"/>
    <w:rsid w:val="00D21BAC"/>
    <w:rsid w:val="00D21CFC"/>
    <w:rsid w:val="00D21FF2"/>
    <w:rsid w:val="00D22092"/>
    <w:rsid w:val="00D2209C"/>
    <w:rsid w:val="00D22516"/>
    <w:rsid w:val="00D22CD8"/>
    <w:rsid w:val="00D22D2D"/>
    <w:rsid w:val="00D22FC2"/>
    <w:rsid w:val="00D23052"/>
    <w:rsid w:val="00D232F5"/>
    <w:rsid w:val="00D233E9"/>
    <w:rsid w:val="00D233FC"/>
    <w:rsid w:val="00D2340D"/>
    <w:rsid w:val="00D2342B"/>
    <w:rsid w:val="00D23539"/>
    <w:rsid w:val="00D237DA"/>
    <w:rsid w:val="00D2382B"/>
    <w:rsid w:val="00D23A3A"/>
    <w:rsid w:val="00D23C43"/>
    <w:rsid w:val="00D23E76"/>
    <w:rsid w:val="00D244C3"/>
    <w:rsid w:val="00D247B7"/>
    <w:rsid w:val="00D24B42"/>
    <w:rsid w:val="00D24F75"/>
    <w:rsid w:val="00D24F87"/>
    <w:rsid w:val="00D250A9"/>
    <w:rsid w:val="00D25789"/>
    <w:rsid w:val="00D2589C"/>
    <w:rsid w:val="00D25BA9"/>
    <w:rsid w:val="00D25BD3"/>
    <w:rsid w:val="00D25CDA"/>
    <w:rsid w:val="00D25D47"/>
    <w:rsid w:val="00D2603B"/>
    <w:rsid w:val="00D2644F"/>
    <w:rsid w:val="00D26FAF"/>
    <w:rsid w:val="00D274B6"/>
    <w:rsid w:val="00D2764B"/>
    <w:rsid w:val="00D3010F"/>
    <w:rsid w:val="00D3012E"/>
    <w:rsid w:val="00D30449"/>
    <w:rsid w:val="00D30781"/>
    <w:rsid w:val="00D308C8"/>
    <w:rsid w:val="00D30967"/>
    <w:rsid w:val="00D3111A"/>
    <w:rsid w:val="00D31360"/>
    <w:rsid w:val="00D314DC"/>
    <w:rsid w:val="00D31559"/>
    <w:rsid w:val="00D31960"/>
    <w:rsid w:val="00D31A2F"/>
    <w:rsid w:val="00D31BB0"/>
    <w:rsid w:val="00D31CFF"/>
    <w:rsid w:val="00D31DFF"/>
    <w:rsid w:val="00D31E00"/>
    <w:rsid w:val="00D31E2B"/>
    <w:rsid w:val="00D3209B"/>
    <w:rsid w:val="00D32203"/>
    <w:rsid w:val="00D32CF7"/>
    <w:rsid w:val="00D33480"/>
    <w:rsid w:val="00D3385C"/>
    <w:rsid w:val="00D339BC"/>
    <w:rsid w:val="00D33B12"/>
    <w:rsid w:val="00D33BA0"/>
    <w:rsid w:val="00D33BEE"/>
    <w:rsid w:val="00D34619"/>
    <w:rsid w:val="00D34770"/>
    <w:rsid w:val="00D34D4F"/>
    <w:rsid w:val="00D34FA8"/>
    <w:rsid w:val="00D3570F"/>
    <w:rsid w:val="00D35BDB"/>
    <w:rsid w:val="00D35C3C"/>
    <w:rsid w:val="00D35C56"/>
    <w:rsid w:val="00D366E9"/>
    <w:rsid w:val="00D36ECE"/>
    <w:rsid w:val="00D37228"/>
    <w:rsid w:val="00D3746F"/>
    <w:rsid w:val="00D375A8"/>
    <w:rsid w:val="00D375EA"/>
    <w:rsid w:val="00D37886"/>
    <w:rsid w:val="00D378F1"/>
    <w:rsid w:val="00D37BD3"/>
    <w:rsid w:val="00D37EC9"/>
    <w:rsid w:val="00D403BC"/>
    <w:rsid w:val="00D40572"/>
    <w:rsid w:val="00D40731"/>
    <w:rsid w:val="00D40B11"/>
    <w:rsid w:val="00D40D77"/>
    <w:rsid w:val="00D41508"/>
    <w:rsid w:val="00D4168D"/>
    <w:rsid w:val="00D417DC"/>
    <w:rsid w:val="00D41830"/>
    <w:rsid w:val="00D41B85"/>
    <w:rsid w:val="00D41C85"/>
    <w:rsid w:val="00D42212"/>
    <w:rsid w:val="00D425B7"/>
    <w:rsid w:val="00D4278A"/>
    <w:rsid w:val="00D42793"/>
    <w:rsid w:val="00D429BE"/>
    <w:rsid w:val="00D42B21"/>
    <w:rsid w:val="00D430FE"/>
    <w:rsid w:val="00D43169"/>
    <w:rsid w:val="00D431EE"/>
    <w:rsid w:val="00D43B07"/>
    <w:rsid w:val="00D43EA5"/>
    <w:rsid w:val="00D4423B"/>
    <w:rsid w:val="00D446BE"/>
    <w:rsid w:val="00D44B4B"/>
    <w:rsid w:val="00D45129"/>
    <w:rsid w:val="00D452DF"/>
    <w:rsid w:val="00D4538F"/>
    <w:rsid w:val="00D45536"/>
    <w:rsid w:val="00D4568D"/>
    <w:rsid w:val="00D4576A"/>
    <w:rsid w:val="00D45CBC"/>
    <w:rsid w:val="00D45FF4"/>
    <w:rsid w:val="00D46025"/>
    <w:rsid w:val="00D4626E"/>
    <w:rsid w:val="00D4637B"/>
    <w:rsid w:val="00D463FA"/>
    <w:rsid w:val="00D463FE"/>
    <w:rsid w:val="00D46494"/>
    <w:rsid w:val="00D46499"/>
    <w:rsid w:val="00D46508"/>
    <w:rsid w:val="00D46543"/>
    <w:rsid w:val="00D46806"/>
    <w:rsid w:val="00D468AA"/>
    <w:rsid w:val="00D46A2C"/>
    <w:rsid w:val="00D46C9D"/>
    <w:rsid w:val="00D47246"/>
    <w:rsid w:val="00D474E2"/>
    <w:rsid w:val="00D47700"/>
    <w:rsid w:val="00D47C12"/>
    <w:rsid w:val="00D47D1E"/>
    <w:rsid w:val="00D501FB"/>
    <w:rsid w:val="00D504FE"/>
    <w:rsid w:val="00D5058B"/>
    <w:rsid w:val="00D505A7"/>
    <w:rsid w:val="00D5067B"/>
    <w:rsid w:val="00D50E10"/>
    <w:rsid w:val="00D50E6F"/>
    <w:rsid w:val="00D512A9"/>
    <w:rsid w:val="00D51320"/>
    <w:rsid w:val="00D51620"/>
    <w:rsid w:val="00D51AAB"/>
    <w:rsid w:val="00D51F6F"/>
    <w:rsid w:val="00D52414"/>
    <w:rsid w:val="00D524E7"/>
    <w:rsid w:val="00D5260C"/>
    <w:rsid w:val="00D52650"/>
    <w:rsid w:val="00D52685"/>
    <w:rsid w:val="00D52B4A"/>
    <w:rsid w:val="00D52D72"/>
    <w:rsid w:val="00D52F6E"/>
    <w:rsid w:val="00D53129"/>
    <w:rsid w:val="00D53199"/>
    <w:rsid w:val="00D532A3"/>
    <w:rsid w:val="00D5347B"/>
    <w:rsid w:val="00D53702"/>
    <w:rsid w:val="00D537F9"/>
    <w:rsid w:val="00D53825"/>
    <w:rsid w:val="00D53E5C"/>
    <w:rsid w:val="00D54885"/>
    <w:rsid w:val="00D54993"/>
    <w:rsid w:val="00D54AAB"/>
    <w:rsid w:val="00D54B12"/>
    <w:rsid w:val="00D54E2F"/>
    <w:rsid w:val="00D5520D"/>
    <w:rsid w:val="00D56131"/>
    <w:rsid w:val="00D56300"/>
    <w:rsid w:val="00D564EE"/>
    <w:rsid w:val="00D56821"/>
    <w:rsid w:val="00D56AEC"/>
    <w:rsid w:val="00D57347"/>
    <w:rsid w:val="00D577B3"/>
    <w:rsid w:val="00D57A49"/>
    <w:rsid w:val="00D57DAD"/>
    <w:rsid w:val="00D602C5"/>
    <w:rsid w:val="00D60333"/>
    <w:rsid w:val="00D604BE"/>
    <w:rsid w:val="00D60503"/>
    <w:rsid w:val="00D60CD1"/>
    <w:rsid w:val="00D60CF6"/>
    <w:rsid w:val="00D60E38"/>
    <w:rsid w:val="00D61263"/>
    <w:rsid w:val="00D61410"/>
    <w:rsid w:val="00D61426"/>
    <w:rsid w:val="00D61578"/>
    <w:rsid w:val="00D618D4"/>
    <w:rsid w:val="00D61B6D"/>
    <w:rsid w:val="00D61DFD"/>
    <w:rsid w:val="00D61E47"/>
    <w:rsid w:val="00D61E6D"/>
    <w:rsid w:val="00D62185"/>
    <w:rsid w:val="00D62464"/>
    <w:rsid w:val="00D625A8"/>
    <w:rsid w:val="00D62979"/>
    <w:rsid w:val="00D62BC3"/>
    <w:rsid w:val="00D62EB6"/>
    <w:rsid w:val="00D63019"/>
    <w:rsid w:val="00D63051"/>
    <w:rsid w:val="00D631B2"/>
    <w:rsid w:val="00D636AA"/>
    <w:rsid w:val="00D63910"/>
    <w:rsid w:val="00D6391C"/>
    <w:rsid w:val="00D639E9"/>
    <w:rsid w:val="00D63CCF"/>
    <w:rsid w:val="00D64003"/>
    <w:rsid w:val="00D640A9"/>
    <w:rsid w:val="00D6433B"/>
    <w:rsid w:val="00D6469F"/>
    <w:rsid w:val="00D646A4"/>
    <w:rsid w:val="00D64962"/>
    <w:rsid w:val="00D64A02"/>
    <w:rsid w:val="00D64A12"/>
    <w:rsid w:val="00D64A9E"/>
    <w:rsid w:val="00D64AF8"/>
    <w:rsid w:val="00D64C88"/>
    <w:rsid w:val="00D6501F"/>
    <w:rsid w:val="00D652E0"/>
    <w:rsid w:val="00D65340"/>
    <w:rsid w:val="00D655AB"/>
    <w:rsid w:val="00D6598A"/>
    <w:rsid w:val="00D65C0A"/>
    <w:rsid w:val="00D65D86"/>
    <w:rsid w:val="00D66120"/>
    <w:rsid w:val="00D663B6"/>
    <w:rsid w:val="00D66574"/>
    <w:rsid w:val="00D66915"/>
    <w:rsid w:val="00D66956"/>
    <w:rsid w:val="00D66C64"/>
    <w:rsid w:val="00D66E82"/>
    <w:rsid w:val="00D671FC"/>
    <w:rsid w:val="00D674A5"/>
    <w:rsid w:val="00D675EA"/>
    <w:rsid w:val="00D6769F"/>
    <w:rsid w:val="00D676B6"/>
    <w:rsid w:val="00D67A71"/>
    <w:rsid w:val="00D67A9D"/>
    <w:rsid w:val="00D67B39"/>
    <w:rsid w:val="00D67D57"/>
    <w:rsid w:val="00D67D6B"/>
    <w:rsid w:val="00D7059F"/>
    <w:rsid w:val="00D705CD"/>
    <w:rsid w:val="00D706E3"/>
    <w:rsid w:val="00D706F8"/>
    <w:rsid w:val="00D707BC"/>
    <w:rsid w:val="00D7097F"/>
    <w:rsid w:val="00D70CDC"/>
    <w:rsid w:val="00D70EBF"/>
    <w:rsid w:val="00D7143E"/>
    <w:rsid w:val="00D71694"/>
    <w:rsid w:val="00D718BF"/>
    <w:rsid w:val="00D7195F"/>
    <w:rsid w:val="00D71AB8"/>
    <w:rsid w:val="00D71BFC"/>
    <w:rsid w:val="00D71C2D"/>
    <w:rsid w:val="00D71CE8"/>
    <w:rsid w:val="00D71F40"/>
    <w:rsid w:val="00D71FAE"/>
    <w:rsid w:val="00D724F0"/>
    <w:rsid w:val="00D7274A"/>
    <w:rsid w:val="00D7280B"/>
    <w:rsid w:val="00D72F93"/>
    <w:rsid w:val="00D73000"/>
    <w:rsid w:val="00D734EF"/>
    <w:rsid w:val="00D7399B"/>
    <w:rsid w:val="00D73A7E"/>
    <w:rsid w:val="00D7432B"/>
    <w:rsid w:val="00D74365"/>
    <w:rsid w:val="00D744B4"/>
    <w:rsid w:val="00D746B7"/>
    <w:rsid w:val="00D746EF"/>
    <w:rsid w:val="00D74712"/>
    <w:rsid w:val="00D7471F"/>
    <w:rsid w:val="00D7473A"/>
    <w:rsid w:val="00D7493D"/>
    <w:rsid w:val="00D74DC5"/>
    <w:rsid w:val="00D74ECE"/>
    <w:rsid w:val="00D75094"/>
    <w:rsid w:val="00D753DA"/>
    <w:rsid w:val="00D75973"/>
    <w:rsid w:val="00D75AAE"/>
    <w:rsid w:val="00D75FFE"/>
    <w:rsid w:val="00D7624B"/>
    <w:rsid w:val="00D7631B"/>
    <w:rsid w:val="00D763BF"/>
    <w:rsid w:val="00D764CB"/>
    <w:rsid w:val="00D76B8C"/>
    <w:rsid w:val="00D76B9C"/>
    <w:rsid w:val="00D76D27"/>
    <w:rsid w:val="00D770C7"/>
    <w:rsid w:val="00D772AF"/>
    <w:rsid w:val="00D772BA"/>
    <w:rsid w:val="00D7760F"/>
    <w:rsid w:val="00D77BA0"/>
    <w:rsid w:val="00D77CDE"/>
    <w:rsid w:val="00D77D7D"/>
    <w:rsid w:val="00D802EE"/>
    <w:rsid w:val="00D80435"/>
    <w:rsid w:val="00D8054A"/>
    <w:rsid w:val="00D8056C"/>
    <w:rsid w:val="00D80975"/>
    <w:rsid w:val="00D80C3B"/>
    <w:rsid w:val="00D815A2"/>
    <w:rsid w:val="00D81819"/>
    <w:rsid w:val="00D8238A"/>
    <w:rsid w:val="00D8253D"/>
    <w:rsid w:val="00D8295F"/>
    <w:rsid w:val="00D82A66"/>
    <w:rsid w:val="00D82BA6"/>
    <w:rsid w:val="00D82D16"/>
    <w:rsid w:val="00D82F37"/>
    <w:rsid w:val="00D8305D"/>
    <w:rsid w:val="00D83339"/>
    <w:rsid w:val="00D83865"/>
    <w:rsid w:val="00D8389D"/>
    <w:rsid w:val="00D838E1"/>
    <w:rsid w:val="00D838F4"/>
    <w:rsid w:val="00D83A74"/>
    <w:rsid w:val="00D83F92"/>
    <w:rsid w:val="00D8406A"/>
    <w:rsid w:val="00D842D9"/>
    <w:rsid w:val="00D84371"/>
    <w:rsid w:val="00D84591"/>
    <w:rsid w:val="00D845CD"/>
    <w:rsid w:val="00D84CF2"/>
    <w:rsid w:val="00D852B4"/>
    <w:rsid w:val="00D85309"/>
    <w:rsid w:val="00D857F9"/>
    <w:rsid w:val="00D859D2"/>
    <w:rsid w:val="00D85A41"/>
    <w:rsid w:val="00D85B5F"/>
    <w:rsid w:val="00D86018"/>
    <w:rsid w:val="00D860DA"/>
    <w:rsid w:val="00D861B0"/>
    <w:rsid w:val="00D861FB"/>
    <w:rsid w:val="00D86609"/>
    <w:rsid w:val="00D867B5"/>
    <w:rsid w:val="00D867BA"/>
    <w:rsid w:val="00D869FA"/>
    <w:rsid w:val="00D871AD"/>
    <w:rsid w:val="00D871EF"/>
    <w:rsid w:val="00D872F2"/>
    <w:rsid w:val="00D87A19"/>
    <w:rsid w:val="00D87CEF"/>
    <w:rsid w:val="00D9000B"/>
    <w:rsid w:val="00D902BF"/>
    <w:rsid w:val="00D90722"/>
    <w:rsid w:val="00D90801"/>
    <w:rsid w:val="00D908B4"/>
    <w:rsid w:val="00D90CFB"/>
    <w:rsid w:val="00D9122E"/>
    <w:rsid w:val="00D91499"/>
    <w:rsid w:val="00D92583"/>
    <w:rsid w:val="00D92815"/>
    <w:rsid w:val="00D93178"/>
    <w:rsid w:val="00D93502"/>
    <w:rsid w:val="00D93D5E"/>
    <w:rsid w:val="00D93DD1"/>
    <w:rsid w:val="00D94013"/>
    <w:rsid w:val="00D94211"/>
    <w:rsid w:val="00D9425D"/>
    <w:rsid w:val="00D9447D"/>
    <w:rsid w:val="00D944FF"/>
    <w:rsid w:val="00D94720"/>
    <w:rsid w:val="00D95297"/>
    <w:rsid w:val="00D9555A"/>
    <w:rsid w:val="00D95734"/>
    <w:rsid w:val="00D960A5"/>
    <w:rsid w:val="00D963A5"/>
    <w:rsid w:val="00D963C7"/>
    <w:rsid w:val="00D963E2"/>
    <w:rsid w:val="00D9650A"/>
    <w:rsid w:val="00D9655D"/>
    <w:rsid w:val="00D9668D"/>
    <w:rsid w:val="00D968F9"/>
    <w:rsid w:val="00D96A57"/>
    <w:rsid w:val="00D96D28"/>
    <w:rsid w:val="00D96D4F"/>
    <w:rsid w:val="00D96E46"/>
    <w:rsid w:val="00D96ED9"/>
    <w:rsid w:val="00D96EDB"/>
    <w:rsid w:val="00D97098"/>
    <w:rsid w:val="00D97205"/>
    <w:rsid w:val="00D97269"/>
    <w:rsid w:val="00D9728C"/>
    <w:rsid w:val="00D9743C"/>
    <w:rsid w:val="00D97769"/>
    <w:rsid w:val="00D97A2A"/>
    <w:rsid w:val="00D97D01"/>
    <w:rsid w:val="00DA07A6"/>
    <w:rsid w:val="00DA099A"/>
    <w:rsid w:val="00DA0D87"/>
    <w:rsid w:val="00DA1391"/>
    <w:rsid w:val="00DA14B7"/>
    <w:rsid w:val="00DA1AF0"/>
    <w:rsid w:val="00DA1B33"/>
    <w:rsid w:val="00DA1E0E"/>
    <w:rsid w:val="00DA226C"/>
    <w:rsid w:val="00DA25CB"/>
    <w:rsid w:val="00DA2738"/>
    <w:rsid w:val="00DA278A"/>
    <w:rsid w:val="00DA288C"/>
    <w:rsid w:val="00DA2A5C"/>
    <w:rsid w:val="00DA2B28"/>
    <w:rsid w:val="00DA2C02"/>
    <w:rsid w:val="00DA2D22"/>
    <w:rsid w:val="00DA3060"/>
    <w:rsid w:val="00DA3636"/>
    <w:rsid w:val="00DA3780"/>
    <w:rsid w:val="00DA3797"/>
    <w:rsid w:val="00DA38EC"/>
    <w:rsid w:val="00DA3A6F"/>
    <w:rsid w:val="00DA3B2D"/>
    <w:rsid w:val="00DA3DD8"/>
    <w:rsid w:val="00DA3DFA"/>
    <w:rsid w:val="00DA3E05"/>
    <w:rsid w:val="00DA3F33"/>
    <w:rsid w:val="00DA3F79"/>
    <w:rsid w:val="00DA4314"/>
    <w:rsid w:val="00DA4772"/>
    <w:rsid w:val="00DA48FC"/>
    <w:rsid w:val="00DA4BF8"/>
    <w:rsid w:val="00DA4C38"/>
    <w:rsid w:val="00DA4CA9"/>
    <w:rsid w:val="00DA4CE9"/>
    <w:rsid w:val="00DA51F4"/>
    <w:rsid w:val="00DA61A1"/>
    <w:rsid w:val="00DA6B1D"/>
    <w:rsid w:val="00DA6DD8"/>
    <w:rsid w:val="00DA7150"/>
    <w:rsid w:val="00DA72DA"/>
    <w:rsid w:val="00DA73DB"/>
    <w:rsid w:val="00DA7FE4"/>
    <w:rsid w:val="00DB0094"/>
    <w:rsid w:val="00DB03C5"/>
    <w:rsid w:val="00DB0799"/>
    <w:rsid w:val="00DB0D19"/>
    <w:rsid w:val="00DB0DB1"/>
    <w:rsid w:val="00DB0ED4"/>
    <w:rsid w:val="00DB1353"/>
    <w:rsid w:val="00DB13CF"/>
    <w:rsid w:val="00DB14BE"/>
    <w:rsid w:val="00DB1A04"/>
    <w:rsid w:val="00DB1CD7"/>
    <w:rsid w:val="00DB1E54"/>
    <w:rsid w:val="00DB23CC"/>
    <w:rsid w:val="00DB2632"/>
    <w:rsid w:val="00DB27D3"/>
    <w:rsid w:val="00DB2848"/>
    <w:rsid w:val="00DB28CE"/>
    <w:rsid w:val="00DB28D9"/>
    <w:rsid w:val="00DB2996"/>
    <w:rsid w:val="00DB2B46"/>
    <w:rsid w:val="00DB3473"/>
    <w:rsid w:val="00DB3478"/>
    <w:rsid w:val="00DB3517"/>
    <w:rsid w:val="00DB361E"/>
    <w:rsid w:val="00DB3716"/>
    <w:rsid w:val="00DB3787"/>
    <w:rsid w:val="00DB3AF6"/>
    <w:rsid w:val="00DB3C2F"/>
    <w:rsid w:val="00DB3D25"/>
    <w:rsid w:val="00DB3DE2"/>
    <w:rsid w:val="00DB3DFD"/>
    <w:rsid w:val="00DB41B7"/>
    <w:rsid w:val="00DB449E"/>
    <w:rsid w:val="00DB4674"/>
    <w:rsid w:val="00DB5291"/>
    <w:rsid w:val="00DB54C2"/>
    <w:rsid w:val="00DB553D"/>
    <w:rsid w:val="00DB562A"/>
    <w:rsid w:val="00DB5AC2"/>
    <w:rsid w:val="00DB5AE7"/>
    <w:rsid w:val="00DB6438"/>
    <w:rsid w:val="00DB6692"/>
    <w:rsid w:val="00DB6C1C"/>
    <w:rsid w:val="00DB6C8E"/>
    <w:rsid w:val="00DB6F51"/>
    <w:rsid w:val="00DB6F82"/>
    <w:rsid w:val="00DB7054"/>
    <w:rsid w:val="00DB7546"/>
    <w:rsid w:val="00DB75C5"/>
    <w:rsid w:val="00DB76CD"/>
    <w:rsid w:val="00DB7C76"/>
    <w:rsid w:val="00DB7EC0"/>
    <w:rsid w:val="00DB7EC6"/>
    <w:rsid w:val="00DC0507"/>
    <w:rsid w:val="00DC064A"/>
    <w:rsid w:val="00DC0A02"/>
    <w:rsid w:val="00DC14E4"/>
    <w:rsid w:val="00DC1934"/>
    <w:rsid w:val="00DC1EE2"/>
    <w:rsid w:val="00DC20B2"/>
    <w:rsid w:val="00DC2160"/>
    <w:rsid w:val="00DC24A5"/>
    <w:rsid w:val="00DC24F7"/>
    <w:rsid w:val="00DC2739"/>
    <w:rsid w:val="00DC294F"/>
    <w:rsid w:val="00DC2ADA"/>
    <w:rsid w:val="00DC2C53"/>
    <w:rsid w:val="00DC2D56"/>
    <w:rsid w:val="00DC2FCA"/>
    <w:rsid w:val="00DC32B1"/>
    <w:rsid w:val="00DC3693"/>
    <w:rsid w:val="00DC379F"/>
    <w:rsid w:val="00DC3843"/>
    <w:rsid w:val="00DC39F4"/>
    <w:rsid w:val="00DC3AE0"/>
    <w:rsid w:val="00DC3BBA"/>
    <w:rsid w:val="00DC3FE6"/>
    <w:rsid w:val="00DC4205"/>
    <w:rsid w:val="00DC42E0"/>
    <w:rsid w:val="00DC443A"/>
    <w:rsid w:val="00DC45B7"/>
    <w:rsid w:val="00DC4CD5"/>
    <w:rsid w:val="00DC4FA5"/>
    <w:rsid w:val="00DC50FE"/>
    <w:rsid w:val="00DC5323"/>
    <w:rsid w:val="00DC55C7"/>
    <w:rsid w:val="00DC5709"/>
    <w:rsid w:val="00DC59E4"/>
    <w:rsid w:val="00DC5B1A"/>
    <w:rsid w:val="00DC5D11"/>
    <w:rsid w:val="00DC6090"/>
    <w:rsid w:val="00DC60EE"/>
    <w:rsid w:val="00DC619C"/>
    <w:rsid w:val="00DC61B4"/>
    <w:rsid w:val="00DC6637"/>
    <w:rsid w:val="00DC6752"/>
    <w:rsid w:val="00DC6907"/>
    <w:rsid w:val="00DC70AF"/>
    <w:rsid w:val="00DC75F9"/>
    <w:rsid w:val="00DC7788"/>
    <w:rsid w:val="00DC77B4"/>
    <w:rsid w:val="00DC7BE1"/>
    <w:rsid w:val="00DD007B"/>
    <w:rsid w:val="00DD0250"/>
    <w:rsid w:val="00DD02F3"/>
    <w:rsid w:val="00DD0387"/>
    <w:rsid w:val="00DD054E"/>
    <w:rsid w:val="00DD0719"/>
    <w:rsid w:val="00DD0AF0"/>
    <w:rsid w:val="00DD0EB7"/>
    <w:rsid w:val="00DD16D9"/>
    <w:rsid w:val="00DD18A3"/>
    <w:rsid w:val="00DD1942"/>
    <w:rsid w:val="00DD2706"/>
    <w:rsid w:val="00DD272F"/>
    <w:rsid w:val="00DD27FF"/>
    <w:rsid w:val="00DD2CA5"/>
    <w:rsid w:val="00DD2F7F"/>
    <w:rsid w:val="00DD3223"/>
    <w:rsid w:val="00DD35CC"/>
    <w:rsid w:val="00DD38B0"/>
    <w:rsid w:val="00DD4077"/>
    <w:rsid w:val="00DD4372"/>
    <w:rsid w:val="00DD4803"/>
    <w:rsid w:val="00DD4844"/>
    <w:rsid w:val="00DD4885"/>
    <w:rsid w:val="00DD4B17"/>
    <w:rsid w:val="00DD4C4B"/>
    <w:rsid w:val="00DD5943"/>
    <w:rsid w:val="00DD5D5A"/>
    <w:rsid w:val="00DD5F73"/>
    <w:rsid w:val="00DD64B6"/>
    <w:rsid w:val="00DD64C8"/>
    <w:rsid w:val="00DD6572"/>
    <w:rsid w:val="00DD65A8"/>
    <w:rsid w:val="00DD6791"/>
    <w:rsid w:val="00DD6831"/>
    <w:rsid w:val="00DD764E"/>
    <w:rsid w:val="00DD7BBD"/>
    <w:rsid w:val="00DD7C86"/>
    <w:rsid w:val="00DD7DE2"/>
    <w:rsid w:val="00DE0341"/>
    <w:rsid w:val="00DE0480"/>
    <w:rsid w:val="00DE07F2"/>
    <w:rsid w:val="00DE0EF0"/>
    <w:rsid w:val="00DE1046"/>
    <w:rsid w:val="00DE19F9"/>
    <w:rsid w:val="00DE1AA1"/>
    <w:rsid w:val="00DE2504"/>
    <w:rsid w:val="00DE2753"/>
    <w:rsid w:val="00DE28DE"/>
    <w:rsid w:val="00DE29AF"/>
    <w:rsid w:val="00DE2BF2"/>
    <w:rsid w:val="00DE2C2E"/>
    <w:rsid w:val="00DE2D2F"/>
    <w:rsid w:val="00DE2DFF"/>
    <w:rsid w:val="00DE2F88"/>
    <w:rsid w:val="00DE338E"/>
    <w:rsid w:val="00DE3965"/>
    <w:rsid w:val="00DE3A56"/>
    <w:rsid w:val="00DE3B4F"/>
    <w:rsid w:val="00DE41D8"/>
    <w:rsid w:val="00DE4236"/>
    <w:rsid w:val="00DE42B9"/>
    <w:rsid w:val="00DE452B"/>
    <w:rsid w:val="00DE4A32"/>
    <w:rsid w:val="00DE4E75"/>
    <w:rsid w:val="00DE52C5"/>
    <w:rsid w:val="00DE547F"/>
    <w:rsid w:val="00DE5765"/>
    <w:rsid w:val="00DE576A"/>
    <w:rsid w:val="00DE579F"/>
    <w:rsid w:val="00DE57DF"/>
    <w:rsid w:val="00DE5A06"/>
    <w:rsid w:val="00DE61F1"/>
    <w:rsid w:val="00DE670A"/>
    <w:rsid w:val="00DE670C"/>
    <w:rsid w:val="00DE68F1"/>
    <w:rsid w:val="00DE6A2A"/>
    <w:rsid w:val="00DE6B9E"/>
    <w:rsid w:val="00DE6DA0"/>
    <w:rsid w:val="00DE6FAF"/>
    <w:rsid w:val="00DE7463"/>
    <w:rsid w:val="00DE7D16"/>
    <w:rsid w:val="00DF04DE"/>
    <w:rsid w:val="00DF08D5"/>
    <w:rsid w:val="00DF0A4D"/>
    <w:rsid w:val="00DF0BA4"/>
    <w:rsid w:val="00DF11BA"/>
    <w:rsid w:val="00DF164C"/>
    <w:rsid w:val="00DF1F5E"/>
    <w:rsid w:val="00DF2281"/>
    <w:rsid w:val="00DF23EF"/>
    <w:rsid w:val="00DF2AB5"/>
    <w:rsid w:val="00DF2B27"/>
    <w:rsid w:val="00DF2BB4"/>
    <w:rsid w:val="00DF30E7"/>
    <w:rsid w:val="00DF32E8"/>
    <w:rsid w:val="00DF35B4"/>
    <w:rsid w:val="00DF38A5"/>
    <w:rsid w:val="00DF396B"/>
    <w:rsid w:val="00DF3E68"/>
    <w:rsid w:val="00DF3EA3"/>
    <w:rsid w:val="00DF402D"/>
    <w:rsid w:val="00DF4176"/>
    <w:rsid w:val="00DF4493"/>
    <w:rsid w:val="00DF4615"/>
    <w:rsid w:val="00DF4A26"/>
    <w:rsid w:val="00DF4B13"/>
    <w:rsid w:val="00DF4CBD"/>
    <w:rsid w:val="00DF5480"/>
    <w:rsid w:val="00DF564E"/>
    <w:rsid w:val="00DF58D9"/>
    <w:rsid w:val="00DF5A94"/>
    <w:rsid w:val="00DF70D4"/>
    <w:rsid w:val="00DF70E4"/>
    <w:rsid w:val="00DF769C"/>
    <w:rsid w:val="00DF79CA"/>
    <w:rsid w:val="00DF7A96"/>
    <w:rsid w:val="00DF7C63"/>
    <w:rsid w:val="00DF7C7D"/>
    <w:rsid w:val="00E001A4"/>
    <w:rsid w:val="00E00337"/>
    <w:rsid w:val="00E0063A"/>
    <w:rsid w:val="00E006F6"/>
    <w:rsid w:val="00E00802"/>
    <w:rsid w:val="00E0088D"/>
    <w:rsid w:val="00E00D3E"/>
    <w:rsid w:val="00E00D46"/>
    <w:rsid w:val="00E013C7"/>
    <w:rsid w:val="00E01452"/>
    <w:rsid w:val="00E0195E"/>
    <w:rsid w:val="00E01CF1"/>
    <w:rsid w:val="00E01F86"/>
    <w:rsid w:val="00E02554"/>
    <w:rsid w:val="00E03091"/>
    <w:rsid w:val="00E03098"/>
    <w:rsid w:val="00E038FF"/>
    <w:rsid w:val="00E03980"/>
    <w:rsid w:val="00E03A9F"/>
    <w:rsid w:val="00E03AAD"/>
    <w:rsid w:val="00E03D67"/>
    <w:rsid w:val="00E03EDA"/>
    <w:rsid w:val="00E044F4"/>
    <w:rsid w:val="00E04627"/>
    <w:rsid w:val="00E04A2B"/>
    <w:rsid w:val="00E04A7C"/>
    <w:rsid w:val="00E04BCE"/>
    <w:rsid w:val="00E04DF8"/>
    <w:rsid w:val="00E05199"/>
    <w:rsid w:val="00E052BE"/>
    <w:rsid w:val="00E05334"/>
    <w:rsid w:val="00E0560F"/>
    <w:rsid w:val="00E0590D"/>
    <w:rsid w:val="00E059EA"/>
    <w:rsid w:val="00E05B0F"/>
    <w:rsid w:val="00E05C7A"/>
    <w:rsid w:val="00E06317"/>
    <w:rsid w:val="00E064AB"/>
    <w:rsid w:val="00E06904"/>
    <w:rsid w:val="00E069ED"/>
    <w:rsid w:val="00E06A22"/>
    <w:rsid w:val="00E06DF7"/>
    <w:rsid w:val="00E07196"/>
    <w:rsid w:val="00E07808"/>
    <w:rsid w:val="00E07C45"/>
    <w:rsid w:val="00E07D44"/>
    <w:rsid w:val="00E103DA"/>
    <w:rsid w:val="00E105AC"/>
    <w:rsid w:val="00E108EF"/>
    <w:rsid w:val="00E10BCE"/>
    <w:rsid w:val="00E10CB0"/>
    <w:rsid w:val="00E111D7"/>
    <w:rsid w:val="00E113CE"/>
    <w:rsid w:val="00E113CF"/>
    <w:rsid w:val="00E118DF"/>
    <w:rsid w:val="00E11C01"/>
    <w:rsid w:val="00E11F26"/>
    <w:rsid w:val="00E123DA"/>
    <w:rsid w:val="00E1259A"/>
    <w:rsid w:val="00E12B96"/>
    <w:rsid w:val="00E12F7D"/>
    <w:rsid w:val="00E1322B"/>
    <w:rsid w:val="00E13993"/>
    <w:rsid w:val="00E13A72"/>
    <w:rsid w:val="00E14185"/>
    <w:rsid w:val="00E14279"/>
    <w:rsid w:val="00E143A8"/>
    <w:rsid w:val="00E143F8"/>
    <w:rsid w:val="00E14A2C"/>
    <w:rsid w:val="00E14B0B"/>
    <w:rsid w:val="00E14DD9"/>
    <w:rsid w:val="00E15247"/>
    <w:rsid w:val="00E15269"/>
    <w:rsid w:val="00E1571E"/>
    <w:rsid w:val="00E15BD3"/>
    <w:rsid w:val="00E16063"/>
    <w:rsid w:val="00E16078"/>
    <w:rsid w:val="00E16373"/>
    <w:rsid w:val="00E16805"/>
    <w:rsid w:val="00E16D07"/>
    <w:rsid w:val="00E16DF8"/>
    <w:rsid w:val="00E16E56"/>
    <w:rsid w:val="00E1711D"/>
    <w:rsid w:val="00E1718C"/>
    <w:rsid w:val="00E1723E"/>
    <w:rsid w:val="00E174D5"/>
    <w:rsid w:val="00E175C0"/>
    <w:rsid w:val="00E17661"/>
    <w:rsid w:val="00E17ADB"/>
    <w:rsid w:val="00E2022D"/>
    <w:rsid w:val="00E202B4"/>
    <w:rsid w:val="00E202B9"/>
    <w:rsid w:val="00E2057B"/>
    <w:rsid w:val="00E20A7C"/>
    <w:rsid w:val="00E20FD4"/>
    <w:rsid w:val="00E213DC"/>
    <w:rsid w:val="00E2154D"/>
    <w:rsid w:val="00E21798"/>
    <w:rsid w:val="00E21822"/>
    <w:rsid w:val="00E2192C"/>
    <w:rsid w:val="00E21CCB"/>
    <w:rsid w:val="00E21DB6"/>
    <w:rsid w:val="00E21DFB"/>
    <w:rsid w:val="00E21E6B"/>
    <w:rsid w:val="00E21F58"/>
    <w:rsid w:val="00E21FD4"/>
    <w:rsid w:val="00E21FF6"/>
    <w:rsid w:val="00E220BB"/>
    <w:rsid w:val="00E232D1"/>
    <w:rsid w:val="00E23816"/>
    <w:rsid w:val="00E239F1"/>
    <w:rsid w:val="00E23C7B"/>
    <w:rsid w:val="00E23F5E"/>
    <w:rsid w:val="00E24289"/>
    <w:rsid w:val="00E2442A"/>
    <w:rsid w:val="00E24622"/>
    <w:rsid w:val="00E24629"/>
    <w:rsid w:val="00E24820"/>
    <w:rsid w:val="00E24953"/>
    <w:rsid w:val="00E24AC7"/>
    <w:rsid w:val="00E25798"/>
    <w:rsid w:val="00E258F3"/>
    <w:rsid w:val="00E25A75"/>
    <w:rsid w:val="00E25C09"/>
    <w:rsid w:val="00E25E1C"/>
    <w:rsid w:val="00E26015"/>
    <w:rsid w:val="00E261A3"/>
    <w:rsid w:val="00E262A0"/>
    <w:rsid w:val="00E2631C"/>
    <w:rsid w:val="00E26AE4"/>
    <w:rsid w:val="00E26BC1"/>
    <w:rsid w:val="00E27173"/>
    <w:rsid w:val="00E27174"/>
    <w:rsid w:val="00E27643"/>
    <w:rsid w:val="00E27688"/>
    <w:rsid w:val="00E279A7"/>
    <w:rsid w:val="00E27C2E"/>
    <w:rsid w:val="00E27C41"/>
    <w:rsid w:val="00E27F7B"/>
    <w:rsid w:val="00E30257"/>
    <w:rsid w:val="00E302C3"/>
    <w:rsid w:val="00E30341"/>
    <w:rsid w:val="00E30AE9"/>
    <w:rsid w:val="00E30CB3"/>
    <w:rsid w:val="00E30D52"/>
    <w:rsid w:val="00E30D91"/>
    <w:rsid w:val="00E30F9F"/>
    <w:rsid w:val="00E3130F"/>
    <w:rsid w:val="00E314A8"/>
    <w:rsid w:val="00E314E2"/>
    <w:rsid w:val="00E31543"/>
    <w:rsid w:val="00E31E7B"/>
    <w:rsid w:val="00E3209F"/>
    <w:rsid w:val="00E3261D"/>
    <w:rsid w:val="00E32690"/>
    <w:rsid w:val="00E32E97"/>
    <w:rsid w:val="00E33583"/>
    <w:rsid w:val="00E3369E"/>
    <w:rsid w:val="00E337FA"/>
    <w:rsid w:val="00E33C96"/>
    <w:rsid w:val="00E33CC5"/>
    <w:rsid w:val="00E33D0F"/>
    <w:rsid w:val="00E33D5C"/>
    <w:rsid w:val="00E33F69"/>
    <w:rsid w:val="00E341D5"/>
    <w:rsid w:val="00E34637"/>
    <w:rsid w:val="00E34740"/>
    <w:rsid w:val="00E35005"/>
    <w:rsid w:val="00E353C0"/>
    <w:rsid w:val="00E357E6"/>
    <w:rsid w:val="00E35C19"/>
    <w:rsid w:val="00E363A3"/>
    <w:rsid w:val="00E36A33"/>
    <w:rsid w:val="00E37300"/>
    <w:rsid w:val="00E37518"/>
    <w:rsid w:val="00E3777E"/>
    <w:rsid w:val="00E401E2"/>
    <w:rsid w:val="00E40520"/>
    <w:rsid w:val="00E406F5"/>
    <w:rsid w:val="00E40CAA"/>
    <w:rsid w:val="00E41025"/>
    <w:rsid w:val="00E41066"/>
    <w:rsid w:val="00E4111B"/>
    <w:rsid w:val="00E411B1"/>
    <w:rsid w:val="00E41677"/>
    <w:rsid w:val="00E419AE"/>
    <w:rsid w:val="00E41BB4"/>
    <w:rsid w:val="00E41D64"/>
    <w:rsid w:val="00E41EAC"/>
    <w:rsid w:val="00E42029"/>
    <w:rsid w:val="00E4216E"/>
    <w:rsid w:val="00E42257"/>
    <w:rsid w:val="00E424FC"/>
    <w:rsid w:val="00E425E1"/>
    <w:rsid w:val="00E42663"/>
    <w:rsid w:val="00E427BC"/>
    <w:rsid w:val="00E429CF"/>
    <w:rsid w:val="00E42BFD"/>
    <w:rsid w:val="00E42CAD"/>
    <w:rsid w:val="00E42CC1"/>
    <w:rsid w:val="00E42E5E"/>
    <w:rsid w:val="00E42ED8"/>
    <w:rsid w:val="00E43048"/>
    <w:rsid w:val="00E43356"/>
    <w:rsid w:val="00E43418"/>
    <w:rsid w:val="00E4361F"/>
    <w:rsid w:val="00E437D6"/>
    <w:rsid w:val="00E43827"/>
    <w:rsid w:val="00E43A5B"/>
    <w:rsid w:val="00E43C47"/>
    <w:rsid w:val="00E43DB6"/>
    <w:rsid w:val="00E44010"/>
    <w:rsid w:val="00E44264"/>
    <w:rsid w:val="00E442A4"/>
    <w:rsid w:val="00E4433C"/>
    <w:rsid w:val="00E445FA"/>
    <w:rsid w:val="00E448FF"/>
    <w:rsid w:val="00E44D27"/>
    <w:rsid w:val="00E45279"/>
    <w:rsid w:val="00E45657"/>
    <w:rsid w:val="00E45A37"/>
    <w:rsid w:val="00E45AB0"/>
    <w:rsid w:val="00E45B6C"/>
    <w:rsid w:val="00E45BE0"/>
    <w:rsid w:val="00E45EAD"/>
    <w:rsid w:val="00E460B9"/>
    <w:rsid w:val="00E4637E"/>
    <w:rsid w:val="00E463A8"/>
    <w:rsid w:val="00E463E5"/>
    <w:rsid w:val="00E46A0E"/>
    <w:rsid w:val="00E47200"/>
    <w:rsid w:val="00E4724B"/>
    <w:rsid w:val="00E47351"/>
    <w:rsid w:val="00E4736C"/>
    <w:rsid w:val="00E47B7B"/>
    <w:rsid w:val="00E47D06"/>
    <w:rsid w:val="00E47E72"/>
    <w:rsid w:val="00E5005A"/>
    <w:rsid w:val="00E50126"/>
    <w:rsid w:val="00E5063D"/>
    <w:rsid w:val="00E50645"/>
    <w:rsid w:val="00E508C2"/>
    <w:rsid w:val="00E50B06"/>
    <w:rsid w:val="00E50CEC"/>
    <w:rsid w:val="00E50CFA"/>
    <w:rsid w:val="00E50D5E"/>
    <w:rsid w:val="00E50DDF"/>
    <w:rsid w:val="00E50FE3"/>
    <w:rsid w:val="00E511DD"/>
    <w:rsid w:val="00E513B6"/>
    <w:rsid w:val="00E513CA"/>
    <w:rsid w:val="00E51837"/>
    <w:rsid w:val="00E5190A"/>
    <w:rsid w:val="00E51C1D"/>
    <w:rsid w:val="00E51F4E"/>
    <w:rsid w:val="00E5204E"/>
    <w:rsid w:val="00E52215"/>
    <w:rsid w:val="00E52379"/>
    <w:rsid w:val="00E52651"/>
    <w:rsid w:val="00E52774"/>
    <w:rsid w:val="00E52834"/>
    <w:rsid w:val="00E52CFA"/>
    <w:rsid w:val="00E53198"/>
    <w:rsid w:val="00E53451"/>
    <w:rsid w:val="00E536A4"/>
    <w:rsid w:val="00E53786"/>
    <w:rsid w:val="00E538FC"/>
    <w:rsid w:val="00E53E74"/>
    <w:rsid w:val="00E540A6"/>
    <w:rsid w:val="00E54802"/>
    <w:rsid w:val="00E54A28"/>
    <w:rsid w:val="00E54C59"/>
    <w:rsid w:val="00E55012"/>
    <w:rsid w:val="00E55193"/>
    <w:rsid w:val="00E555BE"/>
    <w:rsid w:val="00E555F1"/>
    <w:rsid w:val="00E5578C"/>
    <w:rsid w:val="00E5587D"/>
    <w:rsid w:val="00E563D1"/>
    <w:rsid w:val="00E5654A"/>
    <w:rsid w:val="00E56991"/>
    <w:rsid w:val="00E56B29"/>
    <w:rsid w:val="00E56BE9"/>
    <w:rsid w:val="00E56CCA"/>
    <w:rsid w:val="00E574F1"/>
    <w:rsid w:val="00E57563"/>
    <w:rsid w:val="00E575EE"/>
    <w:rsid w:val="00E5771F"/>
    <w:rsid w:val="00E579CE"/>
    <w:rsid w:val="00E57A68"/>
    <w:rsid w:val="00E57F5A"/>
    <w:rsid w:val="00E60BAE"/>
    <w:rsid w:val="00E60BF1"/>
    <w:rsid w:val="00E6106C"/>
    <w:rsid w:val="00E61292"/>
    <w:rsid w:val="00E612B3"/>
    <w:rsid w:val="00E61647"/>
    <w:rsid w:val="00E619B7"/>
    <w:rsid w:val="00E6204F"/>
    <w:rsid w:val="00E624F1"/>
    <w:rsid w:val="00E626B3"/>
    <w:rsid w:val="00E62B46"/>
    <w:rsid w:val="00E635FE"/>
    <w:rsid w:val="00E63914"/>
    <w:rsid w:val="00E639B7"/>
    <w:rsid w:val="00E63A6A"/>
    <w:rsid w:val="00E63A95"/>
    <w:rsid w:val="00E63ACB"/>
    <w:rsid w:val="00E63B08"/>
    <w:rsid w:val="00E63C82"/>
    <w:rsid w:val="00E63CFD"/>
    <w:rsid w:val="00E63DF8"/>
    <w:rsid w:val="00E63E60"/>
    <w:rsid w:val="00E642C2"/>
    <w:rsid w:val="00E644D6"/>
    <w:rsid w:val="00E64548"/>
    <w:rsid w:val="00E64902"/>
    <w:rsid w:val="00E64A1E"/>
    <w:rsid w:val="00E650D0"/>
    <w:rsid w:val="00E652CB"/>
    <w:rsid w:val="00E654DB"/>
    <w:rsid w:val="00E65508"/>
    <w:rsid w:val="00E65AC1"/>
    <w:rsid w:val="00E65E7C"/>
    <w:rsid w:val="00E65F3B"/>
    <w:rsid w:val="00E65FA2"/>
    <w:rsid w:val="00E65FC1"/>
    <w:rsid w:val="00E66441"/>
    <w:rsid w:val="00E66590"/>
    <w:rsid w:val="00E66940"/>
    <w:rsid w:val="00E67203"/>
    <w:rsid w:val="00E67422"/>
    <w:rsid w:val="00E67587"/>
    <w:rsid w:val="00E679C1"/>
    <w:rsid w:val="00E67C45"/>
    <w:rsid w:val="00E6D536"/>
    <w:rsid w:val="00E701C3"/>
    <w:rsid w:val="00E70A64"/>
    <w:rsid w:val="00E70F64"/>
    <w:rsid w:val="00E71034"/>
    <w:rsid w:val="00E71518"/>
    <w:rsid w:val="00E71CEC"/>
    <w:rsid w:val="00E71F5C"/>
    <w:rsid w:val="00E71FC4"/>
    <w:rsid w:val="00E7220B"/>
    <w:rsid w:val="00E72218"/>
    <w:rsid w:val="00E7230D"/>
    <w:rsid w:val="00E723AC"/>
    <w:rsid w:val="00E723C9"/>
    <w:rsid w:val="00E724C7"/>
    <w:rsid w:val="00E725C4"/>
    <w:rsid w:val="00E725E9"/>
    <w:rsid w:val="00E7268B"/>
    <w:rsid w:val="00E727C7"/>
    <w:rsid w:val="00E72AD4"/>
    <w:rsid w:val="00E72B36"/>
    <w:rsid w:val="00E72CAD"/>
    <w:rsid w:val="00E72F83"/>
    <w:rsid w:val="00E72FDA"/>
    <w:rsid w:val="00E73087"/>
    <w:rsid w:val="00E73146"/>
    <w:rsid w:val="00E73296"/>
    <w:rsid w:val="00E73750"/>
    <w:rsid w:val="00E73B84"/>
    <w:rsid w:val="00E7454A"/>
    <w:rsid w:val="00E746E1"/>
    <w:rsid w:val="00E747DD"/>
    <w:rsid w:val="00E749DE"/>
    <w:rsid w:val="00E74B8C"/>
    <w:rsid w:val="00E74B97"/>
    <w:rsid w:val="00E74BCA"/>
    <w:rsid w:val="00E75186"/>
    <w:rsid w:val="00E75245"/>
    <w:rsid w:val="00E75251"/>
    <w:rsid w:val="00E754B7"/>
    <w:rsid w:val="00E759AF"/>
    <w:rsid w:val="00E75BA9"/>
    <w:rsid w:val="00E75C1F"/>
    <w:rsid w:val="00E763D3"/>
    <w:rsid w:val="00E76652"/>
    <w:rsid w:val="00E76A7A"/>
    <w:rsid w:val="00E76C62"/>
    <w:rsid w:val="00E771F3"/>
    <w:rsid w:val="00E77247"/>
    <w:rsid w:val="00E77557"/>
    <w:rsid w:val="00E7772E"/>
    <w:rsid w:val="00E77798"/>
    <w:rsid w:val="00E77900"/>
    <w:rsid w:val="00E77A08"/>
    <w:rsid w:val="00E77A86"/>
    <w:rsid w:val="00E80064"/>
    <w:rsid w:val="00E8014B"/>
    <w:rsid w:val="00E80E9B"/>
    <w:rsid w:val="00E8131F"/>
    <w:rsid w:val="00E81475"/>
    <w:rsid w:val="00E8214A"/>
    <w:rsid w:val="00E822AD"/>
    <w:rsid w:val="00E8254B"/>
    <w:rsid w:val="00E82604"/>
    <w:rsid w:val="00E826EE"/>
    <w:rsid w:val="00E827E7"/>
    <w:rsid w:val="00E8281C"/>
    <w:rsid w:val="00E82B37"/>
    <w:rsid w:val="00E83044"/>
    <w:rsid w:val="00E832FF"/>
    <w:rsid w:val="00E83478"/>
    <w:rsid w:val="00E834B1"/>
    <w:rsid w:val="00E835A2"/>
    <w:rsid w:val="00E83A2F"/>
    <w:rsid w:val="00E83AE1"/>
    <w:rsid w:val="00E83F96"/>
    <w:rsid w:val="00E8435C"/>
    <w:rsid w:val="00E84503"/>
    <w:rsid w:val="00E84621"/>
    <w:rsid w:val="00E8475B"/>
    <w:rsid w:val="00E84835"/>
    <w:rsid w:val="00E84AE6"/>
    <w:rsid w:val="00E84B92"/>
    <w:rsid w:val="00E84EAF"/>
    <w:rsid w:val="00E854AC"/>
    <w:rsid w:val="00E856C4"/>
    <w:rsid w:val="00E8580E"/>
    <w:rsid w:val="00E8581F"/>
    <w:rsid w:val="00E85A57"/>
    <w:rsid w:val="00E85E75"/>
    <w:rsid w:val="00E85F08"/>
    <w:rsid w:val="00E862B9"/>
    <w:rsid w:val="00E863A0"/>
    <w:rsid w:val="00E86C9E"/>
    <w:rsid w:val="00E86D88"/>
    <w:rsid w:val="00E86E43"/>
    <w:rsid w:val="00E8712E"/>
    <w:rsid w:val="00E87208"/>
    <w:rsid w:val="00E87761"/>
    <w:rsid w:val="00E8781A"/>
    <w:rsid w:val="00E87F21"/>
    <w:rsid w:val="00E900A8"/>
    <w:rsid w:val="00E90163"/>
    <w:rsid w:val="00E90DBE"/>
    <w:rsid w:val="00E91068"/>
    <w:rsid w:val="00E911D9"/>
    <w:rsid w:val="00E913FC"/>
    <w:rsid w:val="00E91470"/>
    <w:rsid w:val="00E9169C"/>
    <w:rsid w:val="00E91F95"/>
    <w:rsid w:val="00E92208"/>
    <w:rsid w:val="00E927EC"/>
    <w:rsid w:val="00E92FA5"/>
    <w:rsid w:val="00E93144"/>
    <w:rsid w:val="00E9322F"/>
    <w:rsid w:val="00E93B80"/>
    <w:rsid w:val="00E93CE9"/>
    <w:rsid w:val="00E940DB"/>
    <w:rsid w:val="00E940F4"/>
    <w:rsid w:val="00E942B0"/>
    <w:rsid w:val="00E94349"/>
    <w:rsid w:val="00E94386"/>
    <w:rsid w:val="00E9456A"/>
    <w:rsid w:val="00E947EF"/>
    <w:rsid w:val="00E94E3F"/>
    <w:rsid w:val="00E9526A"/>
    <w:rsid w:val="00E95333"/>
    <w:rsid w:val="00E95927"/>
    <w:rsid w:val="00E95FA2"/>
    <w:rsid w:val="00E96364"/>
    <w:rsid w:val="00E96826"/>
    <w:rsid w:val="00E96A75"/>
    <w:rsid w:val="00E97202"/>
    <w:rsid w:val="00E9731E"/>
    <w:rsid w:val="00E976B5"/>
    <w:rsid w:val="00E97C58"/>
    <w:rsid w:val="00EA0023"/>
    <w:rsid w:val="00EA016C"/>
    <w:rsid w:val="00EA0198"/>
    <w:rsid w:val="00EA02D4"/>
    <w:rsid w:val="00EA06AD"/>
    <w:rsid w:val="00EA071E"/>
    <w:rsid w:val="00EA08D1"/>
    <w:rsid w:val="00EA0F05"/>
    <w:rsid w:val="00EA1262"/>
    <w:rsid w:val="00EA12C2"/>
    <w:rsid w:val="00EA1591"/>
    <w:rsid w:val="00EA166C"/>
    <w:rsid w:val="00EA1953"/>
    <w:rsid w:val="00EA1B55"/>
    <w:rsid w:val="00EA1B5B"/>
    <w:rsid w:val="00EA1FE8"/>
    <w:rsid w:val="00EA2151"/>
    <w:rsid w:val="00EA235D"/>
    <w:rsid w:val="00EA26FC"/>
    <w:rsid w:val="00EA2E99"/>
    <w:rsid w:val="00EA36DA"/>
    <w:rsid w:val="00EA3796"/>
    <w:rsid w:val="00EA3B2D"/>
    <w:rsid w:val="00EA3DFA"/>
    <w:rsid w:val="00EA44B0"/>
    <w:rsid w:val="00EA4686"/>
    <w:rsid w:val="00EA4725"/>
    <w:rsid w:val="00EA4C6E"/>
    <w:rsid w:val="00EA4D25"/>
    <w:rsid w:val="00EA514E"/>
    <w:rsid w:val="00EA5258"/>
    <w:rsid w:val="00EA5417"/>
    <w:rsid w:val="00EA5557"/>
    <w:rsid w:val="00EA5825"/>
    <w:rsid w:val="00EA63EF"/>
    <w:rsid w:val="00EA64A0"/>
    <w:rsid w:val="00EA675B"/>
    <w:rsid w:val="00EA6A35"/>
    <w:rsid w:val="00EA6DC3"/>
    <w:rsid w:val="00EA7343"/>
    <w:rsid w:val="00EA7C00"/>
    <w:rsid w:val="00EA7C6E"/>
    <w:rsid w:val="00EA7E3C"/>
    <w:rsid w:val="00EB037E"/>
    <w:rsid w:val="00EB06AA"/>
    <w:rsid w:val="00EB0875"/>
    <w:rsid w:val="00EB0AC9"/>
    <w:rsid w:val="00EB0C41"/>
    <w:rsid w:val="00EB0EB6"/>
    <w:rsid w:val="00EB161D"/>
    <w:rsid w:val="00EB1644"/>
    <w:rsid w:val="00EB1887"/>
    <w:rsid w:val="00EB1A7C"/>
    <w:rsid w:val="00EB1C7A"/>
    <w:rsid w:val="00EB207E"/>
    <w:rsid w:val="00EB22E6"/>
    <w:rsid w:val="00EB23A0"/>
    <w:rsid w:val="00EB2587"/>
    <w:rsid w:val="00EB260D"/>
    <w:rsid w:val="00EB2A47"/>
    <w:rsid w:val="00EB30D0"/>
    <w:rsid w:val="00EB3186"/>
    <w:rsid w:val="00EB330B"/>
    <w:rsid w:val="00EB33FA"/>
    <w:rsid w:val="00EB34DD"/>
    <w:rsid w:val="00EB361E"/>
    <w:rsid w:val="00EB38EB"/>
    <w:rsid w:val="00EB3D39"/>
    <w:rsid w:val="00EB4061"/>
    <w:rsid w:val="00EB4121"/>
    <w:rsid w:val="00EB4184"/>
    <w:rsid w:val="00EB4486"/>
    <w:rsid w:val="00EB448E"/>
    <w:rsid w:val="00EB471F"/>
    <w:rsid w:val="00EB48A2"/>
    <w:rsid w:val="00EB48C9"/>
    <w:rsid w:val="00EB5890"/>
    <w:rsid w:val="00EB5A9F"/>
    <w:rsid w:val="00EB5B14"/>
    <w:rsid w:val="00EB5EFD"/>
    <w:rsid w:val="00EB5FC4"/>
    <w:rsid w:val="00EB60FD"/>
    <w:rsid w:val="00EB643D"/>
    <w:rsid w:val="00EB651B"/>
    <w:rsid w:val="00EB695E"/>
    <w:rsid w:val="00EB70F3"/>
    <w:rsid w:val="00EB72EA"/>
    <w:rsid w:val="00EB775A"/>
    <w:rsid w:val="00EB7944"/>
    <w:rsid w:val="00EB7A03"/>
    <w:rsid w:val="00EB7BCD"/>
    <w:rsid w:val="00EB7D13"/>
    <w:rsid w:val="00EB7DA9"/>
    <w:rsid w:val="00EB7ECB"/>
    <w:rsid w:val="00EB9E05"/>
    <w:rsid w:val="00EC0759"/>
    <w:rsid w:val="00EC0760"/>
    <w:rsid w:val="00EC07F3"/>
    <w:rsid w:val="00EC09AD"/>
    <w:rsid w:val="00EC1231"/>
    <w:rsid w:val="00EC1518"/>
    <w:rsid w:val="00EC1612"/>
    <w:rsid w:val="00EC16C5"/>
    <w:rsid w:val="00EC1E83"/>
    <w:rsid w:val="00EC2031"/>
    <w:rsid w:val="00EC2426"/>
    <w:rsid w:val="00EC25A1"/>
    <w:rsid w:val="00EC273A"/>
    <w:rsid w:val="00EC2BF7"/>
    <w:rsid w:val="00EC33EC"/>
    <w:rsid w:val="00EC378E"/>
    <w:rsid w:val="00EC3839"/>
    <w:rsid w:val="00EC3845"/>
    <w:rsid w:val="00EC3E96"/>
    <w:rsid w:val="00EC3F33"/>
    <w:rsid w:val="00EC4828"/>
    <w:rsid w:val="00EC4B0E"/>
    <w:rsid w:val="00EC4BAB"/>
    <w:rsid w:val="00EC4D07"/>
    <w:rsid w:val="00EC4F81"/>
    <w:rsid w:val="00EC5530"/>
    <w:rsid w:val="00EC56D1"/>
    <w:rsid w:val="00EC5D4F"/>
    <w:rsid w:val="00EC6057"/>
    <w:rsid w:val="00EC615D"/>
    <w:rsid w:val="00EC6598"/>
    <w:rsid w:val="00EC6634"/>
    <w:rsid w:val="00EC6AD8"/>
    <w:rsid w:val="00EC6E0E"/>
    <w:rsid w:val="00EC6FFD"/>
    <w:rsid w:val="00EC71A3"/>
    <w:rsid w:val="00EC74C9"/>
    <w:rsid w:val="00EC7762"/>
    <w:rsid w:val="00EC7AC4"/>
    <w:rsid w:val="00EC7C22"/>
    <w:rsid w:val="00EC7C82"/>
    <w:rsid w:val="00EC7FBD"/>
    <w:rsid w:val="00ED0142"/>
    <w:rsid w:val="00ED029C"/>
    <w:rsid w:val="00ED06B0"/>
    <w:rsid w:val="00ED0B88"/>
    <w:rsid w:val="00ED0D16"/>
    <w:rsid w:val="00ED11A1"/>
    <w:rsid w:val="00ED1370"/>
    <w:rsid w:val="00ED14F7"/>
    <w:rsid w:val="00ED1CF7"/>
    <w:rsid w:val="00ED1D2F"/>
    <w:rsid w:val="00ED1EC0"/>
    <w:rsid w:val="00ED202A"/>
    <w:rsid w:val="00ED224B"/>
    <w:rsid w:val="00ED2709"/>
    <w:rsid w:val="00ED2C8C"/>
    <w:rsid w:val="00ED2DCB"/>
    <w:rsid w:val="00ED2E22"/>
    <w:rsid w:val="00ED3089"/>
    <w:rsid w:val="00ED3112"/>
    <w:rsid w:val="00ED33A0"/>
    <w:rsid w:val="00ED35D9"/>
    <w:rsid w:val="00ED3836"/>
    <w:rsid w:val="00ED3FC9"/>
    <w:rsid w:val="00ED4151"/>
    <w:rsid w:val="00ED4815"/>
    <w:rsid w:val="00ED495E"/>
    <w:rsid w:val="00ED5A6A"/>
    <w:rsid w:val="00ED5DF6"/>
    <w:rsid w:val="00ED5DF7"/>
    <w:rsid w:val="00ED65CC"/>
    <w:rsid w:val="00ED6768"/>
    <w:rsid w:val="00ED67FD"/>
    <w:rsid w:val="00ED6934"/>
    <w:rsid w:val="00ED6B4D"/>
    <w:rsid w:val="00ED6D35"/>
    <w:rsid w:val="00ED6F5A"/>
    <w:rsid w:val="00ED6F7F"/>
    <w:rsid w:val="00ED7073"/>
    <w:rsid w:val="00ED749E"/>
    <w:rsid w:val="00ED74BD"/>
    <w:rsid w:val="00ED768A"/>
    <w:rsid w:val="00ED76FD"/>
    <w:rsid w:val="00ED7AF3"/>
    <w:rsid w:val="00ED7EA9"/>
    <w:rsid w:val="00EE01D4"/>
    <w:rsid w:val="00EE0677"/>
    <w:rsid w:val="00EE0A56"/>
    <w:rsid w:val="00EE0CC8"/>
    <w:rsid w:val="00EE116D"/>
    <w:rsid w:val="00EE124D"/>
    <w:rsid w:val="00EE147D"/>
    <w:rsid w:val="00EE192D"/>
    <w:rsid w:val="00EE1EEA"/>
    <w:rsid w:val="00EE208A"/>
    <w:rsid w:val="00EE236C"/>
    <w:rsid w:val="00EE25CF"/>
    <w:rsid w:val="00EE2656"/>
    <w:rsid w:val="00EE27E5"/>
    <w:rsid w:val="00EE2A41"/>
    <w:rsid w:val="00EE2A46"/>
    <w:rsid w:val="00EE2AB2"/>
    <w:rsid w:val="00EE2B55"/>
    <w:rsid w:val="00EE2EED"/>
    <w:rsid w:val="00EE3B7A"/>
    <w:rsid w:val="00EE3BA8"/>
    <w:rsid w:val="00EE3D29"/>
    <w:rsid w:val="00EE3FC2"/>
    <w:rsid w:val="00EE4271"/>
    <w:rsid w:val="00EE45F4"/>
    <w:rsid w:val="00EE4721"/>
    <w:rsid w:val="00EE4794"/>
    <w:rsid w:val="00EE4891"/>
    <w:rsid w:val="00EE4A98"/>
    <w:rsid w:val="00EE4B19"/>
    <w:rsid w:val="00EE4C11"/>
    <w:rsid w:val="00EE4CF4"/>
    <w:rsid w:val="00EE52E0"/>
    <w:rsid w:val="00EE54E7"/>
    <w:rsid w:val="00EE56FA"/>
    <w:rsid w:val="00EE58EE"/>
    <w:rsid w:val="00EE5CD2"/>
    <w:rsid w:val="00EE5D16"/>
    <w:rsid w:val="00EE5E95"/>
    <w:rsid w:val="00EE5FD2"/>
    <w:rsid w:val="00EE606D"/>
    <w:rsid w:val="00EE67FC"/>
    <w:rsid w:val="00EE6930"/>
    <w:rsid w:val="00EE6DD0"/>
    <w:rsid w:val="00EE71A9"/>
    <w:rsid w:val="00EE72EF"/>
    <w:rsid w:val="00EE7329"/>
    <w:rsid w:val="00EE7764"/>
    <w:rsid w:val="00EE796E"/>
    <w:rsid w:val="00EE7AF8"/>
    <w:rsid w:val="00EE7C0D"/>
    <w:rsid w:val="00EE7D8E"/>
    <w:rsid w:val="00EE7F64"/>
    <w:rsid w:val="00EF0078"/>
    <w:rsid w:val="00EF0D63"/>
    <w:rsid w:val="00EF0E61"/>
    <w:rsid w:val="00EF0FA9"/>
    <w:rsid w:val="00EF1424"/>
    <w:rsid w:val="00EF144E"/>
    <w:rsid w:val="00EF1632"/>
    <w:rsid w:val="00EF1C34"/>
    <w:rsid w:val="00EF1CC7"/>
    <w:rsid w:val="00EF1DA9"/>
    <w:rsid w:val="00EF1EF0"/>
    <w:rsid w:val="00EF25EE"/>
    <w:rsid w:val="00EF2B33"/>
    <w:rsid w:val="00EF2E5C"/>
    <w:rsid w:val="00EF37E9"/>
    <w:rsid w:val="00EF3A98"/>
    <w:rsid w:val="00EF3CE9"/>
    <w:rsid w:val="00EF3DD6"/>
    <w:rsid w:val="00EF3EA9"/>
    <w:rsid w:val="00EF4005"/>
    <w:rsid w:val="00EF4148"/>
    <w:rsid w:val="00EF4455"/>
    <w:rsid w:val="00EF4585"/>
    <w:rsid w:val="00EF462D"/>
    <w:rsid w:val="00EF4DA1"/>
    <w:rsid w:val="00EF4ED7"/>
    <w:rsid w:val="00EF4F21"/>
    <w:rsid w:val="00EF505F"/>
    <w:rsid w:val="00EF528C"/>
    <w:rsid w:val="00EF560E"/>
    <w:rsid w:val="00EF57F7"/>
    <w:rsid w:val="00EF5B9A"/>
    <w:rsid w:val="00EF5FE3"/>
    <w:rsid w:val="00EF6663"/>
    <w:rsid w:val="00EF68FD"/>
    <w:rsid w:val="00EF6995"/>
    <w:rsid w:val="00EF6C9F"/>
    <w:rsid w:val="00EF6D88"/>
    <w:rsid w:val="00EF6EA6"/>
    <w:rsid w:val="00EF7011"/>
    <w:rsid w:val="00EF795C"/>
    <w:rsid w:val="00EF7DB6"/>
    <w:rsid w:val="00F0001F"/>
    <w:rsid w:val="00F000B2"/>
    <w:rsid w:val="00F00389"/>
    <w:rsid w:val="00F006EA"/>
    <w:rsid w:val="00F0133B"/>
    <w:rsid w:val="00F016A1"/>
    <w:rsid w:val="00F01829"/>
    <w:rsid w:val="00F01D0D"/>
    <w:rsid w:val="00F01E33"/>
    <w:rsid w:val="00F02111"/>
    <w:rsid w:val="00F02114"/>
    <w:rsid w:val="00F02317"/>
    <w:rsid w:val="00F0255F"/>
    <w:rsid w:val="00F026D4"/>
    <w:rsid w:val="00F02760"/>
    <w:rsid w:val="00F02857"/>
    <w:rsid w:val="00F02D14"/>
    <w:rsid w:val="00F0313F"/>
    <w:rsid w:val="00F0349A"/>
    <w:rsid w:val="00F0354D"/>
    <w:rsid w:val="00F037DC"/>
    <w:rsid w:val="00F0382E"/>
    <w:rsid w:val="00F03B95"/>
    <w:rsid w:val="00F03FA5"/>
    <w:rsid w:val="00F040C9"/>
    <w:rsid w:val="00F04208"/>
    <w:rsid w:val="00F0476A"/>
    <w:rsid w:val="00F049C2"/>
    <w:rsid w:val="00F04BD2"/>
    <w:rsid w:val="00F04D77"/>
    <w:rsid w:val="00F0508F"/>
    <w:rsid w:val="00F052BE"/>
    <w:rsid w:val="00F058B4"/>
    <w:rsid w:val="00F05B2A"/>
    <w:rsid w:val="00F05B46"/>
    <w:rsid w:val="00F05D3B"/>
    <w:rsid w:val="00F05E5F"/>
    <w:rsid w:val="00F060F4"/>
    <w:rsid w:val="00F062B2"/>
    <w:rsid w:val="00F063A1"/>
    <w:rsid w:val="00F063B5"/>
    <w:rsid w:val="00F0658E"/>
    <w:rsid w:val="00F06611"/>
    <w:rsid w:val="00F06D95"/>
    <w:rsid w:val="00F06D9E"/>
    <w:rsid w:val="00F06DB8"/>
    <w:rsid w:val="00F07C97"/>
    <w:rsid w:val="00F07E21"/>
    <w:rsid w:val="00F07E99"/>
    <w:rsid w:val="00F10013"/>
    <w:rsid w:val="00F10103"/>
    <w:rsid w:val="00F10607"/>
    <w:rsid w:val="00F10C00"/>
    <w:rsid w:val="00F10D03"/>
    <w:rsid w:val="00F11D90"/>
    <w:rsid w:val="00F11DF5"/>
    <w:rsid w:val="00F124F8"/>
    <w:rsid w:val="00F12646"/>
    <w:rsid w:val="00F127C6"/>
    <w:rsid w:val="00F128E5"/>
    <w:rsid w:val="00F1295E"/>
    <w:rsid w:val="00F12A7B"/>
    <w:rsid w:val="00F12BA7"/>
    <w:rsid w:val="00F12BC1"/>
    <w:rsid w:val="00F12BEE"/>
    <w:rsid w:val="00F13D92"/>
    <w:rsid w:val="00F13D9E"/>
    <w:rsid w:val="00F13E1E"/>
    <w:rsid w:val="00F14CA8"/>
    <w:rsid w:val="00F15222"/>
    <w:rsid w:val="00F152CF"/>
    <w:rsid w:val="00F154B1"/>
    <w:rsid w:val="00F155D6"/>
    <w:rsid w:val="00F15878"/>
    <w:rsid w:val="00F15963"/>
    <w:rsid w:val="00F163DA"/>
    <w:rsid w:val="00F16BAF"/>
    <w:rsid w:val="00F16F46"/>
    <w:rsid w:val="00F172F0"/>
    <w:rsid w:val="00F1761B"/>
    <w:rsid w:val="00F17696"/>
    <w:rsid w:val="00F17768"/>
    <w:rsid w:val="00F17AF6"/>
    <w:rsid w:val="00F17B02"/>
    <w:rsid w:val="00F17BDE"/>
    <w:rsid w:val="00F2009F"/>
    <w:rsid w:val="00F207E7"/>
    <w:rsid w:val="00F20B6A"/>
    <w:rsid w:val="00F20CFA"/>
    <w:rsid w:val="00F21227"/>
    <w:rsid w:val="00F212B6"/>
    <w:rsid w:val="00F2144D"/>
    <w:rsid w:val="00F21962"/>
    <w:rsid w:val="00F21B7E"/>
    <w:rsid w:val="00F21C27"/>
    <w:rsid w:val="00F21D9B"/>
    <w:rsid w:val="00F225D9"/>
    <w:rsid w:val="00F2264A"/>
    <w:rsid w:val="00F229A9"/>
    <w:rsid w:val="00F229F9"/>
    <w:rsid w:val="00F22A1F"/>
    <w:rsid w:val="00F230C7"/>
    <w:rsid w:val="00F234EC"/>
    <w:rsid w:val="00F2381E"/>
    <w:rsid w:val="00F23A59"/>
    <w:rsid w:val="00F23B69"/>
    <w:rsid w:val="00F23C15"/>
    <w:rsid w:val="00F23CF1"/>
    <w:rsid w:val="00F23CFC"/>
    <w:rsid w:val="00F23E2D"/>
    <w:rsid w:val="00F23FAC"/>
    <w:rsid w:val="00F23FBA"/>
    <w:rsid w:val="00F2434B"/>
    <w:rsid w:val="00F24B07"/>
    <w:rsid w:val="00F24B1D"/>
    <w:rsid w:val="00F2516B"/>
    <w:rsid w:val="00F25231"/>
    <w:rsid w:val="00F2548D"/>
    <w:rsid w:val="00F2584E"/>
    <w:rsid w:val="00F25AAF"/>
    <w:rsid w:val="00F25CE0"/>
    <w:rsid w:val="00F25D2D"/>
    <w:rsid w:val="00F25E96"/>
    <w:rsid w:val="00F25EDB"/>
    <w:rsid w:val="00F25EED"/>
    <w:rsid w:val="00F25F14"/>
    <w:rsid w:val="00F26135"/>
    <w:rsid w:val="00F26166"/>
    <w:rsid w:val="00F26260"/>
    <w:rsid w:val="00F2669F"/>
    <w:rsid w:val="00F26791"/>
    <w:rsid w:val="00F2700C"/>
    <w:rsid w:val="00F27060"/>
    <w:rsid w:val="00F272D3"/>
    <w:rsid w:val="00F27601"/>
    <w:rsid w:val="00F27C9B"/>
    <w:rsid w:val="00F30149"/>
    <w:rsid w:val="00F30489"/>
    <w:rsid w:val="00F30E69"/>
    <w:rsid w:val="00F310E5"/>
    <w:rsid w:val="00F312FE"/>
    <w:rsid w:val="00F3141C"/>
    <w:rsid w:val="00F31D24"/>
    <w:rsid w:val="00F322C1"/>
    <w:rsid w:val="00F32391"/>
    <w:rsid w:val="00F323A6"/>
    <w:rsid w:val="00F3252E"/>
    <w:rsid w:val="00F32577"/>
    <w:rsid w:val="00F3274E"/>
    <w:rsid w:val="00F32B42"/>
    <w:rsid w:val="00F32BC6"/>
    <w:rsid w:val="00F32BD0"/>
    <w:rsid w:val="00F32CE4"/>
    <w:rsid w:val="00F33204"/>
    <w:rsid w:val="00F332A0"/>
    <w:rsid w:val="00F33311"/>
    <w:rsid w:val="00F33543"/>
    <w:rsid w:val="00F33806"/>
    <w:rsid w:val="00F33CA8"/>
    <w:rsid w:val="00F33FB8"/>
    <w:rsid w:val="00F34300"/>
    <w:rsid w:val="00F34652"/>
    <w:rsid w:val="00F3476E"/>
    <w:rsid w:val="00F34880"/>
    <w:rsid w:val="00F349CF"/>
    <w:rsid w:val="00F34B32"/>
    <w:rsid w:val="00F34DAE"/>
    <w:rsid w:val="00F3525D"/>
    <w:rsid w:val="00F352D2"/>
    <w:rsid w:val="00F35425"/>
    <w:rsid w:val="00F356EB"/>
    <w:rsid w:val="00F3574E"/>
    <w:rsid w:val="00F359EC"/>
    <w:rsid w:val="00F35AAF"/>
    <w:rsid w:val="00F35AD8"/>
    <w:rsid w:val="00F35CC4"/>
    <w:rsid w:val="00F35D04"/>
    <w:rsid w:val="00F36219"/>
    <w:rsid w:val="00F36417"/>
    <w:rsid w:val="00F3648E"/>
    <w:rsid w:val="00F36754"/>
    <w:rsid w:val="00F36C21"/>
    <w:rsid w:val="00F36C32"/>
    <w:rsid w:val="00F36FB0"/>
    <w:rsid w:val="00F3711E"/>
    <w:rsid w:val="00F372C4"/>
    <w:rsid w:val="00F3734E"/>
    <w:rsid w:val="00F3782E"/>
    <w:rsid w:val="00F37C54"/>
    <w:rsid w:val="00F37CC8"/>
    <w:rsid w:val="00F402E6"/>
    <w:rsid w:val="00F40421"/>
    <w:rsid w:val="00F406AF"/>
    <w:rsid w:val="00F407B6"/>
    <w:rsid w:val="00F4090C"/>
    <w:rsid w:val="00F4151B"/>
    <w:rsid w:val="00F41688"/>
    <w:rsid w:val="00F41715"/>
    <w:rsid w:val="00F42350"/>
    <w:rsid w:val="00F42351"/>
    <w:rsid w:val="00F425A7"/>
    <w:rsid w:val="00F42609"/>
    <w:rsid w:val="00F426C0"/>
    <w:rsid w:val="00F427ED"/>
    <w:rsid w:val="00F42A9B"/>
    <w:rsid w:val="00F42CFF"/>
    <w:rsid w:val="00F43209"/>
    <w:rsid w:val="00F4336B"/>
    <w:rsid w:val="00F43F4C"/>
    <w:rsid w:val="00F440AC"/>
    <w:rsid w:val="00F44240"/>
    <w:rsid w:val="00F445BC"/>
    <w:rsid w:val="00F4472D"/>
    <w:rsid w:val="00F44BEA"/>
    <w:rsid w:val="00F452E1"/>
    <w:rsid w:val="00F45419"/>
    <w:rsid w:val="00F455A5"/>
    <w:rsid w:val="00F458CB"/>
    <w:rsid w:val="00F45A47"/>
    <w:rsid w:val="00F45AB4"/>
    <w:rsid w:val="00F45AC0"/>
    <w:rsid w:val="00F461DA"/>
    <w:rsid w:val="00F467F9"/>
    <w:rsid w:val="00F46804"/>
    <w:rsid w:val="00F468EE"/>
    <w:rsid w:val="00F472B6"/>
    <w:rsid w:val="00F47372"/>
    <w:rsid w:val="00F473B1"/>
    <w:rsid w:val="00F4795F"/>
    <w:rsid w:val="00F479ED"/>
    <w:rsid w:val="00F47BBB"/>
    <w:rsid w:val="00F510BB"/>
    <w:rsid w:val="00F510BE"/>
    <w:rsid w:val="00F510C7"/>
    <w:rsid w:val="00F51110"/>
    <w:rsid w:val="00F511F1"/>
    <w:rsid w:val="00F51D5B"/>
    <w:rsid w:val="00F51FD4"/>
    <w:rsid w:val="00F51FD5"/>
    <w:rsid w:val="00F51FEF"/>
    <w:rsid w:val="00F5226F"/>
    <w:rsid w:val="00F52677"/>
    <w:rsid w:val="00F5289D"/>
    <w:rsid w:val="00F52A7A"/>
    <w:rsid w:val="00F52C13"/>
    <w:rsid w:val="00F52D1D"/>
    <w:rsid w:val="00F52ED9"/>
    <w:rsid w:val="00F530DC"/>
    <w:rsid w:val="00F533B7"/>
    <w:rsid w:val="00F53514"/>
    <w:rsid w:val="00F53A8D"/>
    <w:rsid w:val="00F53BF1"/>
    <w:rsid w:val="00F53D99"/>
    <w:rsid w:val="00F53E59"/>
    <w:rsid w:val="00F54691"/>
    <w:rsid w:val="00F54773"/>
    <w:rsid w:val="00F54956"/>
    <w:rsid w:val="00F54989"/>
    <w:rsid w:val="00F54B7D"/>
    <w:rsid w:val="00F54DDC"/>
    <w:rsid w:val="00F54E63"/>
    <w:rsid w:val="00F552A6"/>
    <w:rsid w:val="00F558E0"/>
    <w:rsid w:val="00F559B1"/>
    <w:rsid w:val="00F56064"/>
    <w:rsid w:val="00F56072"/>
    <w:rsid w:val="00F56235"/>
    <w:rsid w:val="00F56283"/>
    <w:rsid w:val="00F5656A"/>
    <w:rsid w:val="00F567AA"/>
    <w:rsid w:val="00F56A1A"/>
    <w:rsid w:val="00F56D0B"/>
    <w:rsid w:val="00F56D49"/>
    <w:rsid w:val="00F56F59"/>
    <w:rsid w:val="00F5739D"/>
    <w:rsid w:val="00F57437"/>
    <w:rsid w:val="00F5745D"/>
    <w:rsid w:val="00F575A5"/>
    <w:rsid w:val="00F576BE"/>
    <w:rsid w:val="00F57B0D"/>
    <w:rsid w:val="00F57C20"/>
    <w:rsid w:val="00F57D6F"/>
    <w:rsid w:val="00F57F37"/>
    <w:rsid w:val="00F57FCD"/>
    <w:rsid w:val="00F60842"/>
    <w:rsid w:val="00F608F2"/>
    <w:rsid w:val="00F60917"/>
    <w:rsid w:val="00F60D18"/>
    <w:rsid w:val="00F60E9A"/>
    <w:rsid w:val="00F61068"/>
    <w:rsid w:val="00F61152"/>
    <w:rsid w:val="00F611B8"/>
    <w:rsid w:val="00F61218"/>
    <w:rsid w:val="00F6122D"/>
    <w:rsid w:val="00F6144D"/>
    <w:rsid w:val="00F615B3"/>
    <w:rsid w:val="00F616C9"/>
    <w:rsid w:val="00F61777"/>
    <w:rsid w:val="00F61B58"/>
    <w:rsid w:val="00F61BA0"/>
    <w:rsid w:val="00F61D77"/>
    <w:rsid w:val="00F61E0B"/>
    <w:rsid w:val="00F6222F"/>
    <w:rsid w:val="00F6229A"/>
    <w:rsid w:val="00F6291B"/>
    <w:rsid w:val="00F629DA"/>
    <w:rsid w:val="00F62E81"/>
    <w:rsid w:val="00F62F08"/>
    <w:rsid w:val="00F63498"/>
    <w:rsid w:val="00F637EF"/>
    <w:rsid w:val="00F63B26"/>
    <w:rsid w:val="00F63F2C"/>
    <w:rsid w:val="00F64327"/>
    <w:rsid w:val="00F64486"/>
    <w:rsid w:val="00F644BA"/>
    <w:rsid w:val="00F649B2"/>
    <w:rsid w:val="00F64AB4"/>
    <w:rsid w:val="00F64E23"/>
    <w:rsid w:val="00F651A2"/>
    <w:rsid w:val="00F653B8"/>
    <w:rsid w:val="00F6546C"/>
    <w:rsid w:val="00F65541"/>
    <w:rsid w:val="00F65A1B"/>
    <w:rsid w:val="00F65AE9"/>
    <w:rsid w:val="00F65BA2"/>
    <w:rsid w:val="00F661F4"/>
    <w:rsid w:val="00F663AD"/>
    <w:rsid w:val="00F663D0"/>
    <w:rsid w:val="00F66B8B"/>
    <w:rsid w:val="00F67018"/>
    <w:rsid w:val="00F673C8"/>
    <w:rsid w:val="00F70364"/>
    <w:rsid w:val="00F70367"/>
    <w:rsid w:val="00F703D5"/>
    <w:rsid w:val="00F704E7"/>
    <w:rsid w:val="00F70DAF"/>
    <w:rsid w:val="00F7106A"/>
    <w:rsid w:val="00F712D2"/>
    <w:rsid w:val="00F713EA"/>
    <w:rsid w:val="00F7146B"/>
    <w:rsid w:val="00F71471"/>
    <w:rsid w:val="00F7182E"/>
    <w:rsid w:val="00F71CE1"/>
    <w:rsid w:val="00F71D10"/>
    <w:rsid w:val="00F7210B"/>
    <w:rsid w:val="00F721A5"/>
    <w:rsid w:val="00F72955"/>
    <w:rsid w:val="00F7363F"/>
    <w:rsid w:val="00F739BB"/>
    <w:rsid w:val="00F73A9E"/>
    <w:rsid w:val="00F73FE9"/>
    <w:rsid w:val="00F742A7"/>
    <w:rsid w:val="00F7460D"/>
    <w:rsid w:val="00F7484B"/>
    <w:rsid w:val="00F7489F"/>
    <w:rsid w:val="00F74A46"/>
    <w:rsid w:val="00F74D93"/>
    <w:rsid w:val="00F75296"/>
    <w:rsid w:val="00F7566E"/>
    <w:rsid w:val="00F7583A"/>
    <w:rsid w:val="00F758B2"/>
    <w:rsid w:val="00F75962"/>
    <w:rsid w:val="00F7598E"/>
    <w:rsid w:val="00F765C0"/>
    <w:rsid w:val="00F76666"/>
    <w:rsid w:val="00F76BE7"/>
    <w:rsid w:val="00F770B7"/>
    <w:rsid w:val="00F770EB"/>
    <w:rsid w:val="00F7723B"/>
    <w:rsid w:val="00F775C9"/>
    <w:rsid w:val="00F77682"/>
    <w:rsid w:val="00F77B81"/>
    <w:rsid w:val="00F77E16"/>
    <w:rsid w:val="00F77EE9"/>
    <w:rsid w:val="00F77FBA"/>
    <w:rsid w:val="00F80192"/>
    <w:rsid w:val="00F802BB"/>
    <w:rsid w:val="00F8031D"/>
    <w:rsid w:val="00F80529"/>
    <w:rsid w:val="00F80988"/>
    <w:rsid w:val="00F809E5"/>
    <w:rsid w:val="00F80BEF"/>
    <w:rsid w:val="00F80C3F"/>
    <w:rsid w:val="00F80D54"/>
    <w:rsid w:val="00F80E00"/>
    <w:rsid w:val="00F80FE1"/>
    <w:rsid w:val="00F81537"/>
    <w:rsid w:val="00F81B3B"/>
    <w:rsid w:val="00F81FD4"/>
    <w:rsid w:val="00F820C8"/>
    <w:rsid w:val="00F82261"/>
    <w:rsid w:val="00F828D3"/>
    <w:rsid w:val="00F82BF7"/>
    <w:rsid w:val="00F82D0D"/>
    <w:rsid w:val="00F82E60"/>
    <w:rsid w:val="00F82EFB"/>
    <w:rsid w:val="00F82FC9"/>
    <w:rsid w:val="00F8328A"/>
    <w:rsid w:val="00F83353"/>
    <w:rsid w:val="00F83362"/>
    <w:rsid w:val="00F8365F"/>
    <w:rsid w:val="00F8372A"/>
    <w:rsid w:val="00F83951"/>
    <w:rsid w:val="00F839E9"/>
    <w:rsid w:val="00F83AAC"/>
    <w:rsid w:val="00F83DD3"/>
    <w:rsid w:val="00F8443C"/>
    <w:rsid w:val="00F84CCD"/>
    <w:rsid w:val="00F8502C"/>
    <w:rsid w:val="00F850E2"/>
    <w:rsid w:val="00F85384"/>
    <w:rsid w:val="00F85455"/>
    <w:rsid w:val="00F856F4"/>
    <w:rsid w:val="00F85F69"/>
    <w:rsid w:val="00F86400"/>
    <w:rsid w:val="00F86483"/>
    <w:rsid w:val="00F86813"/>
    <w:rsid w:val="00F86A49"/>
    <w:rsid w:val="00F86FE1"/>
    <w:rsid w:val="00F87039"/>
    <w:rsid w:val="00F87682"/>
    <w:rsid w:val="00F876B9"/>
    <w:rsid w:val="00F87C7E"/>
    <w:rsid w:val="00F87F74"/>
    <w:rsid w:val="00F900C0"/>
    <w:rsid w:val="00F90276"/>
    <w:rsid w:val="00F90575"/>
    <w:rsid w:val="00F906A5"/>
    <w:rsid w:val="00F906D8"/>
    <w:rsid w:val="00F90915"/>
    <w:rsid w:val="00F90BF2"/>
    <w:rsid w:val="00F915D0"/>
    <w:rsid w:val="00F919BF"/>
    <w:rsid w:val="00F91B91"/>
    <w:rsid w:val="00F91BD1"/>
    <w:rsid w:val="00F91C4D"/>
    <w:rsid w:val="00F9208F"/>
    <w:rsid w:val="00F920ED"/>
    <w:rsid w:val="00F92475"/>
    <w:rsid w:val="00F92723"/>
    <w:rsid w:val="00F92E8A"/>
    <w:rsid w:val="00F92FB6"/>
    <w:rsid w:val="00F9305B"/>
    <w:rsid w:val="00F931E5"/>
    <w:rsid w:val="00F938D3"/>
    <w:rsid w:val="00F93D4F"/>
    <w:rsid w:val="00F93FD3"/>
    <w:rsid w:val="00F9415D"/>
    <w:rsid w:val="00F94663"/>
    <w:rsid w:val="00F946CF"/>
    <w:rsid w:val="00F9538F"/>
    <w:rsid w:val="00F95B50"/>
    <w:rsid w:val="00F95E5A"/>
    <w:rsid w:val="00F95EA4"/>
    <w:rsid w:val="00F9650A"/>
    <w:rsid w:val="00F968BC"/>
    <w:rsid w:val="00F96DA7"/>
    <w:rsid w:val="00F970A8"/>
    <w:rsid w:val="00F973C7"/>
    <w:rsid w:val="00F9778B"/>
    <w:rsid w:val="00F97972"/>
    <w:rsid w:val="00FA0125"/>
    <w:rsid w:val="00FA025D"/>
    <w:rsid w:val="00FA0471"/>
    <w:rsid w:val="00FA04E2"/>
    <w:rsid w:val="00FA0520"/>
    <w:rsid w:val="00FA0679"/>
    <w:rsid w:val="00FA07B6"/>
    <w:rsid w:val="00FA087D"/>
    <w:rsid w:val="00FA1443"/>
    <w:rsid w:val="00FA1F10"/>
    <w:rsid w:val="00FA233B"/>
    <w:rsid w:val="00FA2865"/>
    <w:rsid w:val="00FA2D09"/>
    <w:rsid w:val="00FA31C5"/>
    <w:rsid w:val="00FA3426"/>
    <w:rsid w:val="00FA372B"/>
    <w:rsid w:val="00FA373F"/>
    <w:rsid w:val="00FA3899"/>
    <w:rsid w:val="00FA39FC"/>
    <w:rsid w:val="00FA3E10"/>
    <w:rsid w:val="00FA3E84"/>
    <w:rsid w:val="00FA4010"/>
    <w:rsid w:val="00FA4098"/>
    <w:rsid w:val="00FA42F9"/>
    <w:rsid w:val="00FA43B6"/>
    <w:rsid w:val="00FA46D9"/>
    <w:rsid w:val="00FA479E"/>
    <w:rsid w:val="00FA4F63"/>
    <w:rsid w:val="00FA506A"/>
    <w:rsid w:val="00FA50DA"/>
    <w:rsid w:val="00FA55E3"/>
    <w:rsid w:val="00FA563D"/>
    <w:rsid w:val="00FA5682"/>
    <w:rsid w:val="00FA5722"/>
    <w:rsid w:val="00FA5883"/>
    <w:rsid w:val="00FA59AB"/>
    <w:rsid w:val="00FA5ACA"/>
    <w:rsid w:val="00FA5CE6"/>
    <w:rsid w:val="00FA5D28"/>
    <w:rsid w:val="00FA5FDC"/>
    <w:rsid w:val="00FA6177"/>
    <w:rsid w:val="00FA6506"/>
    <w:rsid w:val="00FA7017"/>
    <w:rsid w:val="00FA70CC"/>
    <w:rsid w:val="00FA755C"/>
    <w:rsid w:val="00FA76D7"/>
    <w:rsid w:val="00FA7B43"/>
    <w:rsid w:val="00FA7ECC"/>
    <w:rsid w:val="00FB0423"/>
    <w:rsid w:val="00FB0571"/>
    <w:rsid w:val="00FB0999"/>
    <w:rsid w:val="00FB0EE4"/>
    <w:rsid w:val="00FB1141"/>
    <w:rsid w:val="00FB1172"/>
    <w:rsid w:val="00FB151A"/>
    <w:rsid w:val="00FB1A28"/>
    <w:rsid w:val="00FB1B1F"/>
    <w:rsid w:val="00FB1F31"/>
    <w:rsid w:val="00FB23C0"/>
    <w:rsid w:val="00FB26BC"/>
    <w:rsid w:val="00FB2714"/>
    <w:rsid w:val="00FB2767"/>
    <w:rsid w:val="00FB29BD"/>
    <w:rsid w:val="00FB2E32"/>
    <w:rsid w:val="00FB2FE0"/>
    <w:rsid w:val="00FB31AA"/>
    <w:rsid w:val="00FB3604"/>
    <w:rsid w:val="00FB3C94"/>
    <w:rsid w:val="00FB3D74"/>
    <w:rsid w:val="00FB40F5"/>
    <w:rsid w:val="00FB40FA"/>
    <w:rsid w:val="00FB4154"/>
    <w:rsid w:val="00FB4257"/>
    <w:rsid w:val="00FB42C6"/>
    <w:rsid w:val="00FB42F8"/>
    <w:rsid w:val="00FB4911"/>
    <w:rsid w:val="00FB4B6F"/>
    <w:rsid w:val="00FB4CAA"/>
    <w:rsid w:val="00FB4CF9"/>
    <w:rsid w:val="00FB4FD1"/>
    <w:rsid w:val="00FB5241"/>
    <w:rsid w:val="00FB5643"/>
    <w:rsid w:val="00FB56EA"/>
    <w:rsid w:val="00FB58E1"/>
    <w:rsid w:val="00FB5940"/>
    <w:rsid w:val="00FB5961"/>
    <w:rsid w:val="00FB5B47"/>
    <w:rsid w:val="00FB5C0E"/>
    <w:rsid w:val="00FB5DA8"/>
    <w:rsid w:val="00FB618F"/>
    <w:rsid w:val="00FB65EE"/>
    <w:rsid w:val="00FB6858"/>
    <w:rsid w:val="00FB6A80"/>
    <w:rsid w:val="00FB6CBA"/>
    <w:rsid w:val="00FB6FD7"/>
    <w:rsid w:val="00FB7272"/>
    <w:rsid w:val="00FB763F"/>
    <w:rsid w:val="00FB7B57"/>
    <w:rsid w:val="00FB9423"/>
    <w:rsid w:val="00FC011B"/>
    <w:rsid w:val="00FC03EB"/>
    <w:rsid w:val="00FC0591"/>
    <w:rsid w:val="00FC0DEC"/>
    <w:rsid w:val="00FC0F29"/>
    <w:rsid w:val="00FC123E"/>
    <w:rsid w:val="00FC13CD"/>
    <w:rsid w:val="00FC1CD5"/>
    <w:rsid w:val="00FC1E27"/>
    <w:rsid w:val="00FC1FA5"/>
    <w:rsid w:val="00FC20AC"/>
    <w:rsid w:val="00FC2359"/>
    <w:rsid w:val="00FC2552"/>
    <w:rsid w:val="00FC256C"/>
    <w:rsid w:val="00FC2B52"/>
    <w:rsid w:val="00FC2C62"/>
    <w:rsid w:val="00FC2C7F"/>
    <w:rsid w:val="00FC3102"/>
    <w:rsid w:val="00FC31EA"/>
    <w:rsid w:val="00FC3501"/>
    <w:rsid w:val="00FC3531"/>
    <w:rsid w:val="00FC3A80"/>
    <w:rsid w:val="00FC3B76"/>
    <w:rsid w:val="00FC3DDD"/>
    <w:rsid w:val="00FC3F77"/>
    <w:rsid w:val="00FC3F7A"/>
    <w:rsid w:val="00FC40A0"/>
    <w:rsid w:val="00FC445D"/>
    <w:rsid w:val="00FC460F"/>
    <w:rsid w:val="00FC4CDE"/>
    <w:rsid w:val="00FC4FD5"/>
    <w:rsid w:val="00FC507E"/>
    <w:rsid w:val="00FC51B0"/>
    <w:rsid w:val="00FC5B35"/>
    <w:rsid w:val="00FC603A"/>
    <w:rsid w:val="00FC6071"/>
    <w:rsid w:val="00FC60DC"/>
    <w:rsid w:val="00FC63BC"/>
    <w:rsid w:val="00FC63F9"/>
    <w:rsid w:val="00FC6712"/>
    <w:rsid w:val="00FC683C"/>
    <w:rsid w:val="00FC6913"/>
    <w:rsid w:val="00FC6C25"/>
    <w:rsid w:val="00FC6D10"/>
    <w:rsid w:val="00FC6DE4"/>
    <w:rsid w:val="00FC76B8"/>
    <w:rsid w:val="00FC77C0"/>
    <w:rsid w:val="00FC7B4F"/>
    <w:rsid w:val="00FC7FF4"/>
    <w:rsid w:val="00FD04DB"/>
    <w:rsid w:val="00FD04E1"/>
    <w:rsid w:val="00FD0716"/>
    <w:rsid w:val="00FD0808"/>
    <w:rsid w:val="00FD0843"/>
    <w:rsid w:val="00FD08E7"/>
    <w:rsid w:val="00FD0AC8"/>
    <w:rsid w:val="00FD19C8"/>
    <w:rsid w:val="00FD1B09"/>
    <w:rsid w:val="00FD1B29"/>
    <w:rsid w:val="00FD1BEC"/>
    <w:rsid w:val="00FD2105"/>
    <w:rsid w:val="00FD2500"/>
    <w:rsid w:val="00FD25AD"/>
    <w:rsid w:val="00FD2959"/>
    <w:rsid w:val="00FD29CE"/>
    <w:rsid w:val="00FD2D51"/>
    <w:rsid w:val="00FD306F"/>
    <w:rsid w:val="00FD3438"/>
    <w:rsid w:val="00FD38FA"/>
    <w:rsid w:val="00FD3CD0"/>
    <w:rsid w:val="00FD3D17"/>
    <w:rsid w:val="00FD4464"/>
    <w:rsid w:val="00FD45F5"/>
    <w:rsid w:val="00FD47D7"/>
    <w:rsid w:val="00FD4AB7"/>
    <w:rsid w:val="00FD4B54"/>
    <w:rsid w:val="00FD4CC2"/>
    <w:rsid w:val="00FD4D9C"/>
    <w:rsid w:val="00FD4F4E"/>
    <w:rsid w:val="00FD52E2"/>
    <w:rsid w:val="00FD54AC"/>
    <w:rsid w:val="00FD571F"/>
    <w:rsid w:val="00FD5C07"/>
    <w:rsid w:val="00FD5E5E"/>
    <w:rsid w:val="00FD5EDC"/>
    <w:rsid w:val="00FD6029"/>
    <w:rsid w:val="00FD60C1"/>
    <w:rsid w:val="00FD6326"/>
    <w:rsid w:val="00FD63C8"/>
    <w:rsid w:val="00FD6D3B"/>
    <w:rsid w:val="00FD71CE"/>
    <w:rsid w:val="00FD7408"/>
    <w:rsid w:val="00FE0121"/>
    <w:rsid w:val="00FE08E6"/>
    <w:rsid w:val="00FE0E61"/>
    <w:rsid w:val="00FE111A"/>
    <w:rsid w:val="00FE11E1"/>
    <w:rsid w:val="00FE1365"/>
    <w:rsid w:val="00FE15F3"/>
    <w:rsid w:val="00FE2184"/>
    <w:rsid w:val="00FE22AC"/>
    <w:rsid w:val="00FE24B6"/>
    <w:rsid w:val="00FE2D83"/>
    <w:rsid w:val="00FE3237"/>
    <w:rsid w:val="00FE3418"/>
    <w:rsid w:val="00FE3803"/>
    <w:rsid w:val="00FE3883"/>
    <w:rsid w:val="00FE3B6B"/>
    <w:rsid w:val="00FE3F23"/>
    <w:rsid w:val="00FE4184"/>
    <w:rsid w:val="00FE43FF"/>
    <w:rsid w:val="00FE446F"/>
    <w:rsid w:val="00FE4479"/>
    <w:rsid w:val="00FE4689"/>
    <w:rsid w:val="00FE49B8"/>
    <w:rsid w:val="00FE49DE"/>
    <w:rsid w:val="00FE4A92"/>
    <w:rsid w:val="00FE4AE9"/>
    <w:rsid w:val="00FE4BC0"/>
    <w:rsid w:val="00FE4D2A"/>
    <w:rsid w:val="00FE4D5E"/>
    <w:rsid w:val="00FE4E76"/>
    <w:rsid w:val="00FE4F21"/>
    <w:rsid w:val="00FE547A"/>
    <w:rsid w:val="00FE549A"/>
    <w:rsid w:val="00FE5ABE"/>
    <w:rsid w:val="00FE5B27"/>
    <w:rsid w:val="00FE5BCE"/>
    <w:rsid w:val="00FE63B7"/>
    <w:rsid w:val="00FE647F"/>
    <w:rsid w:val="00FE6838"/>
    <w:rsid w:val="00FE6939"/>
    <w:rsid w:val="00FE6C4B"/>
    <w:rsid w:val="00FE6FEF"/>
    <w:rsid w:val="00FE73BF"/>
    <w:rsid w:val="00FE7970"/>
    <w:rsid w:val="00FE7F7F"/>
    <w:rsid w:val="00FF003D"/>
    <w:rsid w:val="00FF0550"/>
    <w:rsid w:val="00FF0563"/>
    <w:rsid w:val="00FF0609"/>
    <w:rsid w:val="00FF066B"/>
    <w:rsid w:val="00FF08F1"/>
    <w:rsid w:val="00FF0E88"/>
    <w:rsid w:val="00FF1027"/>
    <w:rsid w:val="00FF10BA"/>
    <w:rsid w:val="00FF115A"/>
    <w:rsid w:val="00FF1411"/>
    <w:rsid w:val="00FF186D"/>
    <w:rsid w:val="00FF1C21"/>
    <w:rsid w:val="00FF1C25"/>
    <w:rsid w:val="00FF1C4D"/>
    <w:rsid w:val="00FF2090"/>
    <w:rsid w:val="00FF2561"/>
    <w:rsid w:val="00FF25C1"/>
    <w:rsid w:val="00FF28FF"/>
    <w:rsid w:val="00FF301E"/>
    <w:rsid w:val="00FF3A3A"/>
    <w:rsid w:val="00FF3C56"/>
    <w:rsid w:val="00FF3E16"/>
    <w:rsid w:val="00FF3E42"/>
    <w:rsid w:val="00FF3E53"/>
    <w:rsid w:val="00FF409D"/>
    <w:rsid w:val="00FF43AF"/>
    <w:rsid w:val="00FF4467"/>
    <w:rsid w:val="00FF460C"/>
    <w:rsid w:val="00FF493B"/>
    <w:rsid w:val="00FF4A3D"/>
    <w:rsid w:val="00FF4D3D"/>
    <w:rsid w:val="00FF51DE"/>
    <w:rsid w:val="00FF52D0"/>
    <w:rsid w:val="00FF5995"/>
    <w:rsid w:val="00FF5AB7"/>
    <w:rsid w:val="00FF5BEF"/>
    <w:rsid w:val="00FF5DEC"/>
    <w:rsid w:val="00FF63E3"/>
    <w:rsid w:val="00FF6578"/>
    <w:rsid w:val="00FF6813"/>
    <w:rsid w:val="00FF6862"/>
    <w:rsid w:val="00FF6944"/>
    <w:rsid w:val="00FF6ACD"/>
    <w:rsid w:val="00FF6C86"/>
    <w:rsid w:val="00FF72DE"/>
    <w:rsid w:val="00FF7846"/>
    <w:rsid w:val="00FF7DA6"/>
    <w:rsid w:val="00FF869A"/>
    <w:rsid w:val="010C2A5E"/>
    <w:rsid w:val="0111A68D"/>
    <w:rsid w:val="011251D0"/>
    <w:rsid w:val="0112E560"/>
    <w:rsid w:val="01135F10"/>
    <w:rsid w:val="01168DEC"/>
    <w:rsid w:val="0117A119"/>
    <w:rsid w:val="01236D38"/>
    <w:rsid w:val="012DACA4"/>
    <w:rsid w:val="013127B4"/>
    <w:rsid w:val="013658B6"/>
    <w:rsid w:val="0136B3C8"/>
    <w:rsid w:val="013E1164"/>
    <w:rsid w:val="0145E9DF"/>
    <w:rsid w:val="0146753E"/>
    <w:rsid w:val="0151E215"/>
    <w:rsid w:val="015C0E2F"/>
    <w:rsid w:val="016230CE"/>
    <w:rsid w:val="0167291C"/>
    <w:rsid w:val="01685ECF"/>
    <w:rsid w:val="01775D37"/>
    <w:rsid w:val="01849396"/>
    <w:rsid w:val="01877EB9"/>
    <w:rsid w:val="018AE8C1"/>
    <w:rsid w:val="0195C415"/>
    <w:rsid w:val="019701CD"/>
    <w:rsid w:val="01975DD3"/>
    <w:rsid w:val="019E687A"/>
    <w:rsid w:val="019FD3E4"/>
    <w:rsid w:val="01AF9052"/>
    <w:rsid w:val="01B86F26"/>
    <w:rsid w:val="01BA20B8"/>
    <w:rsid w:val="01C05044"/>
    <w:rsid w:val="01C218FD"/>
    <w:rsid w:val="01C3D3D6"/>
    <w:rsid w:val="01CAEAC0"/>
    <w:rsid w:val="01D0CC15"/>
    <w:rsid w:val="01D58303"/>
    <w:rsid w:val="01ED4C86"/>
    <w:rsid w:val="01F6A9A6"/>
    <w:rsid w:val="01FE23F9"/>
    <w:rsid w:val="02068BAC"/>
    <w:rsid w:val="0211185C"/>
    <w:rsid w:val="021CA3B5"/>
    <w:rsid w:val="021F739C"/>
    <w:rsid w:val="02263E7A"/>
    <w:rsid w:val="022AF24D"/>
    <w:rsid w:val="022EFCE9"/>
    <w:rsid w:val="0238AD6C"/>
    <w:rsid w:val="023A256B"/>
    <w:rsid w:val="023B6209"/>
    <w:rsid w:val="023BF03C"/>
    <w:rsid w:val="023D3072"/>
    <w:rsid w:val="023F16B3"/>
    <w:rsid w:val="023F7521"/>
    <w:rsid w:val="024A6639"/>
    <w:rsid w:val="024C25D8"/>
    <w:rsid w:val="024F5944"/>
    <w:rsid w:val="02506AED"/>
    <w:rsid w:val="02694309"/>
    <w:rsid w:val="026DD922"/>
    <w:rsid w:val="0279E624"/>
    <w:rsid w:val="027ECC50"/>
    <w:rsid w:val="0285B83C"/>
    <w:rsid w:val="028F8D44"/>
    <w:rsid w:val="02913603"/>
    <w:rsid w:val="0294E047"/>
    <w:rsid w:val="02A04610"/>
    <w:rsid w:val="02A9AD90"/>
    <w:rsid w:val="02AAADF7"/>
    <w:rsid w:val="02AC09CE"/>
    <w:rsid w:val="02ACC244"/>
    <w:rsid w:val="02B303A4"/>
    <w:rsid w:val="02BF7B56"/>
    <w:rsid w:val="02C468A4"/>
    <w:rsid w:val="02CBA7E0"/>
    <w:rsid w:val="02D6B550"/>
    <w:rsid w:val="02D9FF7F"/>
    <w:rsid w:val="02DC58CA"/>
    <w:rsid w:val="02E2B090"/>
    <w:rsid w:val="02F0E29F"/>
    <w:rsid w:val="02FD22E9"/>
    <w:rsid w:val="030852C2"/>
    <w:rsid w:val="030BC953"/>
    <w:rsid w:val="031DA25A"/>
    <w:rsid w:val="03279047"/>
    <w:rsid w:val="032AE4A8"/>
    <w:rsid w:val="032EE41A"/>
    <w:rsid w:val="033583D8"/>
    <w:rsid w:val="03379AB2"/>
    <w:rsid w:val="033EA72E"/>
    <w:rsid w:val="033EBF0B"/>
    <w:rsid w:val="0340B18E"/>
    <w:rsid w:val="034F89F7"/>
    <w:rsid w:val="0350423D"/>
    <w:rsid w:val="035261C3"/>
    <w:rsid w:val="0352CEE9"/>
    <w:rsid w:val="035F15AF"/>
    <w:rsid w:val="035F1F78"/>
    <w:rsid w:val="0360EB4D"/>
    <w:rsid w:val="036292B3"/>
    <w:rsid w:val="03678F0F"/>
    <w:rsid w:val="0368BE59"/>
    <w:rsid w:val="036E0C95"/>
    <w:rsid w:val="037994F2"/>
    <w:rsid w:val="037BCB8A"/>
    <w:rsid w:val="038245A8"/>
    <w:rsid w:val="03827583"/>
    <w:rsid w:val="038CC3CF"/>
    <w:rsid w:val="0398C35C"/>
    <w:rsid w:val="039B7652"/>
    <w:rsid w:val="039B7BC6"/>
    <w:rsid w:val="03A7B670"/>
    <w:rsid w:val="03AB0924"/>
    <w:rsid w:val="03B488AE"/>
    <w:rsid w:val="03B6F3A9"/>
    <w:rsid w:val="03BC125B"/>
    <w:rsid w:val="03BD1382"/>
    <w:rsid w:val="03BDE3D7"/>
    <w:rsid w:val="03C17250"/>
    <w:rsid w:val="03C1AA58"/>
    <w:rsid w:val="03C3B5A1"/>
    <w:rsid w:val="03C75772"/>
    <w:rsid w:val="03D115CF"/>
    <w:rsid w:val="03F2DFC9"/>
    <w:rsid w:val="03FE19DB"/>
    <w:rsid w:val="03FF06BB"/>
    <w:rsid w:val="0403F7F7"/>
    <w:rsid w:val="04061E74"/>
    <w:rsid w:val="040F6F96"/>
    <w:rsid w:val="0411DBDB"/>
    <w:rsid w:val="0415176E"/>
    <w:rsid w:val="0427FA95"/>
    <w:rsid w:val="04283614"/>
    <w:rsid w:val="042C5BA0"/>
    <w:rsid w:val="042E8F6C"/>
    <w:rsid w:val="043511EE"/>
    <w:rsid w:val="043F8289"/>
    <w:rsid w:val="044151DD"/>
    <w:rsid w:val="0444E5D5"/>
    <w:rsid w:val="044A6E52"/>
    <w:rsid w:val="04546148"/>
    <w:rsid w:val="04595653"/>
    <w:rsid w:val="045B643A"/>
    <w:rsid w:val="045DD0D4"/>
    <w:rsid w:val="0471D11D"/>
    <w:rsid w:val="04727AAC"/>
    <w:rsid w:val="047757E5"/>
    <w:rsid w:val="0485A7C8"/>
    <w:rsid w:val="048B80BB"/>
    <w:rsid w:val="04946BD9"/>
    <w:rsid w:val="0499FE7A"/>
    <w:rsid w:val="049B3F22"/>
    <w:rsid w:val="049E13B0"/>
    <w:rsid w:val="04A27E3A"/>
    <w:rsid w:val="04A5C014"/>
    <w:rsid w:val="04A5C059"/>
    <w:rsid w:val="04A6A988"/>
    <w:rsid w:val="04A6B29F"/>
    <w:rsid w:val="04A71899"/>
    <w:rsid w:val="04B55E35"/>
    <w:rsid w:val="04C43F4C"/>
    <w:rsid w:val="04C878C0"/>
    <w:rsid w:val="04D06114"/>
    <w:rsid w:val="04D1DF4D"/>
    <w:rsid w:val="04DBE402"/>
    <w:rsid w:val="04E3AD89"/>
    <w:rsid w:val="04E88307"/>
    <w:rsid w:val="04EB3023"/>
    <w:rsid w:val="04F0D1B5"/>
    <w:rsid w:val="04F53BFB"/>
    <w:rsid w:val="04F63F92"/>
    <w:rsid w:val="04FC144C"/>
    <w:rsid w:val="050556EC"/>
    <w:rsid w:val="050C3DB1"/>
    <w:rsid w:val="0516AAA8"/>
    <w:rsid w:val="0519CC44"/>
    <w:rsid w:val="05247F5D"/>
    <w:rsid w:val="052E7021"/>
    <w:rsid w:val="05310FB3"/>
    <w:rsid w:val="05312702"/>
    <w:rsid w:val="053DE06D"/>
    <w:rsid w:val="05424CDC"/>
    <w:rsid w:val="0547DD00"/>
    <w:rsid w:val="054C4D83"/>
    <w:rsid w:val="054DBC3B"/>
    <w:rsid w:val="054EBBB5"/>
    <w:rsid w:val="05502CB0"/>
    <w:rsid w:val="055157FE"/>
    <w:rsid w:val="05578A38"/>
    <w:rsid w:val="0557D545"/>
    <w:rsid w:val="055A12BC"/>
    <w:rsid w:val="05620234"/>
    <w:rsid w:val="05636E0F"/>
    <w:rsid w:val="0567F28D"/>
    <w:rsid w:val="0573E288"/>
    <w:rsid w:val="057419F5"/>
    <w:rsid w:val="0574858F"/>
    <w:rsid w:val="0580C892"/>
    <w:rsid w:val="05823066"/>
    <w:rsid w:val="0582F01C"/>
    <w:rsid w:val="058D9B20"/>
    <w:rsid w:val="0593F246"/>
    <w:rsid w:val="05970CD1"/>
    <w:rsid w:val="05A1F021"/>
    <w:rsid w:val="05A24D33"/>
    <w:rsid w:val="05A2A6C8"/>
    <w:rsid w:val="05A63E73"/>
    <w:rsid w:val="05B3E11D"/>
    <w:rsid w:val="05C0C6E4"/>
    <w:rsid w:val="05C3899D"/>
    <w:rsid w:val="05C769C7"/>
    <w:rsid w:val="05C87EFB"/>
    <w:rsid w:val="05D12FB7"/>
    <w:rsid w:val="05DA2B0F"/>
    <w:rsid w:val="05DA7AAE"/>
    <w:rsid w:val="05E71FB0"/>
    <w:rsid w:val="05F2198D"/>
    <w:rsid w:val="05F562A0"/>
    <w:rsid w:val="05F6E99F"/>
    <w:rsid w:val="05F8C0C9"/>
    <w:rsid w:val="05FB4B44"/>
    <w:rsid w:val="0600FB94"/>
    <w:rsid w:val="06043976"/>
    <w:rsid w:val="0604A2FA"/>
    <w:rsid w:val="060925BC"/>
    <w:rsid w:val="061DEB21"/>
    <w:rsid w:val="06200A2F"/>
    <w:rsid w:val="06213595"/>
    <w:rsid w:val="062BDE9C"/>
    <w:rsid w:val="06312553"/>
    <w:rsid w:val="0631D71B"/>
    <w:rsid w:val="0633871D"/>
    <w:rsid w:val="06341A45"/>
    <w:rsid w:val="0637B38C"/>
    <w:rsid w:val="06382562"/>
    <w:rsid w:val="064140D5"/>
    <w:rsid w:val="064399E8"/>
    <w:rsid w:val="064588C8"/>
    <w:rsid w:val="06459843"/>
    <w:rsid w:val="0646642D"/>
    <w:rsid w:val="0646D612"/>
    <w:rsid w:val="0654E476"/>
    <w:rsid w:val="065B59A0"/>
    <w:rsid w:val="0666F4C3"/>
    <w:rsid w:val="066FA4FE"/>
    <w:rsid w:val="067311EA"/>
    <w:rsid w:val="06750E92"/>
    <w:rsid w:val="067829E0"/>
    <w:rsid w:val="067A3173"/>
    <w:rsid w:val="06861CCD"/>
    <w:rsid w:val="068AA851"/>
    <w:rsid w:val="068DFF0D"/>
    <w:rsid w:val="0696DB75"/>
    <w:rsid w:val="0698F1E2"/>
    <w:rsid w:val="06A147AB"/>
    <w:rsid w:val="06A53F97"/>
    <w:rsid w:val="06A6F164"/>
    <w:rsid w:val="06A769B1"/>
    <w:rsid w:val="06A88622"/>
    <w:rsid w:val="06AA750F"/>
    <w:rsid w:val="06AAA739"/>
    <w:rsid w:val="06AF67F9"/>
    <w:rsid w:val="06B010B1"/>
    <w:rsid w:val="06B74C14"/>
    <w:rsid w:val="06B7702C"/>
    <w:rsid w:val="06BDF78E"/>
    <w:rsid w:val="06BE0619"/>
    <w:rsid w:val="06C1D4B1"/>
    <w:rsid w:val="06C44AE3"/>
    <w:rsid w:val="06E35018"/>
    <w:rsid w:val="06E458D0"/>
    <w:rsid w:val="06E64018"/>
    <w:rsid w:val="06F5CFA8"/>
    <w:rsid w:val="0703F318"/>
    <w:rsid w:val="07058D17"/>
    <w:rsid w:val="070665BA"/>
    <w:rsid w:val="0715D328"/>
    <w:rsid w:val="071E0B86"/>
    <w:rsid w:val="072016D0"/>
    <w:rsid w:val="07281356"/>
    <w:rsid w:val="0729CA22"/>
    <w:rsid w:val="0735B8A2"/>
    <w:rsid w:val="07373B15"/>
    <w:rsid w:val="0739BBB2"/>
    <w:rsid w:val="073C5408"/>
    <w:rsid w:val="073D5D07"/>
    <w:rsid w:val="073D6618"/>
    <w:rsid w:val="074803B3"/>
    <w:rsid w:val="074B6A36"/>
    <w:rsid w:val="074B78E4"/>
    <w:rsid w:val="074F9B64"/>
    <w:rsid w:val="0754BF68"/>
    <w:rsid w:val="075505FE"/>
    <w:rsid w:val="07564088"/>
    <w:rsid w:val="075A8CF4"/>
    <w:rsid w:val="075B593E"/>
    <w:rsid w:val="075BBF04"/>
    <w:rsid w:val="075BF769"/>
    <w:rsid w:val="0760944D"/>
    <w:rsid w:val="0763D1B5"/>
    <w:rsid w:val="076A009F"/>
    <w:rsid w:val="07716532"/>
    <w:rsid w:val="07735618"/>
    <w:rsid w:val="07750098"/>
    <w:rsid w:val="077840F4"/>
    <w:rsid w:val="07793587"/>
    <w:rsid w:val="078ADB77"/>
    <w:rsid w:val="078E1DE2"/>
    <w:rsid w:val="079A9BC2"/>
    <w:rsid w:val="079B0213"/>
    <w:rsid w:val="079C684D"/>
    <w:rsid w:val="079D1BF2"/>
    <w:rsid w:val="079F881E"/>
    <w:rsid w:val="07A8ECF3"/>
    <w:rsid w:val="07AC67AF"/>
    <w:rsid w:val="07B3DC42"/>
    <w:rsid w:val="07B6F276"/>
    <w:rsid w:val="07BDE57A"/>
    <w:rsid w:val="07BF6B05"/>
    <w:rsid w:val="07C0F7BF"/>
    <w:rsid w:val="07C739CC"/>
    <w:rsid w:val="07D417AE"/>
    <w:rsid w:val="07F036EB"/>
    <w:rsid w:val="07F3C573"/>
    <w:rsid w:val="07FF29B3"/>
    <w:rsid w:val="08022B49"/>
    <w:rsid w:val="0805C600"/>
    <w:rsid w:val="080AFC8C"/>
    <w:rsid w:val="080B0BD5"/>
    <w:rsid w:val="080E96F3"/>
    <w:rsid w:val="0815FB9B"/>
    <w:rsid w:val="08179C93"/>
    <w:rsid w:val="081EA676"/>
    <w:rsid w:val="0822ACA9"/>
    <w:rsid w:val="08250DA0"/>
    <w:rsid w:val="082B866D"/>
    <w:rsid w:val="0833840E"/>
    <w:rsid w:val="08343334"/>
    <w:rsid w:val="08461A54"/>
    <w:rsid w:val="08475C71"/>
    <w:rsid w:val="0848ED60"/>
    <w:rsid w:val="084BA30C"/>
    <w:rsid w:val="0863ABE3"/>
    <w:rsid w:val="08687229"/>
    <w:rsid w:val="086AAFD6"/>
    <w:rsid w:val="087234F3"/>
    <w:rsid w:val="0874E131"/>
    <w:rsid w:val="087DAB2B"/>
    <w:rsid w:val="08876554"/>
    <w:rsid w:val="088BEAC3"/>
    <w:rsid w:val="0891A0B5"/>
    <w:rsid w:val="0894882E"/>
    <w:rsid w:val="0898AB17"/>
    <w:rsid w:val="08A3D222"/>
    <w:rsid w:val="08A81B18"/>
    <w:rsid w:val="08AB2C64"/>
    <w:rsid w:val="08B0698A"/>
    <w:rsid w:val="08B13FC2"/>
    <w:rsid w:val="08B2675E"/>
    <w:rsid w:val="08B2C36A"/>
    <w:rsid w:val="08C1E332"/>
    <w:rsid w:val="08D7BDE4"/>
    <w:rsid w:val="08D8B8DE"/>
    <w:rsid w:val="08E215E0"/>
    <w:rsid w:val="08E3191B"/>
    <w:rsid w:val="08E7554E"/>
    <w:rsid w:val="08E812FE"/>
    <w:rsid w:val="08F40024"/>
    <w:rsid w:val="08FECEC8"/>
    <w:rsid w:val="0909B3A9"/>
    <w:rsid w:val="091046EE"/>
    <w:rsid w:val="091D125A"/>
    <w:rsid w:val="0926C22F"/>
    <w:rsid w:val="092722FF"/>
    <w:rsid w:val="0930B34B"/>
    <w:rsid w:val="093AD01B"/>
    <w:rsid w:val="0942B34A"/>
    <w:rsid w:val="09468BC2"/>
    <w:rsid w:val="0947BDEF"/>
    <w:rsid w:val="094AAB84"/>
    <w:rsid w:val="094AD6D8"/>
    <w:rsid w:val="095435C3"/>
    <w:rsid w:val="0956947F"/>
    <w:rsid w:val="095D6677"/>
    <w:rsid w:val="0967C4AD"/>
    <w:rsid w:val="0967D7AA"/>
    <w:rsid w:val="096CE3B8"/>
    <w:rsid w:val="097E4C66"/>
    <w:rsid w:val="0986FE61"/>
    <w:rsid w:val="098CD917"/>
    <w:rsid w:val="09908F39"/>
    <w:rsid w:val="0997A8F1"/>
    <w:rsid w:val="099A9FD1"/>
    <w:rsid w:val="099F2CE5"/>
    <w:rsid w:val="09A9D0CD"/>
    <w:rsid w:val="09AC8B19"/>
    <w:rsid w:val="09B60933"/>
    <w:rsid w:val="09BA1FD7"/>
    <w:rsid w:val="09BF09A0"/>
    <w:rsid w:val="09C1A096"/>
    <w:rsid w:val="09CBEFC5"/>
    <w:rsid w:val="09D778A4"/>
    <w:rsid w:val="09D9EEE3"/>
    <w:rsid w:val="09DC97E2"/>
    <w:rsid w:val="09E0B374"/>
    <w:rsid w:val="09E26CD7"/>
    <w:rsid w:val="09ECD7D6"/>
    <w:rsid w:val="09ED4602"/>
    <w:rsid w:val="09EF42A0"/>
    <w:rsid w:val="09F6C221"/>
    <w:rsid w:val="09F7957E"/>
    <w:rsid w:val="09FCEFD7"/>
    <w:rsid w:val="09FE3F17"/>
    <w:rsid w:val="0A018215"/>
    <w:rsid w:val="0A057B3D"/>
    <w:rsid w:val="0A05C1AB"/>
    <w:rsid w:val="0A0AE67C"/>
    <w:rsid w:val="0A0FF31A"/>
    <w:rsid w:val="0A179115"/>
    <w:rsid w:val="0A1E5532"/>
    <w:rsid w:val="0A259A0B"/>
    <w:rsid w:val="0A2A945E"/>
    <w:rsid w:val="0A2BABA1"/>
    <w:rsid w:val="0A362994"/>
    <w:rsid w:val="0A3A89FC"/>
    <w:rsid w:val="0A3CA670"/>
    <w:rsid w:val="0A4E33CF"/>
    <w:rsid w:val="0A4EF7E6"/>
    <w:rsid w:val="0A504760"/>
    <w:rsid w:val="0A56C0C8"/>
    <w:rsid w:val="0A57A28C"/>
    <w:rsid w:val="0A59987B"/>
    <w:rsid w:val="0A5AE1C6"/>
    <w:rsid w:val="0A5C3798"/>
    <w:rsid w:val="0A642B5E"/>
    <w:rsid w:val="0A6A085B"/>
    <w:rsid w:val="0A720018"/>
    <w:rsid w:val="0A7A3741"/>
    <w:rsid w:val="0A7B4178"/>
    <w:rsid w:val="0A92F204"/>
    <w:rsid w:val="0A9BA216"/>
    <w:rsid w:val="0AAA027B"/>
    <w:rsid w:val="0AABF607"/>
    <w:rsid w:val="0AAE8477"/>
    <w:rsid w:val="0AB26E19"/>
    <w:rsid w:val="0ABC7360"/>
    <w:rsid w:val="0ACB4FE2"/>
    <w:rsid w:val="0ACC4FC2"/>
    <w:rsid w:val="0AD3FA50"/>
    <w:rsid w:val="0ADD5DBA"/>
    <w:rsid w:val="0AEA7307"/>
    <w:rsid w:val="0AF3987F"/>
    <w:rsid w:val="0AF5EDF6"/>
    <w:rsid w:val="0AFBAB1D"/>
    <w:rsid w:val="0B055DF0"/>
    <w:rsid w:val="0B12AAB3"/>
    <w:rsid w:val="0B157FFD"/>
    <w:rsid w:val="0B1A3553"/>
    <w:rsid w:val="0B23CF2A"/>
    <w:rsid w:val="0B24E41A"/>
    <w:rsid w:val="0B2AD7B3"/>
    <w:rsid w:val="0B301713"/>
    <w:rsid w:val="0B35A858"/>
    <w:rsid w:val="0B36F5D1"/>
    <w:rsid w:val="0B3B6A01"/>
    <w:rsid w:val="0B3D9AF1"/>
    <w:rsid w:val="0B3DDDE0"/>
    <w:rsid w:val="0B3E6A90"/>
    <w:rsid w:val="0B42F3C0"/>
    <w:rsid w:val="0B439C53"/>
    <w:rsid w:val="0B553B65"/>
    <w:rsid w:val="0B558099"/>
    <w:rsid w:val="0B57A797"/>
    <w:rsid w:val="0B59F80F"/>
    <w:rsid w:val="0B5BAC53"/>
    <w:rsid w:val="0B703E17"/>
    <w:rsid w:val="0B7DAABA"/>
    <w:rsid w:val="0B86A4F7"/>
    <w:rsid w:val="0B874328"/>
    <w:rsid w:val="0B88661E"/>
    <w:rsid w:val="0B900AD0"/>
    <w:rsid w:val="0B905475"/>
    <w:rsid w:val="0B92437E"/>
    <w:rsid w:val="0B9299F8"/>
    <w:rsid w:val="0B932171"/>
    <w:rsid w:val="0B9463AA"/>
    <w:rsid w:val="0B9542B2"/>
    <w:rsid w:val="0B95F447"/>
    <w:rsid w:val="0B95FD78"/>
    <w:rsid w:val="0B9B8ED8"/>
    <w:rsid w:val="0B9D21BE"/>
    <w:rsid w:val="0BA19B06"/>
    <w:rsid w:val="0BA7F84A"/>
    <w:rsid w:val="0BBA77BE"/>
    <w:rsid w:val="0BC1BC29"/>
    <w:rsid w:val="0BCC3ADF"/>
    <w:rsid w:val="0BDEF093"/>
    <w:rsid w:val="0BE986B8"/>
    <w:rsid w:val="0BEBF61D"/>
    <w:rsid w:val="0BF34C37"/>
    <w:rsid w:val="0BF666FC"/>
    <w:rsid w:val="0BF6D3AB"/>
    <w:rsid w:val="0BFE5456"/>
    <w:rsid w:val="0C08996C"/>
    <w:rsid w:val="0C0A387D"/>
    <w:rsid w:val="0C17E03E"/>
    <w:rsid w:val="0C185631"/>
    <w:rsid w:val="0C19CB6C"/>
    <w:rsid w:val="0C1C9EC3"/>
    <w:rsid w:val="0C23735C"/>
    <w:rsid w:val="0C3C6330"/>
    <w:rsid w:val="0C4393D0"/>
    <w:rsid w:val="0C46EE77"/>
    <w:rsid w:val="0C542B5E"/>
    <w:rsid w:val="0C54758A"/>
    <w:rsid w:val="0C5995C3"/>
    <w:rsid w:val="0C62D790"/>
    <w:rsid w:val="0C789374"/>
    <w:rsid w:val="0C8047CB"/>
    <w:rsid w:val="0C82A34B"/>
    <w:rsid w:val="0C887054"/>
    <w:rsid w:val="0C91F8E5"/>
    <w:rsid w:val="0C9EC10B"/>
    <w:rsid w:val="0CBEA257"/>
    <w:rsid w:val="0CC722F3"/>
    <w:rsid w:val="0CC7FE45"/>
    <w:rsid w:val="0CCB54EA"/>
    <w:rsid w:val="0CCD4C5D"/>
    <w:rsid w:val="0CDF8791"/>
    <w:rsid w:val="0CEF6FCC"/>
    <w:rsid w:val="0CF2BCA5"/>
    <w:rsid w:val="0CF2CB61"/>
    <w:rsid w:val="0CF6E72B"/>
    <w:rsid w:val="0CF70447"/>
    <w:rsid w:val="0CF9964D"/>
    <w:rsid w:val="0D1110B0"/>
    <w:rsid w:val="0D1133F0"/>
    <w:rsid w:val="0D1ACC6F"/>
    <w:rsid w:val="0D1B7A78"/>
    <w:rsid w:val="0D1EE021"/>
    <w:rsid w:val="0D299135"/>
    <w:rsid w:val="0D2AA21C"/>
    <w:rsid w:val="0D2B7AE1"/>
    <w:rsid w:val="0D311586"/>
    <w:rsid w:val="0D3D562A"/>
    <w:rsid w:val="0D40D687"/>
    <w:rsid w:val="0D43D0F9"/>
    <w:rsid w:val="0D44E845"/>
    <w:rsid w:val="0D45C1C1"/>
    <w:rsid w:val="0D4D73A8"/>
    <w:rsid w:val="0D4FA1CE"/>
    <w:rsid w:val="0D575ACC"/>
    <w:rsid w:val="0D5CC6A8"/>
    <w:rsid w:val="0D637F1F"/>
    <w:rsid w:val="0D649E6E"/>
    <w:rsid w:val="0D6E8041"/>
    <w:rsid w:val="0D72EEDE"/>
    <w:rsid w:val="0D7796A5"/>
    <w:rsid w:val="0D81A5E7"/>
    <w:rsid w:val="0D859BF8"/>
    <w:rsid w:val="0D89E09D"/>
    <w:rsid w:val="0D8B448E"/>
    <w:rsid w:val="0D994528"/>
    <w:rsid w:val="0D9C222E"/>
    <w:rsid w:val="0D9E1E27"/>
    <w:rsid w:val="0DA1AB5B"/>
    <w:rsid w:val="0DA26A63"/>
    <w:rsid w:val="0DA8C0DE"/>
    <w:rsid w:val="0DB4D2F8"/>
    <w:rsid w:val="0DBC09A8"/>
    <w:rsid w:val="0DBF5F71"/>
    <w:rsid w:val="0DD17BAB"/>
    <w:rsid w:val="0DD1FF23"/>
    <w:rsid w:val="0DDF60BB"/>
    <w:rsid w:val="0DF3BC57"/>
    <w:rsid w:val="0DFCA914"/>
    <w:rsid w:val="0E00C705"/>
    <w:rsid w:val="0E0188ED"/>
    <w:rsid w:val="0E055BC5"/>
    <w:rsid w:val="0E06A656"/>
    <w:rsid w:val="0E0A08F3"/>
    <w:rsid w:val="0E0DB04E"/>
    <w:rsid w:val="0E1826CD"/>
    <w:rsid w:val="0E220097"/>
    <w:rsid w:val="0E38A421"/>
    <w:rsid w:val="0E393E8F"/>
    <w:rsid w:val="0E41B840"/>
    <w:rsid w:val="0E456AFE"/>
    <w:rsid w:val="0E464906"/>
    <w:rsid w:val="0E48349E"/>
    <w:rsid w:val="0E55D7A0"/>
    <w:rsid w:val="0E7D8395"/>
    <w:rsid w:val="0E8D5314"/>
    <w:rsid w:val="0E8D6CA0"/>
    <w:rsid w:val="0E8D8307"/>
    <w:rsid w:val="0E956692"/>
    <w:rsid w:val="0E99789D"/>
    <w:rsid w:val="0E9BB367"/>
    <w:rsid w:val="0E9DCC4A"/>
    <w:rsid w:val="0E9F50F4"/>
    <w:rsid w:val="0EAF1C94"/>
    <w:rsid w:val="0EB1659B"/>
    <w:rsid w:val="0EC2A23D"/>
    <w:rsid w:val="0EC4C8DD"/>
    <w:rsid w:val="0EC7CB56"/>
    <w:rsid w:val="0ECC67F9"/>
    <w:rsid w:val="0ECDD45A"/>
    <w:rsid w:val="0ECFF2CB"/>
    <w:rsid w:val="0ED091EA"/>
    <w:rsid w:val="0ED17433"/>
    <w:rsid w:val="0ED2169E"/>
    <w:rsid w:val="0ED65FDE"/>
    <w:rsid w:val="0ED6E887"/>
    <w:rsid w:val="0ED99F5F"/>
    <w:rsid w:val="0EDE846A"/>
    <w:rsid w:val="0EE05F07"/>
    <w:rsid w:val="0EE379D8"/>
    <w:rsid w:val="0EE602FF"/>
    <w:rsid w:val="0EE9E3A7"/>
    <w:rsid w:val="0EEBE3E2"/>
    <w:rsid w:val="0EEFE8A6"/>
    <w:rsid w:val="0EFBBFFD"/>
    <w:rsid w:val="0F0611A2"/>
    <w:rsid w:val="0F0E252E"/>
    <w:rsid w:val="0F0E43FB"/>
    <w:rsid w:val="0F166D5B"/>
    <w:rsid w:val="0F296357"/>
    <w:rsid w:val="0F2B8662"/>
    <w:rsid w:val="0F30BC1A"/>
    <w:rsid w:val="0F322C72"/>
    <w:rsid w:val="0F369675"/>
    <w:rsid w:val="0F37799D"/>
    <w:rsid w:val="0F3A3972"/>
    <w:rsid w:val="0F3E2D53"/>
    <w:rsid w:val="0F470187"/>
    <w:rsid w:val="0F490D80"/>
    <w:rsid w:val="0F510BAD"/>
    <w:rsid w:val="0F5BD75E"/>
    <w:rsid w:val="0F5C1BFB"/>
    <w:rsid w:val="0F83CD4C"/>
    <w:rsid w:val="0F84E01D"/>
    <w:rsid w:val="0F8BD92E"/>
    <w:rsid w:val="0F9213DC"/>
    <w:rsid w:val="0F993522"/>
    <w:rsid w:val="0F9966DF"/>
    <w:rsid w:val="0F9B4D84"/>
    <w:rsid w:val="0FA29574"/>
    <w:rsid w:val="0FA4C4E3"/>
    <w:rsid w:val="0FA4F422"/>
    <w:rsid w:val="0FA65F61"/>
    <w:rsid w:val="0FA70CCF"/>
    <w:rsid w:val="0FAAD911"/>
    <w:rsid w:val="0FAFD5AA"/>
    <w:rsid w:val="0FB14D62"/>
    <w:rsid w:val="0FB4F4AF"/>
    <w:rsid w:val="0FB75287"/>
    <w:rsid w:val="0FBA2149"/>
    <w:rsid w:val="0FBAFAF0"/>
    <w:rsid w:val="0FBEB1D3"/>
    <w:rsid w:val="0FC2929F"/>
    <w:rsid w:val="0FC60259"/>
    <w:rsid w:val="0FC76546"/>
    <w:rsid w:val="0FCF459A"/>
    <w:rsid w:val="0FD0E307"/>
    <w:rsid w:val="0FD490BA"/>
    <w:rsid w:val="0FE102DE"/>
    <w:rsid w:val="0FE4A094"/>
    <w:rsid w:val="0FE953BB"/>
    <w:rsid w:val="0FED239F"/>
    <w:rsid w:val="0FFB051F"/>
    <w:rsid w:val="100257AA"/>
    <w:rsid w:val="100848FA"/>
    <w:rsid w:val="100907D1"/>
    <w:rsid w:val="10115536"/>
    <w:rsid w:val="10145DB6"/>
    <w:rsid w:val="10154C7E"/>
    <w:rsid w:val="101E080B"/>
    <w:rsid w:val="101FFCBA"/>
    <w:rsid w:val="10214D8F"/>
    <w:rsid w:val="1027B6C8"/>
    <w:rsid w:val="10293632"/>
    <w:rsid w:val="102AD4DD"/>
    <w:rsid w:val="102AD94C"/>
    <w:rsid w:val="102C5822"/>
    <w:rsid w:val="102D4C8C"/>
    <w:rsid w:val="103AE167"/>
    <w:rsid w:val="104B1886"/>
    <w:rsid w:val="10625AAF"/>
    <w:rsid w:val="1066E392"/>
    <w:rsid w:val="107221C8"/>
    <w:rsid w:val="1077F77E"/>
    <w:rsid w:val="1078FEC6"/>
    <w:rsid w:val="107D026D"/>
    <w:rsid w:val="10845BF9"/>
    <w:rsid w:val="10848C18"/>
    <w:rsid w:val="1089A704"/>
    <w:rsid w:val="108F856E"/>
    <w:rsid w:val="108FEDF6"/>
    <w:rsid w:val="1091F620"/>
    <w:rsid w:val="109B6822"/>
    <w:rsid w:val="10A61600"/>
    <w:rsid w:val="10AD7A55"/>
    <w:rsid w:val="10B091FB"/>
    <w:rsid w:val="10B6494A"/>
    <w:rsid w:val="10B66B37"/>
    <w:rsid w:val="10B913B9"/>
    <w:rsid w:val="10BB8F59"/>
    <w:rsid w:val="10BE8CC6"/>
    <w:rsid w:val="10C02079"/>
    <w:rsid w:val="10C46011"/>
    <w:rsid w:val="10C520EF"/>
    <w:rsid w:val="10C68C1D"/>
    <w:rsid w:val="10C8B037"/>
    <w:rsid w:val="10D24021"/>
    <w:rsid w:val="10D420F5"/>
    <w:rsid w:val="10D7ED57"/>
    <w:rsid w:val="10E6C4AE"/>
    <w:rsid w:val="10EBEFCC"/>
    <w:rsid w:val="10ED10F1"/>
    <w:rsid w:val="10EF0762"/>
    <w:rsid w:val="10EF2604"/>
    <w:rsid w:val="10F09B2A"/>
    <w:rsid w:val="10F2FAFD"/>
    <w:rsid w:val="10F7D2D1"/>
    <w:rsid w:val="11091F19"/>
    <w:rsid w:val="110D7F66"/>
    <w:rsid w:val="1111053F"/>
    <w:rsid w:val="11178ED6"/>
    <w:rsid w:val="111968D9"/>
    <w:rsid w:val="11252AB5"/>
    <w:rsid w:val="112AA56C"/>
    <w:rsid w:val="1131E467"/>
    <w:rsid w:val="113F4120"/>
    <w:rsid w:val="1142A03A"/>
    <w:rsid w:val="11512F1B"/>
    <w:rsid w:val="11575B2D"/>
    <w:rsid w:val="11577489"/>
    <w:rsid w:val="1164EAED"/>
    <w:rsid w:val="11662E01"/>
    <w:rsid w:val="1166B715"/>
    <w:rsid w:val="116C56ED"/>
    <w:rsid w:val="116E1F49"/>
    <w:rsid w:val="11789F68"/>
    <w:rsid w:val="117AE8A6"/>
    <w:rsid w:val="117CD33F"/>
    <w:rsid w:val="1183AF9E"/>
    <w:rsid w:val="11867D81"/>
    <w:rsid w:val="118B61AE"/>
    <w:rsid w:val="118EFB2C"/>
    <w:rsid w:val="11927E95"/>
    <w:rsid w:val="119A1589"/>
    <w:rsid w:val="11A70A26"/>
    <w:rsid w:val="11AD4B43"/>
    <w:rsid w:val="11B2C789"/>
    <w:rsid w:val="11B2D0F1"/>
    <w:rsid w:val="11B2D1E8"/>
    <w:rsid w:val="11B6B1FD"/>
    <w:rsid w:val="11B6EF55"/>
    <w:rsid w:val="11C07688"/>
    <w:rsid w:val="11C0F7EF"/>
    <w:rsid w:val="11C4DCE8"/>
    <w:rsid w:val="11CF4AC9"/>
    <w:rsid w:val="11D28C72"/>
    <w:rsid w:val="11D4784F"/>
    <w:rsid w:val="11D640B1"/>
    <w:rsid w:val="11D7D588"/>
    <w:rsid w:val="11D98A65"/>
    <w:rsid w:val="11E00CE8"/>
    <w:rsid w:val="11E23676"/>
    <w:rsid w:val="11E45B75"/>
    <w:rsid w:val="11E661D8"/>
    <w:rsid w:val="11EE0C06"/>
    <w:rsid w:val="120308EE"/>
    <w:rsid w:val="120802FA"/>
    <w:rsid w:val="12092E2D"/>
    <w:rsid w:val="12099A7D"/>
    <w:rsid w:val="1212BE11"/>
    <w:rsid w:val="12156F21"/>
    <w:rsid w:val="121967A9"/>
    <w:rsid w:val="1222700E"/>
    <w:rsid w:val="1222BEA8"/>
    <w:rsid w:val="1228A67A"/>
    <w:rsid w:val="123BFA96"/>
    <w:rsid w:val="124B920D"/>
    <w:rsid w:val="124C95A8"/>
    <w:rsid w:val="12562D06"/>
    <w:rsid w:val="1256C69C"/>
    <w:rsid w:val="1256CC97"/>
    <w:rsid w:val="126B4C50"/>
    <w:rsid w:val="12727A90"/>
    <w:rsid w:val="12877CEC"/>
    <w:rsid w:val="128B1C85"/>
    <w:rsid w:val="128DF7BF"/>
    <w:rsid w:val="128ECEB1"/>
    <w:rsid w:val="1295B79A"/>
    <w:rsid w:val="129FA89C"/>
    <w:rsid w:val="12A32111"/>
    <w:rsid w:val="12A47174"/>
    <w:rsid w:val="12A7F6FE"/>
    <w:rsid w:val="12B78BF3"/>
    <w:rsid w:val="12BB85CE"/>
    <w:rsid w:val="12BE06B9"/>
    <w:rsid w:val="12C210CC"/>
    <w:rsid w:val="12C61372"/>
    <w:rsid w:val="12CABF4E"/>
    <w:rsid w:val="12CBC2E5"/>
    <w:rsid w:val="12D1BDD2"/>
    <w:rsid w:val="12D36DFD"/>
    <w:rsid w:val="12E24F32"/>
    <w:rsid w:val="12E8EF64"/>
    <w:rsid w:val="12ECD13B"/>
    <w:rsid w:val="12EF394A"/>
    <w:rsid w:val="1302811A"/>
    <w:rsid w:val="130E2111"/>
    <w:rsid w:val="1318424B"/>
    <w:rsid w:val="1318A3A0"/>
    <w:rsid w:val="132CF935"/>
    <w:rsid w:val="133D6D9B"/>
    <w:rsid w:val="13413B8B"/>
    <w:rsid w:val="1344AFC9"/>
    <w:rsid w:val="13537850"/>
    <w:rsid w:val="1355423E"/>
    <w:rsid w:val="13554CD5"/>
    <w:rsid w:val="135BF50F"/>
    <w:rsid w:val="135D81C6"/>
    <w:rsid w:val="13603BC8"/>
    <w:rsid w:val="13784610"/>
    <w:rsid w:val="137FBBB3"/>
    <w:rsid w:val="13824600"/>
    <w:rsid w:val="1382EA37"/>
    <w:rsid w:val="13835B74"/>
    <w:rsid w:val="1386B1CB"/>
    <w:rsid w:val="13877E16"/>
    <w:rsid w:val="138DD666"/>
    <w:rsid w:val="1395972B"/>
    <w:rsid w:val="139D511B"/>
    <w:rsid w:val="139D6A3C"/>
    <w:rsid w:val="139E85F9"/>
    <w:rsid w:val="13A1E762"/>
    <w:rsid w:val="13AE732F"/>
    <w:rsid w:val="13B476AA"/>
    <w:rsid w:val="13B5A4F2"/>
    <w:rsid w:val="13C21548"/>
    <w:rsid w:val="13CA1482"/>
    <w:rsid w:val="13D526F3"/>
    <w:rsid w:val="13D65BC1"/>
    <w:rsid w:val="13DECF45"/>
    <w:rsid w:val="13DFC80F"/>
    <w:rsid w:val="13E13678"/>
    <w:rsid w:val="13E152A2"/>
    <w:rsid w:val="13E8549A"/>
    <w:rsid w:val="13EFBC8C"/>
    <w:rsid w:val="1404D72B"/>
    <w:rsid w:val="140B242C"/>
    <w:rsid w:val="140BCF57"/>
    <w:rsid w:val="14191AFE"/>
    <w:rsid w:val="1421CC99"/>
    <w:rsid w:val="14272FF7"/>
    <w:rsid w:val="142F773C"/>
    <w:rsid w:val="143A60EB"/>
    <w:rsid w:val="143C99BC"/>
    <w:rsid w:val="1442F07E"/>
    <w:rsid w:val="145451A0"/>
    <w:rsid w:val="145B3C96"/>
    <w:rsid w:val="146AFBFE"/>
    <w:rsid w:val="146D4DB2"/>
    <w:rsid w:val="14730525"/>
    <w:rsid w:val="1477713C"/>
    <w:rsid w:val="147F0CD7"/>
    <w:rsid w:val="14977D6C"/>
    <w:rsid w:val="149A5F83"/>
    <w:rsid w:val="149ADBF1"/>
    <w:rsid w:val="14A73499"/>
    <w:rsid w:val="14A9C811"/>
    <w:rsid w:val="14ADA02F"/>
    <w:rsid w:val="14BB6D61"/>
    <w:rsid w:val="14C04F00"/>
    <w:rsid w:val="14C820C1"/>
    <w:rsid w:val="14CB0A69"/>
    <w:rsid w:val="14CEFAED"/>
    <w:rsid w:val="14D3A86B"/>
    <w:rsid w:val="14DED99E"/>
    <w:rsid w:val="14DF80C1"/>
    <w:rsid w:val="14E4C659"/>
    <w:rsid w:val="14E79B7D"/>
    <w:rsid w:val="14F4DE8B"/>
    <w:rsid w:val="14F7E773"/>
    <w:rsid w:val="150ABBF3"/>
    <w:rsid w:val="150BA307"/>
    <w:rsid w:val="150EE413"/>
    <w:rsid w:val="1514273E"/>
    <w:rsid w:val="15177F83"/>
    <w:rsid w:val="15318EA5"/>
    <w:rsid w:val="1533CBCB"/>
    <w:rsid w:val="153A059B"/>
    <w:rsid w:val="153BD3A6"/>
    <w:rsid w:val="15483872"/>
    <w:rsid w:val="154C6583"/>
    <w:rsid w:val="15514988"/>
    <w:rsid w:val="155CB8B9"/>
    <w:rsid w:val="15622CBB"/>
    <w:rsid w:val="1567C1FD"/>
    <w:rsid w:val="156AAFB1"/>
    <w:rsid w:val="156EB973"/>
    <w:rsid w:val="15716DB3"/>
    <w:rsid w:val="15753DC9"/>
    <w:rsid w:val="158392C0"/>
    <w:rsid w:val="1588ADAB"/>
    <w:rsid w:val="158A9C9A"/>
    <w:rsid w:val="158B7990"/>
    <w:rsid w:val="158ECBAE"/>
    <w:rsid w:val="1594CA9D"/>
    <w:rsid w:val="159B256E"/>
    <w:rsid w:val="15A7873E"/>
    <w:rsid w:val="15B1BA2E"/>
    <w:rsid w:val="15B444DA"/>
    <w:rsid w:val="15B9FFEE"/>
    <w:rsid w:val="15C41856"/>
    <w:rsid w:val="15C42973"/>
    <w:rsid w:val="15CEC802"/>
    <w:rsid w:val="15D69338"/>
    <w:rsid w:val="15D8352E"/>
    <w:rsid w:val="15DE2B3E"/>
    <w:rsid w:val="15E15460"/>
    <w:rsid w:val="1600C2AA"/>
    <w:rsid w:val="160D1CCF"/>
    <w:rsid w:val="16109C9E"/>
    <w:rsid w:val="1615546D"/>
    <w:rsid w:val="1632941A"/>
    <w:rsid w:val="1635F1C9"/>
    <w:rsid w:val="1639A89C"/>
    <w:rsid w:val="1640BA17"/>
    <w:rsid w:val="1646AAA9"/>
    <w:rsid w:val="16531BF0"/>
    <w:rsid w:val="165E1A1D"/>
    <w:rsid w:val="1667F3C5"/>
    <w:rsid w:val="16695530"/>
    <w:rsid w:val="166A6BF1"/>
    <w:rsid w:val="16738EEA"/>
    <w:rsid w:val="16761DFB"/>
    <w:rsid w:val="1679A201"/>
    <w:rsid w:val="16816FC9"/>
    <w:rsid w:val="16859FF8"/>
    <w:rsid w:val="168704D7"/>
    <w:rsid w:val="16874F75"/>
    <w:rsid w:val="168D89FF"/>
    <w:rsid w:val="169164D0"/>
    <w:rsid w:val="1695412F"/>
    <w:rsid w:val="169DD423"/>
    <w:rsid w:val="16A6482D"/>
    <w:rsid w:val="16AD4B70"/>
    <w:rsid w:val="16B3D027"/>
    <w:rsid w:val="16B74DF2"/>
    <w:rsid w:val="16BA7C6A"/>
    <w:rsid w:val="16BBDF18"/>
    <w:rsid w:val="16BD41AB"/>
    <w:rsid w:val="16BD74A4"/>
    <w:rsid w:val="16C6B602"/>
    <w:rsid w:val="16C976F9"/>
    <w:rsid w:val="16CCE180"/>
    <w:rsid w:val="16CDB625"/>
    <w:rsid w:val="16E3938C"/>
    <w:rsid w:val="16E3E040"/>
    <w:rsid w:val="16E7A8A3"/>
    <w:rsid w:val="16F1A451"/>
    <w:rsid w:val="16F6A359"/>
    <w:rsid w:val="1704D2E0"/>
    <w:rsid w:val="1712C2DE"/>
    <w:rsid w:val="17130AD2"/>
    <w:rsid w:val="1721F97A"/>
    <w:rsid w:val="17277783"/>
    <w:rsid w:val="1727ABA6"/>
    <w:rsid w:val="1729A4F9"/>
    <w:rsid w:val="1730D635"/>
    <w:rsid w:val="1733CB8B"/>
    <w:rsid w:val="173E5A52"/>
    <w:rsid w:val="1742A73B"/>
    <w:rsid w:val="174439F2"/>
    <w:rsid w:val="174B9E66"/>
    <w:rsid w:val="174C4B35"/>
    <w:rsid w:val="174C9E11"/>
    <w:rsid w:val="175A463F"/>
    <w:rsid w:val="175A6AB9"/>
    <w:rsid w:val="1763A04D"/>
    <w:rsid w:val="176C4E66"/>
    <w:rsid w:val="177390C4"/>
    <w:rsid w:val="177C0E58"/>
    <w:rsid w:val="178A2867"/>
    <w:rsid w:val="178D4F63"/>
    <w:rsid w:val="17A3FBF3"/>
    <w:rsid w:val="17A6E870"/>
    <w:rsid w:val="17A9DAD1"/>
    <w:rsid w:val="17AE7342"/>
    <w:rsid w:val="17B1DA70"/>
    <w:rsid w:val="17B5916F"/>
    <w:rsid w:val="17BBA28B"/>
    <w:rsid w:val="17BDD79D"/>
    <w:rsid w:val="17BE8BF0"/>
    <w:rsid w:val="17C378CD"/>
    <w:rsid w:val="17C3A67B"/>
    <w:rsid w:val="17CCA2D3"/>
    <w:rsid w:val="17DD0FAF"/>
    <w:rsid w:val="17E030CE"/>
    <w:rsid w:val="17E2FCC9"/>
    <w:rsid w:val="17E32B30"/>
    <w:rsid w:val="17E60B17"/>
    <w:rsid w:val="17EB9587"/>
    <w:rsid w:val="17F5389F"/>
    <w:rsid w:val="17F5E8FD"/>
    <w:rsid w:val="180CA1D5"/>
    <w:rsid w:val="180CB5D2"/>
    <w:rsid w:val="181028FA"/>
    <w:rsid w:val="1814D0D3"/>
    <w:rsid w:val="1816DBC8"/>
    <w:rsid w:val="18270907"/>
    <w:rsid w:val="1827AE37"/>
    <w:rsid w:val="1831FC22"/>
    <w:rsid w:val="184D0686"/>
    <w:rsid w:val="1852B22D"/>
    <w:rsid w:val="185318C1"/>
    <w:rsid w:val="185794D8"/>
    <w:rsid w:val="1857EDFF"/>
    <w:rsid w:val="185942FF"/>
    <w:rsid w:val="185CA620"/>
    <w:rsid w:val="185D5782"/>
    <w:rsid w:val="185F068C"/>
    <w:rsid w:val="18631A0D"/>
    <w:rsid w:val="186B3298"/>
    <w:rsid w:val="186EF4B4"/>
    <w:rsid w:val="18741C87"/>
    <w:rsid w:val="18811C0B"/>
    <w:rsid w:val="1885C5FD"/>
    <w:rsid w:val="188FF134"/>
    <w:rsid w:val="18930D65"/>
    <w:rsid w:val="1898C056"/>
    <w:rsid w:val="189BB6D9"/>
    <w:rsid w:val="18A1465A"/>
    <w:rsid w:val="18A8EAA4"/>
    <w:rsid w:val="18AEFB84"/>
    <w:rsid w:val="18B060E9"/>
    <w:rsid w:val="18B3CF59"/>
    <w:rsid w:val="18B63D1A"/>
    <w:rsid w:val="18B6F631"/>
    <w:rsid w:val="18B9C934"/>
    <w:rsid w:val="18BB3E2F"/>
    <w:rsid w:val="18BEAA88"/>
    <w:rsid w:val="18C5D3F8"/>
    <w:rsid w:val="18C99A9C"/>
    <w:rsid w:val="18CDB56F"/>
    <w:rsid w:val="18CFF767"/>
    <w:rsid w:val="18D6C565"/>
    <w:rsid w:val="18DB5EC3"/>
    <w:rsid w:val="18DFA8D9"/>
    <w:rsid w:val="18E21A8D"/>
    <w:rsid w:val="18E66241"/>
    <w:rsid w:val="18E783B3"/>
    <w:rsid w:val="18F45159"/>
    <w:rsid w:val="18FDAB53"/>
    <w:rsid w:val="1906AFF8"/>
    <w:rsid w:val="1919297F"/>
    <w:rsid w:val="192110F4"/>
    <w:rsid w:val="1926F7F7"/>
    <w:rsid w:val="192D5690"/>
    <w:rsid w:val="193157CD"/>
    <w:rsid w:val="1933A9BC"/>
    <w:rsid w:val="19358C7C"/>
    <w:rsid w:val="193ADE15"/>
    <w:rsid w:val="193E48C8"/>
    <w:rsid w:val="193EC2C3"/>
    <w:rsid w:val="1943A647"/>
    <w:rsid w:val="19451FAC"/>
    <w:rsid w:val="1950319D"/>
    <w:rsid w:val="195052CF"/>
    <w:rsid w:val="19547EDC"/>
    <w:rsid w:val="195510C7"/>
    <w:rsid w:val="19583B72"/>
    <w:rsid w:val="19590969"/>
    <w:rsid w:val="195CBD5D"/>
    <w:rsid w:val="195DCEE4"/>
    <w:rsid w:val="1961B076"/>
    <w:rsid w:val="196A56D4"/>
    <w:rsid w:val="196CB608"/>
    <w:rsid w:val="197328A3"/>
    <w:rsid w:val="197FEBB9"/>
    <w:rsid w:val="1981444A"/>
    <w:rsid w:val="19897C67"/>
    <w:rsid w:val="198C4D22"/>
    <w:rsid w:val="198FA068"/>
    <w:rsid w:val="1991A3FA"/>
    <w:rsid w:val="19952D48"/>
    <w:rsid w:val="19A0B575"/>
    <w:rsid w:val="19A606DD"/>
    <w:rsid w:val="19B23E8F"/>
    <w:rsid w:val="19BB4F64"/>
    <w:rsid w:val="19C1E698"/>
    <w:rsid w:val="19C6D22C"/>
    <w:rsid w:val="19C8205D"/>
    <w:rsid w:val="19E0E931"/>
    <w:rsid w:val="19E6A2B7"/>
    <w:rsid w:val="19F24AD1"/>
    <w:rsid w:val="19F6BE90"/>
    <w:rsid w:val="19FDEFDC"/>
    <w:rsid w:val="1A02DA1F"/>
    <w:rsid w:val="1A08B140"/>
    <w:rsid w:val="1A0D00CD"/>
    <w:rsid w:val="1A0F1FA4"/>
    <w:rsid w:val="1A137D7F"/>
    <w:rsid w:val="1A17D501"/>
    <w:rsid w:val="1A1A28A2"/>
    <w:rsid w:val="1A1D7225"/>
    <w:rsid w:val="1A20248A"/>
    <w:rsid w:val="1A2073FB"/>
    <w:rsid w:val="1A26DA92"/>
    <w:rsid w:val="1A2F23EE"/>
    <w:rsid w:val="1A34869E"/>
    <w:rsid w:val="1A3796C9"/>
    <w:rsid w:val="1A38786E"/>
    <w:rsid w:val="1A584601"/>
    <w:rsid w:val="1A59CA45"/>
    <w:rsid w:val="1A5CC912"/>
    <w:rsid w:val="1A5E9B6D"/>
    <w:rsid w:val="1A6984B0"/>
    <w:rsid w:val="1A726B1C"/>
    <w:rsid w:val="1A753C52"/>
    <w:rsid w:val="1A79435C"/>
    <w:rsid w:val="1A7F5FBA"/>
    <w:rsid w:val="1A928FA8"/>
    <w:rsid w:val="1A933565"/>
    <w:rsid w:val="1A972A5B"/>
    <w:rsid w:val="1AA48B62"/>
    <w:rsid w:val="1AA7864C"/>
    <w:rsid w:val="1AB4BB05"/>
    <w:rsid w:val="1ABF8E4B"/>
    <w:rsid w:val="1AC13AEB"/>
    <w:rsid w:val="1AC4FDDB"/>
    <w:rsid w:val="1ACCC3D6"/>
    <w:rsid w:val="1ADF6CF4"/>
    <w:rsid w:val="1AE1BD84"/>
    <w:rsid w:val="1AE4CE22"/>
    <w:rsid w:val="1AE8C964"/>
    <w:rsid w:val="1AF300BB"/>
    <w:rsid w:val="1AF7880D"/>
    <w:rsid w:val="1AFFDC3D"/>
    <w:rsid w:val="1B05E900"/>
    <w:rsid w:val="1B070D72"/>
    <w:rsid w:val="1B1C4810"/>
    <w:rsid w:val="1B204A49"/>
    <w:rsid w:val="1B212071"/>
    <w:rsid w:val="1B23B585"/>
    <w:rsid w:val="1B254F24"/>
    <w:rsid w:val="1B30D2D8"/>
    <w:rsid w:val="1B3700FA"/>
    <w:rsid w:val="1B40EEDE"/>
    <w:rsid w:val="1B490DBD"/>
    <w:rsid w:val="1B5018C2"/>
    <w:rsid w:val="1B5407DD"/>
    <w:rsid w:val="1B55B3E8"/>
    <w:rsid w:val="1B582B7C"/>
    <w:rsid w:val="1B596C1B"/>
    <w:rsid w:val="1B619A8D"/>
    <w:rsid w:val="1B629C22"/>
    <w:rsid w:val="1B65BB93"/>
    <w:rsid w:val="1B6FFE3E"/>
    <w:rsid w:val="1B715EF1"/>
    <w:rsid w:val="1B71CF3F"/>
    <w:rsid w:val="1B7A913B"/>
    <w:rsid w:val="1B8B2E23"/>
    <w:rsid w:val="1B90E44B"/>
    <w:rsid w:val="1B91B13D"/>
    <w:rsid w:val="1B92DD7B"/>
    <w:rsid w:val="1B9581A1"/>
    <w:rsid w:val="1B9B5786"/>
    <w:rsid w:val="1BA4371A"/>
    <w:rsid w:val="1BB3BE1A"/>
    <w:rsid w:val="1BD0ADA4"/>
    <w:rsid w:val="1BE851D4"/>
    <w:rsid w:val="1BF8ED11"/>
    <w:rsid w:val="1BFD7DE5"/>
    <w:rsid w:val="1C067A75"/>
    <w:rsid w:val="1C0A6298"/>
    <w:rsid w:val="1C0AC5F9"/>
    <w:rsid w:val="1C0B5A44"/>
    <w:rsid w:val="1C12AECC"/>
    <w:rsid w:val="1C15B8AC"/>
    <w:rsid w:val="1C1682F6"/>
    <w:rsid w:val="1C2DD7DC"/>
    <w:rsid w:val="1C350EDF"/>
    <w:rsid w:val="1C358F75"/>
    <w:rsid w:val="1C3CCE56"/>
    <w:rsid w:val="1C458275"/>
    <w:rsid w:val="1C4E666B"/>
    <w:rsid w:val="1C56E4EA"/>
    <w:rsid w:val="1C57C551"/>
    <w:rsid w:val="1C62B388"/>
    <w:rsid w:val="1C641773"/>
    <w:rsid w:val="1C6695A9"/>
    <w:rsid w:val="1C683CE6"/>
    <w:rsid w:val="1C6E0CEA"/>
    <w:rsid w:val="1C76016E"/>
    <w:rsid w:val="1C7E6929"/>
    <w:rsid w:val="1C843629"/>
    <w:rsid w:val="1C86FA7C"/>
    <w:rsid w:val="1C88007E"/>
    <w:rsid w:val="1C8F7112"/>
    <w:rsid w:val="1C94668E"/>
    <w:rsid w:val="1C968326"/>
    <w:rsid w:val="1CA2E8AC"/>
    <w:rsid w:val="1CB7BDB9"/>
    <w:rsid w:val="1CBB50B9"/>
    <w:rsid w:val="1CBCEF29"/>
    <w:rsid w:val="1CBFAC46"/>
    <w:rsid w:val="1CC46883"/>
    <w:rsid w:val="1CC47D62"/>
    <w:rsid w:val="1CDAE83A"/>
    <w:rsid w:val="1CE1CC5E"/>
    <w:rsid w:val="1CE3C402"/>
    <w:rsid w:val="1CE6A476"/>
    <w:rsid w:val="1CE7F438"/>
    <w:rsid w:val="1CE8AA53"/>
    <w:rsid w:val="1CEBE729"/>
    <w:rsid w:val="1CEFD83E"/>
    <w:rsid w:val="1CFA6B33"/>
    <w:rsid w:val="1D26F042"/>
    <w:rsid w:val="1D307C1F"/>
    <w:rsid w:val="1D363BE2"/>
    <w:rsid w:val="1D42FB0B"/>
    <w:rsid w:val="1D440E77"/>
    <w:rsid w:val="1D47D8A8"/>
    <w:rsid w:val="1D4AEC79"/>
    <w:rsid w:val="1D4D53F0"/>
    <w:rsid w:val="1D80BBB1"/>
    <w:rsid w:val="1D8F6C61"/>
    <w:rsid w:val="1D979061"/>
    <w:rsid w:val="1D9F005E"/>
    <w:rsid w:val="1DBB3541"/>
    <w:rsid w:val="1DC478B8"/>
    <w:rsid w:val="1DD3C1BD"/>
    <w:rsid w:val="1DD76425"/>
    <w:rsid w:val="1DD7AB32"/>
    <w:rsid w:val="1DD90574"/>
    <w:rsid w:val="1DE9DF0A"/>
    <w:rsid w:val="1DF03706"/>
    <w:rsid w:val="1DF16786"/>
    <w:rsid w:val="1DF212F8"/>
    <w:rsid w:val="1DF41B9B"/>
    <w:rsid w:val="1DFA4ED5"/>
    <w:rsid w:val="1E01F311"/>
    <w:rsid w:val="1E074083"/>
    <w:rsid w:val="1E075DFD"/>
    <w:rsid w:val="1E08799A"/>
    <w:rsid w:val="1E0CF903"/>
    <w:rsid w:val="1E15E235"/>
    <w:rsid w:val="1E194A3D"/>
    <w:rsid w:val="1E229DF9"/>
    <w:rsid w:val="1E22FFC9"/>
    <w:rsid w:val="1E29E6EF"/>
    <w:rsid w:val="1E2B6D89"/>
    <w:rsid w:val="1E2CB6D7"/>
    <w:rsid w:val="1E3D5DD6"/>
    <w:rsid w:val="1E41ABD8"/>
    <w:rsid w:val="1E53FFF6"/>
    <w:rsid w:val="1E5B0D05"/>
    <w:rsid w:val="1E72E1D1"/>
    <w:rsid w:val="1E73FD0D"/>
    <w:rsid w:val="1E8674FD"/>
    <w:rsid w:val="1E8C743F"/>
    <w:rsid w:val="1E8E048A"/>
    <w:rsid w:val="1E8EB23A"/>
    <w:rsid w:val="1E985746"/>
    <w:rsid w:val="1EA2EECD"/>
    <w:rsid w:val="1EA9A769"/>
    <w:rsid w:val="1EAA8935"/>
    <w:rsid w:val="1EADE8E0"/>
    <w:rsid w:val="1EAEDC42"/>
    <w:rsid w:val="1EB45221"/>
    <w:rsid w:val="1EBD3107"/>
    <w:rsid w:val="1ECB29E4"/>
    <w:rsid w:val="1ED69C16"/>
    <w:rsid w:val="1EEBC84D"/>
    <w:rsid w:val="1EEF55D2"/>
    <w:rsid w:val="1EF33099"/>
    <w:rsid w:val="1EFB1147"/>
    <w:rsid w:val="1EFB7DB8"/>
    <w:rsid w:val="1EFC24D2"/>
    <w:rsid w:val="1F05EB10"/>
    <w:rsid w:val="1F1F5715"/>
    <w:rsid w:val="1F21CB51"/>
    <w:rsid w:val="1F22893F"/>
    <w:rsid w:val="1F25C597"/>
    <w:rsid w:val="1F2D82CC"/>
    <w:rsid w:val="1F402B64"/>
    <w:rsid w:val="1F501382"/>
    <w:rsid w:val="1F558C18"/>
    <w:rsid w:val="1F6177E1"/>
    <w:rsid w:val="1F664335"/>
    <w:rsid w:val="1F73D768"/>
    <w:rsid w:val="1F745C7D"/>
    <w:rsid w:val="1F7D3ABD"/>
    <w:rsid w:val="1F88F087"/>
    <w:rsid w:val="1F8D5B00"/>
    <w:rsid w:val="1F991AFD"/>
    <w:rsid w:val="1F9A0DC0"/>
    <w:rsid w:val="1F9BB8CB"/>
    <w:rsid w:val="1FA8529D"/>
    <w:rsid w:val="1FAB83EC"/>
    <w:rsid w:val="1FBFC308"/>
    <w:rsid w:val="1FC0DECA"/>
    <w:rsid w:val="1FC3AC58"/>
    <w:rsid w:val="1FD932F6"/>
    <w:rsid w:val="1FDC6363"/>
    <w:rsid w:val="1FE67C13"/>
    <w:rsid w:val="1FE7CA10"/>
    <w:rsid w:val="1FEADF86"/>
    <w:rsid w:val="1FEC7BC8"/>
    <w:rsid w:val="1FEDD81E"/>
    <w:rsid w:val="1FEED68B"/>
    <w:rsid w:val="1FEEDEBF"/>
    <w:rsid w:val="1FEEF3D6"/>
    <w:rsid w:val="1FFABE69"/>
    <w:rsid w:val="200536F4"/>
    <w:rsid w:val="201584F2"/>
    <w:rsid w:val="2019C0F9"/>
    <w:rsid w:val="201C6FA9"/>
    <w:rsid w:val="2021A658"/>
    <w:rsid w:val="202511DC"/>
    <w:rsid w:val="202F5956"/>
    <w:rsid w:val="202F6555"/>
    <w:rsid w:val="202F69A5"/>
    <w:rsid w:val="2039E892"/>
    <w:rsid w:val="20423204"/>
    <w:rsid w:val="20429639"/>
    <w:rsid w:val="204A2882"/>
    <w:rsid w:val="2058915B"/>
    <w:rsid w:val="205DB409"/>
    <w:rsid w:val="205EC78F"/>
    <w:rsid w:val="20665F04"/>
    <w:rsid w:val="206B1867"/>
    <w:rsid w:val="206B49BD"/>
    <w:rsid w:val="20720085"/>
    <w:rsid w:val="20749286"/>
    <w:rsid w:val="207589A7"/>
    <w:rsid w:val="2077AE70"/>
    <w:rsid w:val="207D288F"/>
    <w:rsid w:val="207F83A9"/>
    <w:rsid w:val="2080130D"/>
    <w:rsid w:val="20838E4D"/>
    <w:rsid w:val="2083E3CD"/>
    <w:rsid w:val="20846C92"/>
    <w:rsid w:val="20889A26"/>
    <w:rsid w:val="2090BE15"/>
    <w:rsid w:val="2095B6A5"/>
    <w:rsid w:val="209B66F6"/>
    <w:rsid w:val="209BF56D"/>
    <w:rsid w:val="209D9905"/>
    <w:rsid w:val="20A230A9"/>
    <w:rsid w:val="20AC9D7E"/>
    <w:rsid w:val="20ADCDFC"/>
    <w:rsid w:val="20AF77D9"/>
    <w:rsid w:val="20B1CAF2"/>
    <w:rsid w:val="20B8BC51"/>
    <w:rsid w:val="20C78DD2"/>
    <w:rsid w:val="20D061B4"/>
    <w:rsid w:val="20D1E1A1"/>
    <w:rsid w:val="20D61C9A"/>
    <w:rsid w:val="20E1004E"/>
    <w:rsid w:val="20E28498"/>
    <w:rsid w:val="20F371EF"/>
    <w:rsid w:val="20F91777"/>
    <w:rsid w:val="20FCF49E"/>
    <w:rsid w:val="2101B5CB"/>
    <w:rsid w:val="21027B45"/>
    <w:rsid w:val="2111D99F"/>
    <w:rsid w:val="2114F1CA"/>
    <w:rsid w:val="2129BBB2"/>
    <w:rsid w:val="213B2AD9"/>
    <w:rsid w:val="213CDDAF"/>
    <w:rsid w:val="2144A141"/>
    <w:rsid w:val="2148CBCD"/>
    <w:rsid w:val="2149D583"/>
    <w:rsid w:val="214C7FD9"/>
    <w:rsid w:val="21531DF9"/>
    <w:rsid w:val="21569690"/>
    <w:rsid w:val="215BAD67"/>
    <w:rsid w:val="21611DB1"/>
    <w:rsid w:val="216390DD"/>
    <w:rsid w:val="2165034D"/>
    <w:rsid w:val="216F0379"/>
    <w:rsid w:val="217908F9"/>
    <w:rsid w:val="21868808"/>
    <w:rsid w:val="218AEB3C"/>
    <w:rsid w:val="21909043"/>
    <w:rsid w:val="2192F709"/>
    <w:rsid w:val="219AE48F"/>
    <w:rsid w:val="219FCE7D"/>
    <w:rsid w:val="21A27B25"/>
    <w:rsid w:val="21A5D273"/>
    <w:rsid w:val="21A90B87"/>
    <w:rsid w:val="21B810D2"/>
    <w:rsid w:val="21B9C583"/>
    <w:rsid w:val="21BCEF72"/>
    <w:rsid w:val="21BFA41A"/>
    <w:rsid w:val="21C34961"/>
    <w:rsid w:val="21D2A467"/>
    <w:rsid w:val="21DA8090"/>
    <w:rsid w:val="21DAE024"/>
    <w:rsid w:val="21DDF8C8"/>
    <w:rsid w:val="21DE4661"/>
    <w:rsid w:val="21E9CC54"/>
    <w:rsid w:val="21ED1053"/>
    <w:rsid w:val="21EDCA2E"/>
    <w:rsid w:val="21F142D8"/>
    <w:rsid w:val="21FA3A29"/>
    <w:rsid w:val="220C5D49"/>
    <w:rsid w:val="221C32B1"/>
    <w:rsid w:val="222AACBC"/>
    <w:rsid w:val="222B319A"/>
    <w:rsid w:val="2247772D"/>
    <w:rsid w:val="2247A4ED"/>
    <w:rsid w:val="224E5AB6"/>
    <w:rsid w:val="2250EAA7"/>
    <w:rsid w:val="225599AB"/>
    <w:rsid w:val="22594DDF"/>
    <w:rsid w:val="225A1AE4"/>
    <w:rsid w:val="225CB652"/>
    <w:rsid w:val="225F43BB"/>
    <w:rsid w:val="226A7CA7"/>
    <w:rsid w:val="226B2244"/>
    <w:rsid w:val="226DD74F"/>
    <w:rsid w:val="2270B80D"/>
    <w:rsid w:val="22790779"/>
    <w:rsid w:val="227CD7EB"/>
    <w:rsid w:val="227FD436"/>
    <w:rsid w:val="22832E43"/>
    <w:rsid w:val="22898E55"/>
    <w:rsid w:val="22899920"/>
    <w:rsid w:val="228B8EA4"/>
    <w:rsid w:val="228F11DD"/>
    <w:rsid w:val="228FB8D2"/>
    <w:rsid w:val="2294A96C"/>
    <w:rsid w:val="229CE8B3"/>
    <w:rsid w:val="229F2148"/>
    <w:rsid w:val="22A024EF"/>
    <w:rsid w:val="22A28B42"/>
    <w:rsid w:val="22A3C000"/>
    <w:rsid w:val="22A7612B"/>
    <w:rsid w:val="22AABB24"/>
    <w:rsid w:val="22B0516B"/>
    <w:rsid w:val="22B538AC"/>
    <w:rsid w:val="22B976EF"/>
    <w:rsid w:val="22BF2B6D"/>
    <w:rsid w:val="22C07CA4"/>
    <w:rsid w:val="22CB82B9"/>
    <w:rsid w:val="22D20493"/>
    <w:rsid w:val="22D65189"/>
    <w:rsid w:val="22D7E34F"/>
    <w:rsid w:val="22DA62FD"/>
    <w:rsid w:val="22DA65E5"/>
    <w:rsid w:val="22E87E17"/>
    <w:rsid w:val="22EA1103"/>
    <w:rsid w:val="22EB43CB"/>
    <w:rsid w:val="22EE55A5"/>
    <w:rsid w:val="22F74223"/>
    <w:rsid w:val="23005DBB"/>
    <w:rsid w:val="2307AA95"/>
    <w:rsid w:val="2313F4DC"/>
    <w:rsid w:val="2319BF57"/>
    <w:rsid w:val="231B4F5E"/>
    <w:rsid w:val="231E4BC0"/>
    <w:rsid w:val="232AF661"/>
    <w:rsid w:val="2332385E"/>
    <w:rsid w:val="2335A030"/>
    <w:rsid w:val="233D2F0A"/>
    <w:rsid w:val="2347471F"/>
    <w:rsid w:val="234AB2BC"/>
    <w:rsid w:val="2350E3A5"/>
    <w:rsid w:val="2351AAC8"/>
    <w:rsid w:val="23533A46"/>
    <w:rsid w:val="23555882"/>
    <w:rsid w:val="236140F0"/>
    <w:rsid w:val="236A1DD0"/>
    <w:rsid w:val="2370D05F"/>
    <w:rsid w:val="237D2BD6"/>
    <w:rsid w:val="238A2236"/>
    <w:rsid w:val="238A954B"/>
    <w:rsid w:val="239BAC8B"/>
    <w:rsid w:val="23A95796"/>
    <w:rsid w:val="23B07CAC"/>
    <w:rsid w:val="23BA650C"/>
    <w:rsid w:val="23BCD8EF"/>
    <w:rsid w:val="23BE234D"/>
    <w:rsid w:val="23CDCD54"/>
    <w:rsid w:val="23CE7B1E"/>
    <w:rsid w:val="23D1D359"/>
    <w:rsid w:val="23D26059"/>
    <w:rsid w:val="23D2C146"/>
    <w:rsid w:val="23DA8164"/>
    <w:rsid w:val="23DE400C"/>
    <w:rsid w:val="23E35B43"/>
    <w:rsid w:val="23E5C91D"/>
    <w:rsid w:val="23E6DB34"/>
    <w:rsid w:val="23E8E2E0"/>
    <w:rsid w:val="23E92B36"/>
    <w:rsid w:val="23EB99A3"/>
    <w:rsid w:val="23ED7847"/>
    <w:rsid w:val="23F791BD"/>
    <w:rsid w:val="24052BC2"/>
    <w:rsid w:val="2409F771"/>
    <w:rsid w:val="241A2975"/>
    <w:rsid w:val="2431F51E"/>
    <w:rsid w:val="24353DAA"/>
    <w:rsid w:val="2436C50D"/>
    <w:rsid w:val="243F5E53"/>
    <w:rsid w:val="2441D16F"/>
    <w:rsid w:val="2441D739"/>
    <w:rsid w:val="24423CE1"/>
    <w:rsid w:val="2442BF95"/>
    <w:rsid w:val="2444B68C"/>
    <w:rsid w:val="2448B1CA"/>
    <w:rsid w:val="244D3EE6"/>
    <w:rsid w:val="2453070D"/>
    <w:rsid w:val="24532ABC"/>
    <w:rsid w:val="2454E9D0"/>
    <w:rsid w:val="246798D1"/>
    <w:rsid w:val="246B1C85"/>
    <w:rsid w:val="246DAB71"/>
    <w:rsid w:val="2470C601"/>
    <w:rsid w:val="24710583"/>
    <w:rsid w:val="2471A277"/>
    <w:rsid w:val="2476EC2D"/>
    <w:rsid w:val="2481AAA7"/>
    <w:rsid w:val="248D1243"/>
    <w:rsid w:val="249B71F8"/>
    <w:rsid w:val="249D984E"/>
    <w:rsid w:val="249EDB60"/>
    <w:rsid w:val="24A2CA3C"/>
    <w:rsid w:val="24A6386A"/>
    <w:rsid w:val="24C0C542"/>
    <w:rsid w:val="24C34E15"/>
    <w:rsid w:val="24C4A543"/>
    <w:rsid w:val="24CA56AA"/>
    <w:rsid w:val="24CC2666"/>
    <w:rsid w:val="24D08B40"/>
    <w:rsid w:val="24D62BEC"/>
    <w:rsid w:val="24D94B4F"/>
    <w:rsid w:val="24DE7C38"/>
    <w:rsid w:val="24E1D497"/>
    <w:rsid w:val="24E43BAA"/>
    <w:rsid w:val="24E48D89"/>
    <w:rsid w:val="24F4365A"/>
    <w:rsid w:val="24F789C3"/>
    <w:rsid w:val="24FBED56"/>
    <w:rsid w:val="24FFF84C"/>
    <w:rsid w:val="250F7AB3"/>
    <w:rsid w:val="251370CE"/>
    <w:rsid w:val="251788E5"/>
    <w:rsid w:val="25191564"/>
    <w:rsid w:val="251B036C"/>
    <w:rsid w:val="251BBBC6"/>
    <w:rsid w:val="2525752E"/>
    <w:rsid w:val="25271C46"/>
    <w:rsid w:val="252881C7"/>
    <w:rsid w:val="252CA4B8"/>
    <w:rsid w:val="2532AB8F"/>
    <w:rsid w:val="25348B0B"/>
    <w:rsid w:val="253569D6"/>
    <w:rsid w:val="25479B60"/>
    <w:rsid w:val="254D495D"/>
    <w:rsid w:val="254FF8D3"/>
    <w:rsid w:val="2550E675"/>
    <w:rsid w:val="2551ADDD"/>
    <w:rsid w:val="2562B723"/>
    <w:rsid w:val="2564CA28"/>
    <w:rsid w:val="256940CD"/>
    <w:rsid w:val="256F3B8E"/>
    <w:rsid w:val="257056CF"/>
    <w:rsid w:val="25705789"/>
    <w:rsid w:val="257332EB"/>
    <w:rsid w:val="25758C49"/>
    <w:rsid w:val="258416E4"/>
    <w:rsid w:val="25880F98"/>
    <w:rsid w:val="258ADAEA"/>
    <w:rsid w:val="25991591"/>
    <w:rsid w:val="25AEA7BB"/>
    <w:rsid w:val="25B0C7C9"/>
    <w:rsid w:val="25B55602"/>
    <w:rsid w:val="25B97498"/>
    <w:rsid w:val="25B9D29B"/>
    <w:rsid w:val="25BDDB92"/>
    <w:rsid w:val="25C2A423"/>
    <w:rsid w:val="25CD28EA"/>
    <w:rsid w:val="25CDC6F7"/>
    <w:rsid w:val="25D3C9E9"/>
    <w:rsid w:val="25D3CE6E"/>
    <w:rsid w:val="25D54CBF"/>
    <w:rsid w:val="25D6CB12"/>
    <w:rsid w:val="25E1D382"/>
    <w:rsid w:val="25E752A9"/>
    <w:rsid w:val="25F0C331"/>
    <w:rsid w:val="25F0EFF5"/>
    <w:rsid w:val="25F77D66"/>
    <w:rsid w:val="25FA5A9D"/>
    <w:rsid w:val="26048B90"/>
    <w:rsid w:val="2604D348"/>
    <w:rsid w:val="260B667E"/>
    <w:rsid w:val="260C9F6F"/>
    <w:rsid w:val="2617AFD3"/>
    <w:rsid w:val="26184809"/>
    <w:rsid w:val="2634B63C"/>
    <w:rsid w:val="263CCCFE"/>
    <w:rsid w:val="2644F3C1"/>
    <w:rsid w:val="2650A42E"/>
    <w:rsid w:val="2651D2C6"/>
    <w:rsid w:val="2656E67F"/>
    <w:rsid w:val="265C693E"/>
    <w:rsid w:val="265CEA8A"/>
    <w:rsid w:val="265D0444"/>
    <w:rsid w:val="266CB733"/>
    <w:rsid w:val="266E0DFC"/>
    <w:rsid w:val="266E4FE5"/>
    <w:rsid w:val="26728FBE"/>
    <w:rsid w:val="2674B4D2"/>
    <w:rsid w:val="2676D9B7"/>
    <w:rsid w:val="267AA39F"/>
    <w:rsid w:val="267B5470"/>
    <w:rsid w:val="26905AD3"/>
    <w:rsid w:val="2693EBB6"/>
    <w:rsid w:val="269B72C4"/>
    <w:rsid w:val="26B1BC03"/>
    <w:rsid w:val="26D23FEB"/>
    <w:rsid w:val="26D333D8"/>
    <w:rsid w:val="26D368CD"/>
    <w:rsid w:val="26D3C49E"/>
    <w:rsid w:val="26E6D285"/>
    <w:rsid w:val="26EBE87B"/>
    <w:rsid w:val="26FAC01C"/>
    <w:rsid w:val="26FE8F48"/>
    <w:rsid w:val="26FF48BF"/>
    <w:rsid w:val="2700E9C9"/>
    <w:rsid w:val="27026578"/>
    <w:rsid w:val="270C2535"/>
    <w:rsid w:val="2714434F"/>
    <w:rsid w:val="27178925"/>
    <w:rsid w:val="271EE50B"/>
    <w:rsid w:val="2724C637"/>
    <w:rsid w:val="2729E57A"/>
    <w:rsid w:val="27325CEF"/>
    <w:rsid w:val="27333992"/>
    <w:rsid w:val="27350380"/>
    <w:rsid w:val="273D768A"/>
    <w:rsid w:val="2741F6A5"/>
    <w:rsid w:val="2743A694"/>
    <w:rsid w:val="27557483"/>
    <w:rsid w:val="2756C51B"/>
    <w:rsid w:val="275AF9E7"/>
    <w:rsid w:val="2764E2C7"/>
    <w:rsid w:val="276A1699"/>
    <w:rsid w:val="276E5538"/>
    <w:rsid w:val="27763843"/>
    <w:rsid w:val="277E0B24"/>
    <w:rsid w:val="2790AD9F"/>
    <w:rsid w:val="279F9461"/>
    <w:rsid w:val="27A0143E"/>
    <w:rsid w:val="27AA389E"/>
    <w:rsid w:val="27AA84E0"/>
    <w:rsid w:val="27ACB971"/>
    <w:rsid w:val="27B23B21"/>
    <w:rsid w:val="27B2725D"/>
    <w:rsid w:val="27BEAFCA"/>
    <w:rsid w:val="27C66B53"/>
    <w:rsid w:val="27CE620D"/>
    <w:rsid w:val="27D1F163"/>
    <w:rsid w:val="27D3C621"/>
    <w:rsid w:val="27D9B715"/>
    <w:rsid w:val="27EDA5A4"/>
    <w:rsid w:val="27F70749"/>
    <w:rsid w:val="27F77F2D"/>
    <w:rsid w:val="28026EC5"/>
    <w:rsid w:val="280E3B52"/>
    <w:rsid w:val="280E6C43"/>
    <w:rsid w:val="281E7506"/>
    <w:rsid w:val="281E88CB"/>
    <w:rsid w:val="2821FFF7"/>
    <w:rsid w:val="2823FAA0"/>
    <w:rsid w:val="28249D01"/>
    <w:rsid w:val="28279031"/>
    <w:rsid w:val="282ABCBC"/>
    <w:rsid w:val="282FBA00"/>
    <w:rsid w:val="2838EB68"/>
    <w:rsid w:val="283A6D93"/>
    <w:rsid w:val="2847C678"/>
    <w:rsid w:val="284B34CF"/>
    <w:rsid w:val="284E9AD4"/>
    <w:rsid w:val="2852B351"/>
    <w:rsid w:val="2855ABBF"/>
    <w:rsid w:val="285D7D2E"/>
    <w:rsid w:val="2863A8FD"/>
    <w:rsid w:val="28655A9E"/>
    <w:rsid w:val="2871A284"/>
    <w:rsid w:val="2878968F"/>
    <w:rsid w:val="287B90C9"/>
    <w:rsid w:val="287BB0C4"/>
    <w:rsid w:val="288263D0"/>
    <w:rsid w:val="28863E0B"/>
    <w:rsid w:val="288848E5"/>
    <w:rsid w:val="288B1057"/>
    <w:rsid w:val="288C9EF5"/>
    <w:rsid w:val="288D74BE"/>
    <w:rsid w:val="2895503B"/>
    <w:rsid w:val="289912E2"/>
    <w:rsid w:val="28A4757A"/>
    <w:rsid w:val="28A61258"/>
    <w:rsid w:val="28A9A3A8"/>
    <w:rsid w:val="28AFC747"/>
    <w:rsid w:val="28B247DE"/>
    <w:rsid w:val="28B4270E"/>
    <w:rsid w:val="28B58276"/>
    <w:rsid w:val="28C5EDFD"/>
    <w:rsid w:val="28C71FC5"/>
    <w:rsid w:val="28CB89EB"/>
    <w:rsid w:val="28D1113F"/>
    <w:rsid w:val="28D13EA2"/>
    <w:rsid w:val="28D5B295"/>
    <w:rsid w:val="28E19607"/>
    <w:rsid w:val="28E3E5CA"/>
    <w:rsid w:val="28E7CB8B"/>
    <w:rsid w:val="28E915C6"/>
    <w:rsid w:val="29070FD2"/>
    <w:rsid w:val="290CE134"/>
    <w:rsid w:val="291B79F6"/>
    <w:rsid w:val="291D5E09"/>
    <w:rsid w:val="292925BB"/>
    <w:rsid w:val="292FC4DF"/>
    <w:rsid w:val="293CB53B"/>
    <w:rsid w:val="294247E8"/>
    <w:rsid w:val="294E4B76"/>
    <w:rsid w:val="295A7178"/>
    <w:rsid w:val="296944D2"/>
    <w:rsid w:val="2969C834"/>
    <w:rsid w:val="296BF094"/>
    <w:rsid w:val="297312C2"/>
    <w:rsid w:val="297AF40C"/>
    <w:rsid w:val="297B5B8E"/>
    <w:rsid w:val="297F0534"/>
    <w:rsid w:val="298222DA"/>
    <w:rsid w:val="2989943D"/>
    <w:rsid w:val="298A484C"/>
    <w:rsid w:val="299701B0"/>
    <w:rsid w:val="2999094B"/>
    <w:rsid w:val="29A20DAE"/>
    <w:rsid w:val="29A40A7E"/>
    <w:rsid w:val="29A4F342"/>
    <w:rsid w:val="29A922D2"/>
    <w:rsid w:val="29AE201D"/>
    <w:rsid w:val="29B03F35"/>
    <w:rsid w:val="29B10CA3"/>
    <w:rsid w:val="29B29C9F"/>
    <w:rsid w:val="29B9909C"/>
    <w:rsid w:val="29BEBAE3"/>
    <w:rsid w:val="29BFE772"/>
    <w:rsid w:val="29CCBBFC"/>
    <w:rsid w:val="29ED94B9"/>
    <w:rsid w:val="29EE18E5"/>
    <w:rsid w:val="29FBB2BF"/>
    <w:rsid w:val="29FDADED"/>
    <w:rsid w:val="2A15F4C4"/>
    <w:rsid w:val="2A16CBC1"/>
    <w:rsid w:val="2A1A3457"/>
    <w:rsid w:val="2A1F322C"/>
    <w:rsid w:val="2A21C5F2"/>
    <w:rsid w:val="2A255316"/>
    <w:rsid w:val="2A2AD0EF"/>
    <w:rsid w:val="2A2B037E"/>
    <w:rsid w:val="2A30196D"/>
    <w:rsid w:val="2A30906D"/>
    <w:rsid w:val="2A351061"/>
    <w:rsid w:val="2A3C5DF5"/>
    <w:rsid w:val="2A3D5C98"/>
    <w:rsid w:val="2A3FF2B2"/>
    <w:rsid w:val="2A5965D1"/>
    <w:rsid w:val="2A77800B"/>
    <w:rsid w:val="2A77C48C"/>
    <w:rsid w:val="2A8DACDC"/>
    <w:rsid w:val="2A936AB4"/>
    <w:rsid w:val="2A995D52"/>
    <w:rsid w:val="2AA22F6C"/>
    <w:rsid w:val="2AA8F5DC"/>
    <w:rsid w:val="2AB68B3B"/>
    <w:rsid w:val="2AB86CF9"/>
    <w:rsid w:val="2ABD83B5"/>
    <w:rsid w:val="2AC31071"/>
    <w:rsid w:val="2AC4D2D8"/>
    <w:rsid w:val="2AE8A5BD"/>
    <w:rsid w:val="2B093532"/>
    <w:rsid w:val="2B127D66"/>
    <w:rsid w:val="2B12831D"/>
    <w:rsid w:val="2B13D8D8"/>
    <w:rsid w:val="2B196008"/>
    <w:rsid w:val="2B1B1BE3"/>
    <w:rsid w:val="2B355C3D"/>
    <w:rsid w:val="2B382F06"/>
    <w:rsid w:val="2B39D94F"/>
    <w:rsid w:val="2B3FCD5E"/>
    <w:rsid w:val="2B40C9A4"/>
    <w:rsid w:val="2B41C6D5"/>
    <w:rsid w:val="2B459D7E"/>
    <w:rsid w:val="2B4652E6"/>
    <w:rsid w:val="2B4BEAAC"/>
    <w:rsid w:val="2B4CD82E"/>
    <w:rsid w:val="2B4FAC1D"/>
    <w:rsid w:val="2B53E129"/>
    <w:rsid w:val="2B56BD35"/>
    <w:rsid w:val="2B5C7333"/>
    <w:rsid w:val="2B5E3C7C"/>
    <w:rsid w:val="2B652662"/>
    <w:rsid w:val="2B664D75"/>
    <w:rsid w:val="2B6927BB"/>
    <w:rsid w:val="2B7101C0"/>
    <w:rsid w:val="2B7DF12A"/>
    <w:rsid w:val="2B881F44"/>
    <w:rsid w:val="2B92469E"/>
    <w:rsid w:val="2B9D7C5D"/>
    <w:rsid w:val="2B9EA964"/>
    <w:rsid w:val="2BBB6A23"/>
    <w:rsid w:val="2BCD5640"/>
    <w:rsid w:val="2BD32321"/>
    <w:rsid w:val="2BD36B2D"/>
    <w:rsid w:val="2BD46B37"/>
    <w:rsid w:val="2BD801DA"/>
    <w:rsid w:val="2BDA34BB"/>
    <w:rsid w:val="2BDF2709"/>
    <w:rsid w:val="2BE3A037"/>
    <w:rsid w:val="2BE5F852"/>
    <w:rsid w:val="2BF064CA"/>
    <w:rsid w:val="2BF54C3D"/>
    <w:rsid w:val="2BF87A79"/>
    <w:rsid w:val="2BF91D85"/>
    <w:rsid w:val="2BFADC0A"/>
    <w:rsid w:val="2BFEC087"/>
    <w:rsid w:val="2BFF1024"/>
    <w:rsid w:val="2C00E8BB"/>
    <w:rsid w:val="2C06A5FB"/>
    <w:rsid w:val="2C0AB6E7"/>
    <w:rsid w:val="2C0ACB28"/>
    <w:rsid w:val="2C12BDCC"/>
    <w:rsid w:val="2C19BCB2"/>
    <w:rsid w:val="2C1A6058"/>
    <w:rsid w:val="2C28A7A0"/>
    <w:rsid w:val="2C2A7984"/>
    <w:rsid w:val="2C2E463A"/>
    <w:rsid w:val="2C2F72D9"/>
    <w:rsid w:val="2C306A17"/>
    <w:rsid w:val="2C340125"/>
    <w:rsid w:val="2C363D1E"/>
    <w:rsid w:val="2C41384F"/>
    <w:rsid w:val="2C43C55E"/>
    <w:rsid w:val="2C44C63D"/>
    <w:rsid w:val="2C469019"/>
    <w:rsid w:val="2C46F281"/>
    <w:rsid w:val="2C4C707E"/>
    <w:rsid w:val="2C4CA781"/>
    <w:rsid w:val="2C4FA348"/>
    <w:rsid w:val="2C517C47"/>
    <w:rsid w:val="2C51E97C"/>
    <w:rsid w:val="2C659972"/>
    <w:rsid w:val="2C659D82"/>
    <w:rsid w:val="2C6B7E12"/>
    <w:rsid w:val="2C6C9C09"/>
    <w:rsid w:val="2C751978"/>
    <w:rsid w:val="2C7960D3"/>
    <w:rsid w:val="2C847641"/>
    <w:rsid w:val="2C89F1B1"/>
    <w:rsid w:val="2C8E1CB6"/>
    <w:rsid w:val="2C8F1605"/>
    <w:rsid w:val="2C9D5318"/>
    <w:rsid w:val="2CA2E954"/>
    <w:rsid w:val="2CA7A559"/>
    <w:rsid w:val="2CABC247"/>
    <w:rsid w:val="2CB0BF6D"/>
    <w:rsid w:val="2CB2D261"/>
    <w:rsid w:val="2CBAA4ED"/>
    <w:rsid w:val="2CBAFE30"/>
    <w:rsid w:val="2CCFE9C5"/>
    <w:rsid w:val="2CD00243"/>
    <w:rsid w:val="2CDF6711"/>
    <w:rsid w:val="2CE05C53"/>
    <w:rsid w:val="2CE09415"/>
    <w:rsid w:val="2CE2F952"/>
    <w:rsid w:val="2CE73043"/>
    <w:rsid w:val="2CEF9C90"/>
    <w:rsid w:val="2CF85E2F"/>
    <w:rsid w:val="2CFE2020"/>
    <w:rsid w:val="2D056C76"/>
    <w:rsid w:val="2D057F91"/>
    <w:rsid w:val="2D17B965"/>
    <w:rsid w:val="2D1AF33B"/>
    <w:rsid w:val="2D28234F"/>
    <w:rsid w:val="2D290D81"/>
    <w:rsid w:val="2D2B485E"/>
    <w:rsid w:val="2D2C76D9"/>
    <w:rsid w:val="2D2DB827"/>
    <w:rsid w:val="2D38405A"/>
    <w:rsid w:val="2D3F051E"/>
    <w:rsid w:val="2D491BC4"/>
    <w:rsid w:val="2D51E4A5"/>
    <w:rsid w:val="2D52ED9C"/>
    <w:rsid w:val="2D575BBC"/>
    <w:rsid w:val="2D5E51D9"/>
    <w:rsid w:val="2D6EC650"/>
    <w:rsid w:val="2D727E0E"/>
    <w:rsid w:val="2D7EBFCF"/>
    <w:rsid w:val="2D85629C"/>
    <w:rsid w:val="2D887E4F"/>
    <w:rsid w:val="2D8D12F4"/>
    <w:rsid w:val="2D8E57B6"/>
    <w:rsid w:val="2D8E8772"/>
    <w:rsid w:val="2D911169"/>
    <w:rsid w:val="2D9BB8BC"/>
    <w:rsid w:val="2DA0E2A1"/>
    <w:rsid w:val="2DA765F4"/>
    <w:rsid w:val="2DBC992E"/>
    <w:rsid w:val="2DD73BA1"/>
    <w:rsid w:val="2DDC9C0A"/>
    <w:rsid w:val="2DE9058F"/>
    <w:rsid w:val="2DEBF951"/>
    <w:rsid w:val="2DF1A709"/>
    <w:rsid w:val="2DFC27E8"/>
    <w:rsid w:val="2E09336C"/>
    <w:rsid w:val="2E0E20D9"/>
    <w:rsid w:val="2E1127D1"/>
    <w:rsid w:val="2E14F5A5"/>
    <w:rsid w:val="2E181C00"/>
    <w:rsid w:val="2E19477E"/>
    <w:rsid w:val="2E22F963"/>
    <w:rsid w:val="2E26AF0E"/>
    <w:rsid w:val="2E276CCD"/>
    <w:rsid w:val="2E3DABF4"/>
    <w:rsid w:val="2E3F5971"/>
    <w:rsid w:val="2E4187FA"/>
    <w:rsid w:val="2E4A6D57"/>
    <w:rsid w:val="2E4C65BA"/>
    <w:rsid w:val="2E4F10BF"/>
    <w:rsid w:val="2E598221"/>
    <w:rsid w:val="2E608863"/>
    <w:rsid w:val="2E63BF78"/>
    <w:rsid w:val="2E70AB5B"/>
    <w:rsid w:val="2E71CE34"/>
    <w:rsid w:val="2E726A77"/>
    <w:rsid w:val="2E75E417"/>
    <w:rsid w:val="2E86815C"/>
    <w:rsid w:val="2E884ACA"/>
    <w:rsid w:val="2E89D757"/>
    <w:rsid w:val="2E9AB089"/>
    <w:rsid w:val="2E9FC8E1"/>
    <w:rsid w:val="2EA51CA0"/>
    <w:rsid w:val="2EA8096A"/>
    <w:rsid w:val="2EAB75A9"/>
    <w:rsid w:val="2EAB77C0"/>
    <w:rsid w:val="2EB0A34B"/>
    <w:rsid w:val="2EB2E0B6"/>
    <w:rsid w:val="2EB6708F"/>
    <w:rsid w:val="2EB83C4E"/>
    <w:rsid w:val="2EBCDC58"/>
    <w:rsid w:val="2EBD3DF3"/>
    <w:rsid w:val="2EC70129"/>
    <w:rsid w:val="2ED6E9DD"/>
    <w:rsid w:val="2EE02A7B"/>
    <w:rsid w:val="2EE5EDE2"/>
    <w:rsid w:val="2EEF6633"/>
    <w:rsid w:val="2EF4355B"/>
    <w:rsid w:val="2F06785D"/>
    <w:rsid w:val="2F0F9531"/>
    <w:rsid w:val="2F164823"/>
    <w:rsid w:val="2F23350F"/>
    <w:rsid w:val="2F244ADF"/>
    <w:rsid w:val="2F26C250"/>
    <w:rsid w:val="2F30057D"/>
    <w:rsid w:val="2F34601E"/>
    <w:rsid w:val="2F35C72F"/>
    <w:rsid w:val="2F384BFE"/>
    <w:rsid w:val="2F392736"/>
    <w:rsid w:val="2F399826"/>
    <w:rsid w:val="2F3BCD84"/>
    <w:rsid w:val="2F3F26C3"/>
    <w:rsid w:val="2F45F236"/>
    <w:rsid w:val="2F597528"/>
    <w:rsid w:val="2F61F848"/>
    <w:rsid w:val="2F6980EB"/>
    <w:rsid w:val="2F70E653"/>
    <w:rsid w:val="2F797D66"/>
    <w:rsid w:val="2F7C66FF"/>
    <w:rsid w:val="2F7DE0B4"/>
    <w:rsid w:val="2F80972C"/>
    <w:rsid w:val="2F8C70DA"/>
    <w:rsid w:val="2F8C9238"/>
    <w:rsid w:val="2F9630BD"/>
    <w:rsid w:val="2F9B361C"/>
    <w:rsid w:val="2FA31ED4"/>
    <w:rsid w:val="2FA8AB74"/>
    <w:rsid w:val="2FB1A5BA"/>
    <w:rsid w:val="2FB60BBB"/>
    <w:rsid w:val="2FC1961C"/>
    <w:rsid w:val="2FCC691B"/>
    <w:rsid w:val="2FCCAB27"/>
    <w:rsid w:val="2FCE39C1"/>
    <w:rsid w:val="2FD173D3"/>
    <w:rsid w:val="2FD326E1"/>
    <w:rsid w:val="2FD538EB"/>
    <w:rsid w:val="2FD839E3"/>
    <w:rsid w:val="2FDD3CB9"/>
    <w:rsid w:val="2FDD9AE3"/>
    <w:rsid w:val="2FE43666"/>
    <w:rsid w:val="2FF522B1"/>
    <w:rsid w:val="2FF693B3"/>
    <w:rsid w:val="2FFFC089"/>
    <w:rsid w:val="300210F6"/>
    <w:rsid w:val="30022927"/>
    <w:rsid w:val="30023B0C"/>
    <w:rsid w:val="3005A913"/>
    <w:rsid w:val="300671B0"/>
    <w:rsid w:val="30103B66"/>
    <w:rsid w:val="3010CFBF"/>
    <w:rsid w:val="30188FBD"/>
    <w:rsid w:val="3027E9D7"/>
    <w:rsid w:val="302A5E64"/>
    <w:rsid w:val="303AF24B"/>
    <w:rsid w:val="303DF016"/>
    <w:rsid w:val="3053AE17"/>
    <w:rsid w:val="305E73C3"/>
    <w:rsid w:val="3068E8BC"/>
    <w:rsid w:val="306C5C18"/>
    <w:rsid w:val="307038B9"/>
    <w:rsid w:val="3073911C"/>
    <w:rsid w:val="3075AB8B"/>
    <w:rsid w:val="3076ACA4"/>
    <w:rsid w:val="30788C72"/>
    <w:rsid w:val="307E41D0"/>
    <w:rsid w:val="307F67E5"/>
    <w:rsid w:val="308440A8"/>
    <w:rsid w:val="3093179D"/>
    <w:rsid w:val="3095C07C"/>
    <w:rsid w:val="3096DCAB"/>
    <w:rsid w:val="309918E4"/>
    <w:rsid w:val="3099CBE3"/>
    <w:rsid w:val="309C99F4"/>
    <w:rsid w:val="309CE201"/>
    <w:rsid w:val="30A6F7FD"/>
    <w:rsid w:val="30A86922"/>
    <w:rsid w:val="30B26365"/>
    <w:rsid w:val="30B6B652"/>
    <w:rsid w:val="30B83B23"/>
    <w:rsid w:val="30BB3F68"/>
    <w:rsid w:val="30C52B1F"/>
    <w:rsid w:val="30CB2F44"/>
    <w:rsid w:val="30CBC5D5"/>
    <w:rsid w:val="30D2F58C"/>
    <w:rsid w:val="30D6461B"/>
    <w:rsid w:val="30DEADD0"/>
    <w:rsid w:val="30DF67B0"/>
    <w:rsid w:val="30E1370B"/>
    <w:rsid w:val="30E1CC95"/>
    <w:rsid w:val="30EC01A2"/>
    <w:rsid w:val="30FBC0BB"/>
    <w:rsid w:val="310371D1"/>
    <w:rsid w:val="3108D4DF"/>
    <w:rsid w:val="3109A719"/>
    <w:rsid w:val="310BB12A"/>
    <w:rsid w:val="3116C44D"/>
    <w:rsid w:val="31206667"/>
    <w:rsid w:val="3122745D"/>
    <w:rsid w:val="3123BE9C"/>
    <w:rsid w:val="31253416"/>
    <w:rsid w:val="31397CDC"/>
    <w:rsid w:val="313DE5B9"/>
    <w:rsid w:val="3141E4B5"/>
    <w:rsid w:val="31481F2B"/>
    <w:rsid w:val="3150197A"/>
    <w:rsid w:val="315D36C9"/>
    <w:rsid w:val="315E396F"/>
    <w:rsid w:val="3161B66D"/>
    <w:rsid w:val="316686EB"/>
    <w:rsid w:val="31674591"/>
    <w:rsid w:val="316A92D9"/>
    <w:rsid w:val="31785A7A"/>
    <w:rsid w:val="3186B8F8"/>
    <w:rsid w:val="31895B3D"/>
    <w:rsid w:val="3191144A"/>
    <w:rsid w:val="31911FA6"/>
    <w:rsid w:val="31938E2B"/>
    <w:rsid w:val="3195657C"/>
    <w:rsid w:val="31958F04"/>
    <w:rsid w:val="3196FD3D"/>
    <w:rsid w:val="31987720"/>
    <w:rsid w:val="319A003F"/>
    <w:rsid w:val="31A5CFC1"/>
    <w:rsid w:val="31AFFB77"/>
    <w:rsid w:val="31B0E091"/>
    <w:rsid w:val="31BA6E32"/>
    <w:rsid w:val="31C4EA51"/>
    <w:rsid w:val="31C9C7A2"/>
    <w:rsid w:val="31D9BD29"/>
    <w:rsid w:val="31E4461C"/>
    <w:rsid w:val="31F0802B"/>
    <w:rsid w:val="31F6EBD6"/>
    <w:rsid w:val="31F6EC8F"/>
    <w:rsid w:val="31FB1861"/>
    <w:rsid w:val="31FE3D01"/>
    <w:rsid w:val="31FFAFB5"/>
    <w:rsid w:val="3200F8E1"/>
    <w:rsid w:val="320FF4A7"/>
    <w:rsid w:val="32106AF7"/>
    <w:rsid w:val="3214A70B"/>
    <w:rsid w:val="321D36A6"/>
    <w:rsid w:val="3224DAAF"/>
    <w:rsid w:val="32265338"/>
    <w:rsid w:val="322AD882"/>
    <w:rsid w:val="32321F9F"/>
    <w:rsid w:val="3233AFC6"/>
    <w:rsid w:val="3234EE03"/>
    <w:rsid w:val="32378930"/>
    <w:rsid w:val="323E5511"/>
    <w:rsid w:val="323F1249"/>
    <w:rsid w:val="3244012F"/>
    <w:rsid w:val="3244A169"/>
    <w:rsid w:val="32457BD8"/>
    <w:rsid w:val="3250A87C"/>
    <w:rsid w:val="3256E32A"/>
    <w:rsid w:val="325A3456"/>
    <w:rsid w:val="325D9E31"/>
    <w:rsid w:val="32623EF1"/>
    <w:rsid w:val="3264D9FA"/>
    <w:rsid w:val="3273228B"/>
    <w:rsid w:val="32774C92"/>
    <w:rsid w:val="328A0BCD"/>
    <w:rsid w:val="328B4D7E"/>
    <w:rsid w:val="3296FD5F"/>
    <w:rsid w:val="32971DFF"/>
    <w:rsid w:val="32A0ADC5"/>
    <w:rsid w:val="32A54272"/>
    <w:rsid w:val="32A8D705"/>
    <w:rsid w:val="32B2D149"/>
    <w:rsid w:val="32B6ACFC"/>
    <w:rsid w:val="32B6C4F3"/>
    <w:rsid w:val="32C0BDCB"/>
    <w:rsid w:val="32C5C2B0"/>
    <w:rsid w:val="32C6CF9F"/>
    <w:rsid w:val="32C855D2"/>
    <w:rsid w:val="32CEDBED"/>
    <w:rsid w:val="32D3613C"/>
    <w:rsid w:val="32D409A8"/>
    <w:rsid w:val="32D888EE"/>
    <w:rsid w:val="32DAEE3C"/>
    <w:rsid w:val="32E20628"/>
    <w:rsid w:val="32E37FC9"/>
    <w:rsid w:val="32FCC432"/>
    <w:rsid w:val="3303529E"/>
    <w:rsid w:val="330A5773"/>
    <w:rsid w:val="330DF8D7"/>
    <w:rsid w:val="330ED49F"/>
    <w:rsid w:val="3312B8B3"/>
    <w:rsid w:val="33170D26"/>
    <w:rsid w:val="331769B9"/>
    <w:rsid w:val="331DF127"/>
    <w:rsid w:val="33269EB2"/>
    <w:rsid w:val="3338DB7E"/>
    <w:rsid w:val="333C9057"/>
    <w:rsid w:val="333FB454"/>
    <w:rsid w:val="334844E3"/>
    <w:rsid w:val="334B3977"/>
    <w:rsid w:val="334F00DC"/>
    <w:rsid w:val="3356783E"/>
    <w:rsid w:val="335D3EB6"/>
    <w:rsid w:val="33603066"/>
    <w:rsid w:val="33761636"/>
    <w:rsid w:val="33788F0C"/>
    <w:rsid w:val="337B0281"/>
    <w:rsid w:val="337C4DC3"/>
    <w:rsid w:val="3382E164"/>
    <w:rsid w:val="33868974"/>
    <w:rsid w:val="33874ABF"/>
    <w:rsid w:val="3388E074"/>
    <w:rsid w:val="338A40A0"/>
    <w:rsid w:val="338AB4CD"/>
    <w:rsid w:val="338E36AF"/>
    <w:rsid w:val="339CF235"/>
    <w:rsid w:val="33A37F36"/>
    <w:rsid w:val="33A5DB7A"/>
    <w:rsid w:val="33A8CD6E"/>
    <w:rsid w:val="33AA02C2"/>
    <w:rsid w:val="33AC5A9A"/>
    <w:rsid w:val="33B31452"/>
    <w:rsid w:val="33B3B275"/>
    <w:rsid w:val="33BBE0C3"/>
    <w:rsid w:val="33BE4DF4"/>
    <w:rsid w:val="33C227AF"/>
    <w:rsid w:val="33CA262A"/>
    <w:rsid w:val="33CCE162"/>
    <w:rsid w:val="33CE66D4"/>
    <w:rsid w:val="33D9AF96"/>
    <w:rsid w:val="33DB24D7"/>
    <w:rsid w:val="33FAA878"/>
    <w:rsid w:val="3401E1E9"/>
    <w:rsid w:val="3405A8A3"/>
    <w:rsid w:val="3405E63D"/>
    <w:rsid w:val="340C16C2"/>
    <w:rsid w:val="340D4AE5"/>
    <w:rsid w:val="340F7651"/>
    <w:rsid w:val="3414005B"/>
    <w:rsid w:val="34153D62"/>
    <w:rsid w:val="341BB782"/>
    <w:rsid w:val="342675BE"/>
    <w:rsid w:val="342C8423"/>
    <w:rsid w:val="343C8018"/>
    <w:rsid w:val="343C9A90"/>
    <w:rsid w:val="343E241B"/>
    <w:rsid w:val="3449BCDC"/>
    <w:rsid w:val="344B2E76"/>
    <w:rsid w:val="344E7FFA"/>
    <w:rsid w:val="34504508"/>
    <w:rsid w:val="34596255"/>
    <w:rsid w:val="345C8E2C"/>
    <w:rsid w:val="345D5B9B"/>
    <w:rsid w:val="34726BC7"/>
    <w:rsid w:val="3474366F"/>
    <w:rsid w:val="3478D64D"/>
    <w:rsid w:val="3479CF20"/>
    <w:rsid w:val="3481188F"/>
    <w:rsid w:val="348C8311"/>
    <w:rsid w:val="348D0B80"/>
    <w:rsid w:val="348DE005"/>
    <w:rsid w:val="348E0262"/>
    <w:rsid w:val="34977CA6"/>
    <w:rsid w:val="3498DFA2"/>
    <w:rsid w:val="349B8E76"/>
    <w:rsid w:val="34A24ED4"/>
    <w:rsid w:val="34A4EC0D"/>
    <w:rsid w:val="34A95415"/>
    <w:rsid w:val="34AD032D"/>
    <w:rsid w:val="34B246AB"/>
    <w:rsid w:val="34B63702"/>
    <w:rsid w:val="34BD9838"/>
    <w:rsid w:val="34BE7B15"/>
    <w:rsid w:val="34C6A325"/>
    <w:rsid w:val="34C90836"/>
    <w:rsid w:val="34CDEE13"/>
    <w:rsid w:val="34CE0226"/>
    <w:rsid w:val="34D0BC21"/>
    <w:rsid w:val="34D24E78"/>
    <w:rsid w:val="34D8B77F"/>
    <w:rsid w:val="34DB1367"/>
    <w:rsid w:val="34E0BB95"/>
    <w:rsid w:val="34E2A95C"/>
    <w:rsid w:val="34F55C75"/>
    <w:rsid w:val="34F97927"/>
    <w:rsid w:val="3500895A"/>
    <w:rsid w:val="3509CE1F"/>
    <w:rsid w:val="350D77CD"/>
    <w:rsid w:val="35111F33"/>
    <w:rsid w:val="35151733"/>
    <w:rsid w:val="351737B9"/>
    <w:rsid w:val="35185F4D"/>
    <w:rsid w:val="35244533"/>
    <w:rsid w:val="35282907"/>
    <w:rsid w:val="352B75F1"/>
    <w:rsid w:val="35303BED"/>
    <w:rsid w:val="353088E0"/>
    <w:rsid w:val="35310A09"/>
    <w:rsid w:val="3532DEF0"/>
    <w:rsid w:val="3537A423"/>
    <w:rsid w:val="3537AE09"/>
    <w:rsid w:val="353BD1D4"/>
    <w:rsid w:val="353CD976"/>
    <w:rsid w:val="3543EBCC"/>
    <w:rsid w:val="354AC65B"/>
    <w:rsid w:val="354AE9BC"/>
    <w:rsid w:val="355734AA"/>
    <w:rsid w:val="35617592"/>
    <w:rsid w:val="35618121"/>
    <w:rsid w:val="3564C314"/>
    <w:rsid w:val="3566E162"/>
    <w:rsid w:val="3568CBD8"/>
    <w:rsid w:val="356946B9"/>
    <w:rsid w:val="35695D8D"/>
    <w:rsid w:val="3586AFED"/>
    <w:rsid w:val="35969693"/>
    <w:rsid w:val="359EBC9B"/>
    <w:rsid w:val="35A5E593"/>
    <w:rsid w:val="35AC0669"/>
    <w:rsid w:val="35AEB0B0"/>
    <w:rsid w:val="35BAFC2E"/>
    <w:rsid w:val="35BB2DD2"/>
    <w:rsid w:val="35BCD8B9"/>
    <w:rsid w:val="35BF83DC"/>
    <w:rsid w:val="35C1A077"/>
    <w:rsid w:val="35D93E69"/>
    <w:rsid w:val="35DA2473"/>
    <w:rsid w:val="35DBF29C"/>
    <w:rsid w:val="35DC1640"/>
    <w:rsid w:val="35EA2F1A"/>
    <w:rsid w:val="35F3E648"/>
    <w:rsid w:val="35F8B90F"/>
    <w:rsid w:val="35FA6B57"/>
    <w:rsid w:val="35FBAC5F"/>
    <w:rsid w:val="35FE119D"/>
    <w:rsid w:val="35FF53E2"/>
    <w:rsid w:val="3608146C"/>
    <w:rsid w:val="360828C5"/>
    <w:rsid w:val="3609FB6D"/>
    <w:rsid w:val="360C11D1"/>
    <w:rsid w:val="361433B3"/>
    <w:rsid w:val="36165FE9"/>
    <w:rsid w:val="362BDCFC"/>
    <w:rsid w:val="362EC092"/>
    <w:rsid w:val="363ADA71"/>
    <w:rsid w:val="3642F5E6"/>
    <w:rsid w:val="3644D1DA"/>
    <w:rsid w:val="36458259"/>
    <w:rsid w:val="364F0869"/>
    <w:rsid w:val="36516EE5"/>
    <w:rsid w:val="36533383"/>
    <w:rsid w:val="3659D5F9"/>
    <w:rsid w:val="3662C0A2"/>
    <w:rsid w:val="3668C716"/>
    <w:rsid w:val="366BD32F"/>
    <w:rsid w:val="36746341"/>
    <w:rsid w:val="36758596"/>
    <w:rsid w:val="367F80CB"/>
    <w:rsid w:val="368ABFA4"/>
    <w:rsid w:val="3695D67E"/>
    <w:rsid w:val="36965DF7"/>
    <w:rsid w:val="3696A2B7"/>
    <w:rsid w:val="36A61863"/>
    <w:rsid w:val="36A61A58"/>
    <w:rsid w:val="36B4C2AA"/>
    <w:rsid w:val="36B5582D"/>
    <w:rsid w:val="36BB2629"/>
    <w:rsid w:val="36BB2D9A"/>
    <w:rsid w:val="36C37C24"/>
    <w:rsid w:val="36C41BC0"/>
    <w:rsid w:val="36D27601"/>
    <w:rsid w:val="36D56AAD"/>
    <w:rsid w:val="36D7F153"/>
    <w:rsid w:val="36DAA2E1"/>
    <w:rsid w:val="36EB39F5"/>
    <w:rsid w:val="36F86B1F"/>
    <w:rsid w:val="37015F92"/>
    <w:rsid w:val="3703E26B"/>
    <w:rsid w:val="370561A1"/>
    <w:rsid w:val="370C2D9C"/>
    <w:rsid w:val="372E414E"/>
    <w:rsid w:val="3731612B"/>
    <w:rsid w:val="373A7560"/>
    <w:rsid w:val="373BD771"/>
    <w:rsid w:val="373F6AB9"/>
    <w:rsid w:val="37445137"/>
    <w:rsid w:val="374C04AF"/>
    <w:rsid w:val="3759703D"/>
    <w:rsid w:val="376AFF93"/>
    <w:rsid w:val="377B7C33"/>
    <w:rsid w:val="377C3003"/>
    <w:rsid w:val="377D879E"/>
    <w:rsid w:val="377E68FB"/>
    <w:rsid w:val="377E7844"/>
    <w:rsid w:val="37802792"/>
    <w:rsid w:val="378A017C"/>
    <w:rsid w:val="378ABAB2"/>
    <w:rsid w:val="3790628B"/>
    <w:rsid w:val="37934FD0"/>
    <w:rsid w:val="3793F34C"/>
    <w:rsid w:val="3798CDDD"/>
    <w:rsid w:val="379E192C"/>
    <w:rsid w:val="37A0C9C0"/>
    <w:rsid w:val="37A8BE76"/>
    <w:rsid w:val="37A9C12B"/>
    <w:rsid w:val="37AD5AAB"/>
    <w:rsid w:val="37B0CAAE"/>
    <w:rsid w:val="37B46A83"/>
    <w:rsid w:val="37B71B35"/>
    <w:rsid w:val="37B9A0FE"/>
    <w:rsid w:val="37BE29F6"/>
    <w:rsid w:val="37BF1CB5"/>
    <w:rsid w:val="37C560C8"/>
    <w:rsid w:val="37CB4CD0"/>
    <w:rsid w:val="37DB9862"/>
    <w:rsid w:val="37DE24D5"/>
    <w:rsid w:val="37DF0FC9"/>
    <w:rsid w:val="37E09AC6"/>
    <w:rsid w:val="37E90952"/>
    <w:rsid w:val="37EF60F2"/>
    <w:rsid w:val="37F69025"/>
    <w:rsid w:val="3810ABFD"/>
    <w:rsid w:val="3818C723"/>
    <w:rsid w:val="381B7895"/>
    <w:rsid w:val="381EBEB4"/>
    <w:rsid w:val="3826066E"/>
    <w:rsid w:val="383119E9"/>
    <w:rsid w:val="383422FE"/>
    <w:rsid w:val="383CF278"/>
    <w:rsid w:val="3842224B"/>
    <w:rsid w:val="38424884"/>
    <w:rsid w:val="3844286E"/>
    <w:rsid w:val="3849DBD9"/>
    <w:rsid w:val="384DF98D"/>
    <w:rsid w:val="38502D6A"/>
    <w:rsid w:val="385A28D3"/>
    <w:rsid w:val="385ED3D5"/>
    <w:rsid w:val="385F5129"/>
    <w:rsid w:val="38625992"/>
    <w:rsid w:val="3872C39D"/>
    <w:rsid w:val="3882A19A"/>
    <w:rsid w:val="3887C495"/>
    <w:rsid w:val="388F5753"/>
    <w:rsid w:val="38908332"/>
    <w:rsid w:val="38936912"/>
    <w:rsid w:val="38960665"/>
    <w:rsid w:val="38A08F60"/>
    <w:rsid w:val="38A1A4BA"/>
    <w:rsid w:val="38ACBAD5"/>
    <w:rsid w:val="38B82823"/>
    <w:rsid w:val="38BA6DE3"/>
    <w:rsid w:val="38C22E1B"/>
    <w:rsid w:val="38C6ED73"/>
    <w:rsid w:val="38CA530E"/>
    <w:rsid w:val="38CC2516"/>
    <w:rsid w:val="38CE9ACF"/>
    <w:rsid w:val="38D565AB"/>
    <w:rsid w:val="38D6FC17"/>
    <w:rsid w:val="38D9B76E"/>
    <w:rsid w:val="38DC4859"/>
    <w:rsid w:val="38DC514F"/>
    <w:rsid w:val="38E46B54"/>
    <w:rsid w:val="38E8E041"/>
    <w:rsid w:val="38EACE3C"/>
    <w:rsid w:val="38F0A753"/>
    <w:rsid w:val="38F71B78"/>
    <w:rsid w:val="38FAD873"/>
    <w:rsid w:val="39028155"/>
    <w:rsid w:val="3903B41D"/>
    <w:rsid w:val="3903F443"/>
    <w:rsid w:val="3909A576"/>
    <w:rsid w:val="3917AFCA"/>
    <w:rsid w:val="391DCAE4"/>
    <w:rsid w:val="393617B3"/>
    <w:rsid w:val="393BE0E6"/>
    <w:rsid w:val="394301C4"/>
    <w:rsid w:val="394A6246"/>
    <w:rsid w:val="3953D96D"/>
    <w:rsid w:val="395B5662"/>
    <w:rsid w:val="3963D9F2"/>
    <w:rsid w:val="39668328"/>
    <w:rsid w:val="396E6423"/>
    <w:rsid w:val="39819369"/>
    <w:rsid w:val="3989EC37"/>
    <w:rsid w:val="3991FEF1"/>
    <w:rsid w:val="3994E356"/>
    <w:rsid w:val="399864A0"/>
    <w:rsid w:val="399F2B64"/>
    <w:rsid w:val="39A302B0"/>
    <w:rsid w:val="39A48B9D"/>
    <w:rsid w:val="39B9EE41"/>
    <w:rsid w:val="39C1A943"/>
    <w:rsid w:val="39C69A24"/>
    <w:rsid w:val="39C8BC82"/>
    <w:rsid w:val="39CBEB93"/>
    <w:rsid w:val="39CCEA4A"/>
    <w:rsid w:val="39CED63C"/>
    <w:rsid w:val="39D32431"/>
    <w:rsid w:val="39D53E0E"/>
    <w:rsid w:val="39DA2953"/>
    <w:rsid w:val="39DFAD96"/>
    <w:rsid w:val="39E7B105"/>
    <w:rsid w:val="39E91DE4"/>
    <w:rsid w:val="39EB67BE"/>
    <w:rsid w:val="39FA2F60"/>
    <w:rsid w:val="39FE29F3"/>
    <w:rsid w:val="39FECA76"/>
    <w:rsid w:val="3A03D45E"/>
    <w:rsid w:val="3A04C4C1"/>
    <w:rsid w:val="3A0A99E5"/>
    <w:rsid w:val="3A0EC9CF"/>
    <w:rsid w:val="3A12D19A"/>
    <w:rsid w:val="3A192DAE"/>
    <w:rsid w:val="3A192E8A"/>
    <w:rsid w:val="3A1F1916"/>
    <w:rsid w:val="3A230F2F"/>
    <w:rsid w:val="3A2AFAFD"/>
    <w:rsid w:val="3A2B804B"/>
    <w:rsid w:val="3A2DD4FD"/>
    <w:rsid w:val="3A43FE60"/>
    <w:rsid w:val="3A4B0855"/>
    <w:rsid w:val="3A4C811B"/>
    <w:rsid w:val="3A53D532"/>
    <w:rsid w:val="3A584016"/>
    <w:rsid w:val="3A5DA61C"/>
    <w:rsid w:val="3A603B6A"/>
    <w:rsid w:val="3A63CA87"/>
    <w:rsid w:val="3A696CCC"/>
    <w:rsid w:val="3A6AA50A"/>
    <w:rsid w:val="3A6BC1A1"/>
    <w:rsid w:val="3A72B8CE"/>
    <w:rsid w:val="3A74E70F"/>
    <w:rsid w:val="3A76ADAD"/>
    <w:rsid w:val="3A794E29"/>
    <w:rsid w:val="3A810368"/>
    <w:rsid w:val="3A83812B"/>
    <w:rsid w:val="3A898BEC"/>
    <w:rsid w:val="3A8F3275"/>
    <w:rsid w:val="3A8F43A4"/>
    <w:rsid w:val="3A90D1AE"/>
    <w:rsid w:val="3A94B672"/>
    <w:rsid w:val="3A99FAEC"/>
    <w:rsid w:val="3A9FB087"/>
    <w:rsid w:val="3AA5F1AB"/>
    <w:rsid w:val="3AA6C8D6"/>
    <w:rsid w:val="3AA99598"/>
    <w:rsid w:val="3AB5A79E"/>
    <w:rsid w:val="3ABBFC8F"/>
    <w:rsid w:val="3ACCD736"/>
    <w:rsid w:val="3ACD6953"/>
    <w:rsid w:val="3ACFA0D1"/>
    <w:rsid w:val="3AD3C9F2"/>
    <w:rsid w:val="3AD58F0A"/>
    <w:rsid w:val="3ADD4870"/>
    <w:rsid w:val="3AE25E78"/>
    <w:rsid w:val="3AEAE738"/>
    <w:rsid w:val="3AED1C49"/>
    <w:rsid w:val="3AEDE1D3"/>
    <w:rsid w:val="3AEE6027"/>
    <w:rsid w:val="3AF19F48"/>
    <w:rsid w:val="3AF8C3D7"/>
    <w:rsid w:val="3AFA0CA5"/>
    <w:rsid w:val="3AFAEDA7"/>
    <w:rsid w:val="3B044EDE"/>
    <w:rsid w:val="3B05EE6F"/>
    <w:rsid w:val="3B06CC61"/>
    <w:rsid w:val="3B0B0D6D"/>
    <w:rsid w:val="3B0E8257"/>
    <w:rsid w:val="3B2321C2"/>
    <w:rsid w:val="3B2B7572"/>
    <w:rsid w:val="3B2DCD92"/>
    <w:rsid w:val="3B347A88"/>
    <w:rsid w:val="3B3663B9"/>
    <w:rsid w:val="3B37F78F"/>
    <w:rsid w:val="3B3BC411"/>
    <w:rsid w:val="3B408493"/>
    <w:rsid w:val="3B432254"/>
    <w:rsid w:val="3B44308E"/>
    <w:rsid w:val="3B477B31"/>
    <w:rsid w:val="3B492895"/>
    <w:rsid w:val="3B5572AA"/>
    <w:rsid w:val="3B6193E2"/>
    <w:rsid w:val="3B630681"/>
    <w:rsid w:val="3B689805"/>
    <w:rsid w:val="3B68BAAB"/>
    <w:rsid w:val="3B6D747D"/>
    <w:rsid w:val="3B7310C8"/>
    <w:rsid w:val="3B7375A9"/>
    <w:rsid w:val="3B7A0B6F"/>
    <w:rsid w:val="3B87CE3D"/>
    <w:rsid w:val="3B89A781"/>
    <w:rsid w:val="3B8E0D82"/>
    <w:rsid w:val="3B8E2EC9"/>
    <w:rsid w:val="3B969A7F"/>
    <w:rsid w:val="3B9793AE"/>
    <w:rsid w:val="3BA61926"/>
    <w:rsid w:val="3BAADB23"/>
    <w:rsid w:val="3BABF8D7"/>
    <w:rsid w:val="3BB04036"/>
    <w:rsid w:val="3BB77E86"/>
    <w:rsid w:val="3BB87E8B"/>
    <w:rsid w:val="3BB915BC"/>
    <w:rsid w:val="3BBAF3F6"/>
    <w:rsid w:val="3BBD615D"/>
    <w:rsid w:val="3BC09459"/>
    <w:rsid w:val="3BC5B88D"/>
    <w:rsid w:val="3BCB8129"/>
    <w:rsid w:val="3BDA6910"/>
    <w:rsid w:val="3BDC63CB"/>
    <w:rsid w:val="3BDFDAD8"/>
    <w:rsid w:val="3BEF9836"/>
    <w:rsid w:val="3BF1FC8E"/>
    <w:rsid w:val="3BFEAD74"/>
    <w:rsid w:val="3BFF5324"/>
    <w:rsid w:val="3C09161D"/>
    <w:rsid w:val="3C12A0FB"/>
    <w:rsid w:val="3C17401F"/>
    <w:rsid w:val="3C1DE6CD"/>
    <w:rsid w:val="3C1E8B62"/>
    <w:rsid w:val="3C2415BC"/>
    <w:rsid w:val="3C2B05EE"/>
    <w:rsid w:val="3C473AFE"/>
    <w:rsid w:val="3C4B4C33"/>
    <w:rsid w:val="3C4BE67C"/>
    <w:rsid w:val="3C4C652A"/>
    <w:rsid w:val="3C522979"/>
    <w:rsid w:val="3C52DDC0"/>
    <w:rsid w:val="3C534B7C"/>
    <w:rsid w:val="3C54EF7F"/>
    <w:rsid w:val="3C5B113E"/>
    <w:rsid w:val="3C5C7D9E"/>
    <w:rsid w:val="3C64CD37"/>
    <w:rsid w:val="3C6BB2EF"/>
    <w:rsid w:val="3C6E0B71"/>
    <w:rsid w:val="3C829193"/>
    <w:rsid w:val="3C95DD60"/>
    <w:rsid w:val="3C9869A3"/>
    <w:rsid w:val="3C9F9D74"/>
    <w:rsid w:val="3CB7F1FA"/>
    <w:rsid w:val="3CB999B5"/>
    <w:rsid w:val="3CBFA8D0"/>
    <w:rsid w:val="3CC2CC6C"/>
    <w:rsid w:val="3CCCEB08"/>
    <w:rsid w:val="3CCFD732"/>
    <w:rsid w:val="3CD065D3"/>
    <w:rsid w:val="3CD4C718"/>
    <w:rsid w:val="3CD9AD1D"/>
    <w:rsid w:val="3CDD6AEC"/>
    <w:rsid w:val="3CE19B71"/>
    <w:rsid w:val="3CEDDF4D"/>
    <w:rsid w:val="3CF73371"/>
    <w:rsid w:val="3CF94CF1"/>
    <w:rsid w:val="3D019FBF"/>
    <w:rsid w:val="3D037448"/>
    <w:rsid w:val="3D0BD38D"/>
    <w:rsid w:val="3D0BD472"/>
    <w:rsid w:val="3D15A6B9"/>
    <w:rsid w:val="3D168A08"/>
    <w:rsid w:val="3D1E926E"/>
    <w:rsid w:val="3D222C7A"/>
    <w:rsid w:val="3D28483D"/>
    <w:rsid w:val="3D299B86"/>
    <w:rsid w:val="3D2C1A40"/>
    <w:rsid w:val="3D30FD97"/>
    <w:rsid w:val="3D317B3E"/>
    <w:rsid w:val="3D341904"/>
    <w:rsid w:val="3D406B4A"/>
    <w:rsid w:val="3D419DC8"/>
    <w:rsid w:val="3D49A0B9"/>
    <w:rsid w:val="3D5461C0"/>
    <w:rsid w:val="3D56A3F3"/>
    <w:rsid w:val="3D594F9E"/>
    <w:rsid w:val="3D5ADD95"/>
    <w:rsid w:val="3D5FD847"/>
    <w:rsid w:val="3D6A0093"/>
    <w:rsid w:val="3D71373D"/>
    <w:rsid w:val="3D795B41"/>
    <w:rsid w:val="3D7C01B6"/>
    <w:rsid w:val="3D84CCB6"/>
    <w:rsid w:val="3D869495"/>
    <w:rsid w:val="3D8B77FC"/>
    <w:rsid w:val="3D9095CD"/>
    <w:rsid w:val="3D9182D6"/>
    <w:rsid w:val="3D95E12C"/>
    <w:rsid w:val="3DA05A19"/>
    <w:rsid w:val="3DA08E38"/>
    <w:rsid w:val="3DA1E4CC"/>
    <w:rsid w:val="3DA34938"/>
    <w:rsid w:val="3DA42060"/>
    <w:rsid w:val="3DB7E7E7"/>
    <w:rsid w:val="3DC7DB8B"/>
    <w:rsid w:val="3DCF6CB3"/>
    <w:rsid w:val="3DD24C8F"/>
    <w:rsid w:val="3DD5DE97"/>
    <w:rsid w:val="3DDAEDA8"/>
    <w:rsid w:val="3DE34D80"/>
    <w:rsid w:val="3DEABFC1"/>
    <w:rsid w:val="3DF2BE64"/>
    <w:rsid w:val="3DFD24D2"/>
    <w:rsid w:val="3DFEB6CA"/>
    <w:rsid w:val="3E031CAD"/>
    <w:rsid w:val="3E04DF6E"/>
    <w:rsid w:val="3E0ED38D"/>
    <w:rsid w:val="3E1272A7"/>
    <w:rsid w:val="3E13E48A"/>
    <w:rsid w:val="3E2B5CD1"/>
    <w:rsid w:val="3E309816"/>
    <w:rsid w:val="3E31C93D"/>
    <w:rsid w:val="3E385779"/>
    <w:rsid w:val="3E3F36C9"/>
    <w:rsid w:val="3E446195"/>
    <w:rsid w:val="3E4A1D89"/>
    <w:rsid w:val="3E4AC6A1"/>
    <w:rsid w:val="3E4CA3D5"/>
    <w:rsid w:val="3E4E67A1"/>
    <w:rsid w:val="3E5658B7"/>
    <w:rsid w:val="3E5850F5"/>
    <w:rsid w:val="3E60C82C"/>
    <w:rsid w:val="3E62E797"/>
    <w:rsid w:val="3E64012D"/>
    <w:rsid w:val="3E6E75CE"/>
    <w:rsid w:val="3E7DD5AA"/>
    <w:rsid w:val="3E833BC9"/>
    <w:rsid w:val="3E8B4266"/>
    <w:rsid w:val="3E99B5A8"/>
    <w:rsid w:val="3E9D7D5B"/>
    <w:rsid w:val="3E9ED226"/>
    <w:rsid w:val="3EA30DEF"/>
    <w:rsid w:val="3EA97C6F"/>
    <w:rsid w:val="3EA9A059"/>
    <w:rsid w:val="3EADAD20"/>
    <w:rsid w:val="3EB06642"/>
    <w:rsid w:val="3EB4438D"/>
    <w:rsid w:val="3EBB13AA"/>
    <w:rsid w:val="3EBB1B81"/>
    <w:rsid w:val="3EBC899B"/>
    <w:rsid w:val="3ED765AC"/>
    <w:rsid w:val="3EE7CACB"/>
    <w:rsid w:val="3EED71B8"/>
    <w:rsid w:val="3EF09954"/>
    <w:rsid w:val="3EFBF0EB"/>
    <w:rsid w:val="3F01C64E"/>
    <w:rsid w:val="3F0D61AB"/>
    <w:rsid w:val="3F0DADF8"/>
    <w:rsid w:val="3F0F40DB"/>
    <w:rsid w:val="3F13F10F"/>
    <w:rsid w:val="3F14B9AB"/>
    <w:rsid w:val="3F241A7E"/>
    <w:rsid w:val="3F24831C"/>
    <w:rsid w:val="3F25F5BF"/>
    <w:rsid w:val="3F25F769"/>
    <w:rsid w:val="3F294BCC"/>
    <w:rsid w:val="3F2B7348"/>
    <w:rsid w:val="3F2D01DB"/>
    <w:rsid w:val="3F2D6B26"/>
    <w:rsid w:val="3F344578"/>
    <w:rsid w:val="3F382E7F"/>
    <w:rsid w:val="3F4225FB"/>
    <w:rsid w:val="3F445C20"/>
    <w:rsid w:val="3F4B8F7A"/>
    <w:rsid w:val="3F4BD0B0"/>
    <w:rsid w:val="3F4EF9F4"/>
    <w:rsid w:val="3F638813"/>
    <w:rsid w:val="3F642803"/>
    <w:rsid w:val="3F6FD4B5"/>
    <w:rsid w:val="3F7273B9"/>
    <w:rsid w:val="3F75D04D"/>
    <w:rsid w:val="3F7C9E45"/>
    <w:rsid w:val="3F7FD5A0"/>
    <w:rsid w:val="3F80C1C2"/>
    <w:rsid w:val="3F8734B6"/>
    <w:rsid w:val="3F88876A"/>
    <w:rsid w:val="3F960459"/>
    <w:rsid w:val="3F977AF8"/>
    <w:rsid w:val="3FB316FC"/>
    <w:rsid w:val="3FB36BDB"/>
    <w:rsid w:val="3FB758AE"/>
    <w:rsid w:val="3FBA69F9"/>
    <w:rsid w:val="3FCD6561"/>
    <w:rsid w:val="3FD33879"/>
    <w:rsid w:val="3FD652C8"/>
    <w:rsid w:val="3FD74F28"/>
    <w:rsid w:val="3FD7AADA"/>
    <w:rsid w:val="3FD96834"/>
    <w:rsid w:val="3FDFBF1C"/>
    <w:rsid w:val="3FF444C3"/>
    <w:rsid w:val="3FF45536"/>
    <w:rsid w:val="3FF74747"/>
    <w:rsid w:val="400013BD"/>
    <w:rsid w:val="400107F4"/>
    <w:rsid w:val="4004FB51"/>
    <w:rsid w:val="400F2A80"/>
    <w:rsid w:val="40155A1C"/>
    <w:rsid w:val="4015949F"/>
    <w:rsid w:val="401C12B1"/>
    <w:rsid w:val="40254B5C"/>
    <w:rsid w:val="40271D22"/>
    <w:rsid w:val="402A5DE5"/>
    <w:rsid w:val="40333086"/>
    <w:rsid w:val="40350F3A"/>
    <w:rsid w:val="403AC669"/>
    <w:rsid w:val="403AC681"/>
    <w:rsid w:val="403C2BCE"/>
    <w:rsid w:val="4044203B"/>
    <w:rsid w:val="404AEFC6"/>
    <w:rsid w:val="40597EFF"/>
    <w:rsid w:val="405AE50C"/>
    <w:rsid w:val="405D9FBF"/>
    <w:rsid w:val="405EB36F"/>
    <w:rsid w:val="405EBFB7"/>
    <w:rsid w:val="406109BE"/>
    <w:rsid w:val="4064528A"/>
    <w:rsid w:val="406594F7"/>
    <w:rsid w:val="406E1671"/>
    <w:rsid w:val="4079BC7B"/>
    <w:rsid w:val="407D9B7B"/>
    <w:rsid w:val="407ED3F0"/>
    <w:rsid w:val="4096549E"/>
    <w:rsid w:val="4096BA86"/>
    <w:rsid w:val="409CA7FE"/>
    <w:rsid w:val="40A33323"/>
    <w:rsid w:val="40ACB730"/>
    <w:rsid w:val="40B5AFBD"/>
    <w:rsid w:val="40B6C71C"/>
    <w:rsid w:val="40B73082"/>
    <w:rsid w:val="40C37523"/>
    <w:rsid w:val="40C44373"/>
    <w:rsid w:val="40C75EDD"/>
    <w:rsid w:val="40E65D1B"/>
    <w:rsid w:val="40EFAC82"/>
    <w:rsid w:val="40F397A7"/>
    <w:rsid w:val="40F47A2B"/>
    <w:rsid w:val="40F87CD0"/>
    <w:rsid w:val="40FCF90B"/>
    <w:rsid w:val="40FEB66A"/>
    <w:rsid w:val="4103DC36"/>
    <w:rsid w:val="41042B29"/>
    <w:rsid w:val="41072B85"/>
    <w:rsid w:val="41075308"/>
    <w:rsid w:val="410F96FE"/>
    <w:rsid w:val="4119CA14"/>
    <w:rsid w:val="412F3399"/>
    <w:rsid w:val="41319A0C"/>
    <w:rsid w:val="4148CDE5"/>
    <w:rsid w:val="41594A74"/>
    <w:rsid w:val="416C6059"/>
    <w:rsid w:val="41705CCB"/>
    <w:rsid w:val="4174F165"/>
    <w:rsid w:val="4180534A"/>
    <w:rsid w:val="4180BC7F"/>
    <w:rsid w:val="41840903"/>
    <w:rsid w:val="4187C624"/>
    <w:rsid w:val="419555B4"/>
    <w:rsid w:val="41A46815"/>
    <w:rsid w:val="41A50959"/>
    <w:rsid w:val="41A62A97"/>
    <w:rsid w:val="41AB806D"/>
    <w:rsid w:val="41B82196"/>
    <w:rsid w:val="41B83BB9"/>
    <w:rsid w:val="41BBEE7D"/>
    <w:rsid w:val="41C61EBD"/>
    <w:rsid w:val="41C62517"/>
    <w:rsid w:val="41C6E807"/>
    <w:rsid w:val="41DF96C1"/>
    <w:rsid w:val="41DFE9B5"/>
    <w:rsid w:val="41E1D96A"/>
    <w:rsid w:val="41F34316"/>
    <w:rsid w:val="41F40999"/>
    <w:rsid w:val="41FBF04D"/>
    <w:rsid w:val="41FBF855"/>
    <w:rsid w:val="41FF9A7A"/>
    <w:rsid w:val="420363AE"/>
    <w:rsid w:val="421057A5"/>
    <w:rsid w:val="42168F09"/>
    <w:rsid w:val="421E007E"/>
    <w:rsid w:val="421F98DD"/>
    <w:rsid w:val="4227825C"/>
    <w:rsid w:val="422C59F1"/>
    <w:rsid w:val="422D41EC"/>
    <w:rsid w:val="422E1439"/>
    <w:rsid w:val="42361925"/>
    <w:rsid w:val="423EA129"/>
    <w:rsid w:val="4248B179"/>
    <w:rsid w:val="425ABA66"/>
    <w:rsid w:val="425D9BE4"/>
    <w:rsid w:val="425F118D"/>
    <w:rsid w:val="426C8461"/>
    <w:rsid w:val="426D3ED6"/>
    <w:rsid w:val="427A9C0C"/>
    <w:rsid w:val="427B6D59"/>
    <w:rsid w:val="42835C11"/>
    <w:rsid w:val="42835DE7"/>
    <w:rsid w:val="428EA589"/>
    <w:rsid w:val="42912082"/>
    <w:rsid w:val="42924FCD"/>
    <w:rsid w:val="42994E02"/>
    <w:rsid w:val="429F83E0"/>
    <w:rsid w:val="42A6724F"/>
    <w:rsid w:val="42A770C0"/>
    <w:rsid w:val="42B05054"/>
    <w:rsid w:val="42B5967F"/>
    <w:rsid w:val="42B70C1C"/>
    <w:rsid w:val="42B7F49E"/>
    <w:rsid w:val="42B80064"/>
    <w:rsid w:val="42C48C74"/>
    <w:rsid w:val="42C4E0CF"/>
    <w:rsid w:val="42CB914F"/>
    <w:rsid w:val="42DA333A"/>
    <w:rsid w:val="42DA6908"/>
    <w:rsid w:val="42DE35BD"/>
    <w:rsid w:val="42DEC4BE"/>
    <w:rsid w:val="42E0376E"/>
    <w:rsid w:val="42E607E7"/>
    <w:rsid w:val="42E6A552"/>
    <w:rsid w:val="42EA2C41"/>
    <w:rsid w:val="42EF2B29"/>
    <w:rsid w:val="42F1FCB6"/>
    <w:rsid w:val="42F27E68"/>
    <w:rsid w:val="42F486D2"/>
    <w:rsid w:val="42F981A1"/>
    <w:rsid w:val="42FA8796"/>
    <w:rsid w:val="42FC4F5A"/>
    <w:rsid w:val="43070E1F"/>
    <w:rsid w:val="430FF17D"/>
    <w:rsid w:val="43124D2A"/>
    <w:rsid w:val="43127E13"/>
    <w:rsid w:val="431B1CEA"/>
    <w:rsid w:val="431C5688"/>
    <w:rsid w:val="43274453"/>
    <w:rsid w:val="432C12A9"/>
    <w:rsid w:val="432CE55A"/>
    <w:rsid w:val="432FDA5C"/>
    <w:rsid w:val="43325E78"/>
    <w:rsid w:val="4340F54F"/>
    <w:rsid w:val="4342B824"/>
    <w:rsid w:val="43432A95"/>
    <w:rsid w:val="43565C13"/>
    <w:rsid w:val="4359B8C0"/>
    <w:rsid w:val="435B0EFE"/>
    <w:rsid w:val="435B3A8E"/>
    <w:rsid w:val="4362F43F"/>
    <w:rsid w:val="4363602D"/>
    <w:rsid w:val="436918D8"/>
    <w:rsid w:val="43791D65"/>
    <w:rsid w:val="437BB1F3"/>
    <w:rsid w:val="43836685"/>
    <w:rsid w:val="43851E6F"/>
    <w:rsid w:val="439B46A4"/>
    <w:rsid w:val="439BACB3"/>
    <w:rsid w:val="43A5002F"/>
    <w:rsid w:val="43AD7A29"/>
    <w:rsid w:val="43AF8E4E"/>
    <w:rsid w:val="43B6BCCC"/>
    <w:rsid w:val="43B87CFD"/>
    <w:rsid w:val="43B88299"/>
    <w:rsid w:val="43BCD4E1"/>
    <w:rsid w:val="43C1C202"/>
    <w:rsid w:val="43C614F0"/>
    <w:rsid w:val="43D2CC0C"/>
    <w:rsid w:val="43D4E784"/>
    <w:rsid w:val="43D64D7C"/>
    <w:rsid w:val="43D6E978"/>
    <w:rsid w:val="43D83607"/>
    <w:rsid w:val="43DAA70C"/>
    <w:rsid w:val="43DCEF92"/>
    <w:rsid w:val="43E62944"/>
    <w:rsid w:val="43E740DB"/>
    <w:rsid w:val="43FD8BB0"/>
    <w:rsid w:val="44017DD7"/>
    <w:rsid w:val="44036F70"/>
    <w:rsid w:val="440503CE"/>
    <w:rsid w:val="440610E7"/>
    <w:rsid w:val="440EF92C"/>
    <w:rsid w:val="440F245C"/>
    <w:rsid w:val="441B4981"/>
    <w:rsid w:val="442A2335"/>
    <w:rsid w:val="443426E9"/>
    <w:rsid w:val="443C9B3E"/>
    <w:rsid w:val="443F2E78"/>
    <w:rsid w:val="44497A1F"/>
    <w:rsid w:val="444E9878"/>
    <w:rsid w:val="445001EA"/>
    <w:rsid w:val="44515F61"/>
    <w:rsid w:val="44533E66"/>
    <w:rsid w:val="4463CBFC"/>
    <w:rsid w:val="44666502"/>
    <w:rsid w:val="446AC200"/>
    <w:rsid w:val="446ED81F"/>
    <w:rsid w:val="447444FE"/>
    <w:rsid w:val="4482780F"/>
    <w:rsid w:val="448A7CC0"/>
    <w:rsid w:val="448AF47A"/>
    <w:rsid w:val="448B5506"/>
    <w:rsid w:val="449233B8"/>
    <w:rsid w:val="44953A8A"/>
    <w:rsid w:val="4498CCA7"/>
    <w:rsid w:val="4499F8DC"/>
    <w:rsid w:val="449D8F89"/>
    <w:rsid w:val="449E06C6"/>
    <w:rsid w:val="44A00CA5"/>
    <w:rsid w:val="44A6CB46"/>
    <w:rsid w:val="44AA80C1"/>
    <w:rsid w:val="44AC163E"/>
    <w:rsid w:val="44B810BB"/>
    <w:rsid w:val="44B89BAC"/>
    <w:rsid w:val="44B9F29E"/>
    <w:rsid w:val="44C0AB90"/>
    <w:rsid w:val="44C53006"/>
    <w:rsid w:val="44D37267"/>
    <w:rsid w:val="44D58AA5"/>
    <w:rsid w:val="44D6C635"/>
    <w:rsid w:val="44D73825"/>
    <w:rsid w:val="44D82EF8"/>
    <w:rsid w:val="44DD5B21"/>
    <w:rsid w:val="44E6F109"/>
    <w:rsid w:val="44EEA928"/>
    <w:rsid w:val="44FD38D7"/>
    <w:rsid w:val="44FE0097"/>
    <w:rsid w:val="44FECCE5"/>
    <w:rsid w:val="4500756D"/>
    <w:rsid w:val="45074B44"/>
    <w:rsid w:val="450D9DB9"/>
    <w:rsid w:val="45178A77"/>
    <w:rsid w:val="45292C26"/>
    <w:rsid w:val="452B7695"/>
    <w:rsid w:val="45345D21"/>
    <w:rsid w:val="4535B3B8"/>
    <w:rsid w:val="4545352B"/>
    <w:rsid w:val="454A5E0F"/>
    <w:rsid w:val="454D2D4F"/>
    <w:rsid w:val="454E1B1B"/>
    <w:rsid w:val="455437E1"/>
    <w:rsid w:val="455586F3"/>
    <w:rsid w:val="45575204"/>
    <w:rsid w:val="455948C9"/>
    <w:rsid w:val="455A4579"/>
    <w:rsid w:val="455B02EF"/>
    <w:rsid w:val="456D2A0F"/>
    <w:rsid w:val="456F3ECA"/>
    <w:rsid w:val="4572F35B"/>
    <w:rsid w:val="45751496"/>
    <w:rsid w:val="45788DAC"/>
    <w:rsid w:val="45817E09"/>
    <w:rsid w:val="458BD867"/>
    <w:rsid w:val="45928904"/>
    <w:rsid w:val="4594F1BD"/>
    <w:rsid w:val="4598396D"/>
    <w:rsid w:val="459A4E36"/>
    <w:rsid w:val="459FC950"/>
    <w:rsid w:val="45A5CE7A"/>
    <w:rsid w:val="45C8A27B"/>
    <w:rsid w:val="45C9492D"/>
    <w:rsid w:val="45CAB55D"/>
    <w:rsid w:val="45CC5FE5"/>
    <w:rsid w:val="45D01F7E"/>
    <w:rsid w:val="45DD4031"/>
    <w:rsid w:val="45E53A2C"/>
    <w:rsid w:val="45FCA646"/>
    <w:rsid w:val="45FDD9E3"/>
    <w:rsid w:val="460BDCA2"/>
    <w:rsid w:val="460D9E1C"/>
    <w:rsid w:val="4612CD2B"/>
    <w:rsid w:val="46171F62"/>
    <w:rsid w:val="4620466C"/>
    <w:rsid w:val="46259B1E"/>
    <w:rsid w:val="462DBB8F"/>
    <w:rsid w:val="4631300E"/>
    <w:rsid w:val="463E918A"/>
    <w:rsid w:val="4655C710"/>
    <w:rsid w:val="465BBECC"/>
    <w:rsid w:val="465EB46C"/>
    <w:rsid w:val="465F7B7D"/>
    <w:rsid w:val="46622CBF"/>
    <w:rsid w:val="4679469B"/>
    <w:rsid w:val="467B50B9"/>
    <w:rsid w:val="467B9069"/>
    <w:rsid w:val="467DAF23"/>
    <w:rsid w:val="4684FD5C"/>
    <w:rsid w:val="468D59C0"/>
    <w:rsid w:val="46917F5E"/>
    <w:rsid w:val="469CD7D2"/>
    <w:rsid w:val="46A0D21A"/>
    <w:rsid w:val="46A1C67A"/>
    <w:rsid w:val="46A88971"/>
    <w:rsid w:val="46AB0A0F"/>
    <w:rsid w:val="46AB6D52"/>
    <w:rsid w:val="46AB7FAB"/>
    <w:rsid w:val="46ACCC43"/>
    <w:rsid w:val="46B35AD8"/>
    <w:rsid w:val="46B98183"/>
    <w:rsid w:val="46BF284F"/>
    <w:rsid w:val="46C07018"/>
    <w:rsid w:val="46C39B6A"/>
    <w:rsid w:val="46C517EC"/>
    <w:rsid w:val="46CC24E2"/>
    <w:rsid w:val="46D33D13"/>
    <w:rsid w:val="46D7B10B"/>
    <w:rsid w:val="46DDEB54"/>
    <w:rsid w:val="46DFBA63"/>
    <w:rsid w:val="46E08420"/>
    <w:rsid w:val="46EE3323"/>
    <w:rsid w:val="46F05D27"/>
    <w:rsid w:val="46F8C5F2"/>
    <w:rsid w:val="46FE94AF"/>
    <w:rsid w:val="470DD55E"/>
    <w:rsid w:val="471DA579"/>
    <w:rsid w:val="4724611A"/>
    <w:rsid w:val="472A0D1A"/>
    <w:rsid w:val="472C591F"/>
    <w:rsid w:val="47371684"/>
    <w:rsid w:val="473B9F7A"/>
    <w:rsid w:val="473D9DD6"/>
    <w:rsid w:val="474224CD"/>
    <w:rsid w:val="47423189"/>
    <w:rsid w:val="475063B9"/>
    <w:rsid w:val="47546EFE"/>
    <w:rsid w:val="4757AB3D"/>
    <w:rsid w:val="4759CC43"/>
    <w:rsid w:val="475C0F7F"/>
    <w:rsid w:val="476395DB"/>
    <w:rsid w:val="4765548E"/>
    <w:rsid w:val="477FBB53"/>
    <w:rsid w:val="478516BC"/>
    <w:rsid w:val="47898B87"/>
    <w:rsid w:val="479120EE"/>
    <w:rsid w:val="4792876B"/>
    <w:rsid w:val="479466A5"/>
    <w:rsid w:val="479ABA38"/>
    <w:rsid w:val="479CFBD5"/>
    <w:rsid w:val="47A10A20"/>
    <w:rsid w:val="47A2402F"/>
    <w:rsid w:val="47ACBCF0"/>
    <w:rsid w:val="47AD5D52"/>
    <w:rsid w:val="47C2E8E7"/>
    <w:rsid w:val="47C9BC5C"/>
    <w:rsid w:val="47C9D6F6"/>
    <w:rsid w:val="47D511A6"/>
    <w:rsid w:val="47D77008"/>
    <w:rsid w:val="47DA534C"/>
    <w:rsid w:val="47DBAA8E"/>
    <w:rsid w:val="47DEBF8B"/>
    <w:rsid w:val="47E23394"/>
    <w:rsid w:val="47E61036"/>
    <w:rsid w:val="47E9DB99"/>
    <w:rsid w:val="47EAB876"/>
    <w:rsid w:val="47EFA7A7"/>
    <w:rsid w:val="47F7920C"/>
    <w:rsid w:val="47FB0538"/>
    <w:rsid w:val="48213045"/>
    <w:rsid w:val="48312657"/>
    <w:rsid w:val="48396DE2"/>
    <w:rsid w:val="483AB979"/>
    <w:rsid w:val="483FF6C6"/>
    <w:rsid w:val="48449CB1"/>
    <w:rsid w:val="48463DE6"/>
    <w:rsid w:val="4846AE8B"/>
    <w:rsid w:val="484F2B39"/>
    <w:rsid w:val="48541AA0"/>
    <w:rsid w:val="485F54FF"/>
    <w:rsid w:val="486BC4F1"/>
    <w:rsid w:val="486E5CB6"/>
    <w:rsid w:val="486F897A"/>
    <w:rsid w:val="48715A40"/>
    <w:rsid w:val="487735CF"/>
    <w:rsid w:val="48791B45"/>
    <w:rsid w:val="487EE49C"/>
    <w:rsid w:val="487F9774"/>
    <w:rsid w:val="48825568"/>
    <w:rsid w:val="4883EA44"/>
    <w:rsid w:val="4884ED4E"/>
    <w:rsid w:val="48866A87"/>
    <w:rsid w:val="48898F3C"/>
    <w:rsid w:val="4892B83B"/>
    <w:rsid w:val="48958F27"/>
    <w:rsid w:val="4895BD47"/>
    <w:rsid w:val="4898CC23"/>
    <w:rsid w:val="48A6C7F6"/>
    <w:rsid w:val="48B33B89"/>
    <w:rsid w:val="48B96DF7"/>
    <w:rsid w:val="48BEA484"/>
    <w:rsid w:val="48C88E28"/>
    <w:rsid w:val="48CC7420"/>
    <w:rsid w:val="48DE881B"/>
    <w:rsid w:val="48EC871C"/>
    <w:rsid w:val="48F03403"/>
    <w:rsid w:val="48F3B6E0"/>
    <w:rsid w:val="48F46E3D"/>
    <w:rsid w:val="48F6DF41"/>
    <w:rsid w:val="48F8F330"/>
    <w:rsid w:val="48FA5708"/>
    <w:rsid w:val="490088F2"/>
    <w:rsid w:val="490D5D7C"/>
    <w:rsid w:val="490DB3C4"/>
    <w:rsid w:val="490E1044"/>
    <w:rsid w:val="49141AF6"/>
    <w:rsid w:val="49171F5C"/>
    <w:rsid w:val="491EB3EC"/>
    <w:rsid w:val="4937701C"/>
    <w:rsid w:val="4941C94D"/>
    <w:rsid w:val="494757BC"/>
    <w:rsid w:val="4948FE7B"/>
    <w:rsid w:val="494A405E"/>
    <w:rsid w:val="494A5F64"/>
    <w:rsid w:val="494F630A"/>
    <w:rsid w:val="49574526"/>
    <w:rsid w:val="4958247A"/>
    <w:rsid w:val="495B007B"/>
    <w:rsid w:val="495E7E83"/>
    <w:rsid w:val="4961D709"/>
    <w:rsid w:val="4964BAD2"/>
    <w:rsid w:val="49738FD6"/>
    <w:rsid w:val="49753671"/>
    <w:rsid w:val="49775067"/>
    <w:rsid w:val="498AB6B5"/>
    <w:rsid w:val="498ED326"/>
    <w:rsid w:val="49A88006"/>
    <w:rsid w:val="49AE2605"/>
    <w:rsid w:val="49B3B93E"/>
    <w:rsid w:val="49B5EF11"/>
    <w:rsid w:val="49C152BE"/>
    <w:rsid w:val="49C493A9"/>
    <w:rsid w:val="49CA438E"/>
    <w:rsid w:val="49CBCC46"/>
    <w:rsid w:val="49D74E5E"/>
    <w:rsid w:val="49D77202"/>
    <w:rsid w:val="49D9D6EF"/>
    <w:rsid w:val="49E8136B"/>
    <w:rsid w:val="49EA833E"/>
    <w:rsid w:val="49EE42F4"/>
    <w:rsid w:val="49EF10CE"/>
    <w:rsid w:val="49F9A4FD"/>
    <w:rsid w:val="4A01AC49"/>
    <w:rsid w:val="4A06B65A"/>
    <w:rsid w:val="4A08C5B9"/>
    <w:rsid w:val="4A0F338D"/>
    <w:rsid w:val="4A2BA241"/>
    <w:rsid w:val="4A2E9B64"/>
    <w:rsid w:val="4A2F3692"/>
    <w:rsid w:val="4A2FF9AB"/>
    <w:rsid w:val="4A33B9BD"/>
    <w:rsid w:val="4A34EECA"/>
    <w:rsid w:val="4A3ACCB8"/>
    <w:rsid w:val="4A3FD3B1"/>
    <w:rsid w:val="4A47BE72"/>
    <w:rsid w:val="4A48E066"/>
    <w:rsid w:val="4A592F62"/>
    <w:rsid w:val="4A5BF14E"/>
    <w:rsid w:val="4A688F8D"/>
    <w:rsid w:val="4A689C5D"/>
    <w:rsid w:val="4A6E22FC"/>
    <w:rsid w:val="4A7A4963"/>
    <w:rsid w:val="4A7AC869"/>
    <w:rsid w:val="4A7E6831"/>
    <w:rsid w:val="4A80C43B"/>
    <w:rsid w:val="4A827DAF"/>
    <w:rsid w:val="4A84F2C7"/>
    <w:rsid w:val="4A87C455"/>
    <w:rsid w:val="4A8C2ACE"/>
    <w:rsid w:val="4A8FB7A2"/>
    <w:rsid w:val="4A928D7B"/>
    <w:rsid w:val="4A987141"/>
    <w:rsid w:val="4AA124F3"/>
    <w:rsid w:val="4AADDCBF"/>
    <w:rsid w:val="4AB70377"/>
    <w:rsid w:val="4ABA4BA8"/>
    <w:rsid w:val="4ABC31B4"/>
    <w:rsid w:val="4ABC3C2E"/>
    <w:rsid w:val="4ABD07C9"/>
    <w:rsid w:val="4ABEB52F"/>
    <w:rsid w:val="4AC52525"/>
    <w:rsid w:val="4AC57E0B"/>
    <w:rsid w:val="4ACCD69D"/>
    <w:rsid w:val="4ACFEF2D"/>
    <w:rsid w:val="4AD2A2F7"/>
    <w:rsid w:val="4AD5DC86"/>
    <w:rsid w:val="4ADA40C2"/>
    <w:rsid w:val="4ADCBFCE"/>
    <w:rsid w:val="4AE598FB"/>
    <w:rsid w:val="4AE9E2ED"/>
    <w:rsid w:val="4AEE5C62"/>
    <w:rsid w:val="4AF61469"/>
    <w:rsid w:val="4AF9FE03"/>
    <w:rsid w:val="4B023EA1"/>
    <w:rsid w:val="4B040B1E"/>
    <w:rsid w:val="4B0E5C7E"/>
    <w:rsid w:val="4B18A64B"/>
    <w:rsid w:val="4B19E1F7"/>
    <w:rsid w:val="4B1FD168"/>
    <w:rsid w:val="4B25FD53"/>
    <w:rsid w:val="4B28F0BF"/>
    <w:rsid w:val="4B2FC9F1"/>
    <w:rsid w:val="4B336A05"/>
    <w:rsid w:val="4B3481ED"/>
    <w:rsid w:val="4B38AF09"/>
    <w:rsid w:val="4B489F55"/>
    <w:rsid w:val="4B4D5F0E"/>
    <w:rsid w:val="4B4DCB3F"/>
    <w:rsid w:val="4B4DCDBF"/>
    <w:rsid w:val="4B540C0D"/>
    <w:rsid w:val="4B5B937B"/>
    <w:rsid w:val="4B69B957"/>
    <w:rsid w:val="4B69C8D7"/>
    <w:rsid w:val="4B6E8C89"/>
    <w:rsid w:val="4B74F25E"/>
    <w:rsid w:val="4B757D46"/>
    <w:rsid w:val="4B8138AF"/>
    <w:rsid w:val="4B821A95"/>
    <w:rsid w:val="4B822EDF"/>
    <w:rsid w:val="4B87EB4A"/>
    <w:rsid w:val="4B945E8B"/>
    <w:rsid w:val="4B96F5C1"/>
    <w:rsid w:val="4B9B537F"/>
    <w:rsid w:val="4BA0581E"/>
    <w:rsid w:val="4BA268B6"/>
    <w:rsid w:val="4BA48395"/>
    <w:rsid w:val="4BAA18B5"/>
    <w:rsid w:val="4BAB29E7"/>
    <w:rsid w:val="4BAFD806"/>
    <w:rsid w:val="4BBC7728"/>
    <w:rsid w:val="4BD1F636"/>
    <w:rsid w:val="4BD3C138"/>
    <w:rsid w:val="4BD3E7F8"/>
    <w:rsid w:val="4BD6CC4A"/>
    <w:rsid w:val="4BD80BCD"/>
    <w:rsid w:val="4BD91A7D"/>
    <w:rsid w:val="4BE831BA"/>
    <w:rsid w:val="4BFEFC4A"/>
    <w:rsid w:val="4BFF91A8"/>
    <w:rsid w:val="4C049F0C"/>
    <w:rsid w:val="4C05076F"/>
    <w:rsid w:val="4C092707"/>
    <w:rsid w:val="4C0AA1CE"/>
    <w:rsid w:val="4C0BF29B"/>
    <w:rsid w:val="4C111588"/>
    <w:rsid w:val="4C12488B"/>
    <w:rsid w:val="4C161A05"/>
    <w:rsid w:val="4C16A00E"/>
    <w:rsid w:val="4C174D9C"/>
    <w:rsid w:val="4C1835D1"/>
    <w:rsid w:val="4C241B4E"/>
    <w:rsid w:val="4C284AE0"/>
    <w:rsid w:val="4C2F71CC"/>
    <w:rsid w:val="4C37D0A8"/>
    <w:rsid w:val="4C43D9B3"/>
    <w:rsid w:val="4C45B992"/>
    <w:rsid w:val="4C4F6391"/>
    <w:rsid w:val="4C5343BA"/>
    <w:rsid w:val="4C542900"/>
    <w:rsid w:val="4C547AEA"/>
    <w:rsid w:val="4C61EAF5"/>
    <w:rsid w:val="4C66B530"/>
    <w:rsid w:val="4C66E9FB"/>
    <w:rsid w:val="4C71F384"/>
    <w:rsid w:val="4C7C7AED"/>
    <w:rsid w:val="4C7E5806"/>
    <w:rsid w:val="4C83E5C8"/>
    <w:rsid w:val="4C886FE6"/>
    <w:rsid w:val="4C89D256"/>
    <w:rsid w:val="4C8AB8B4"/>
    <w:rsid w:val="4C8F0504"/>
    <w:rsid w:val="4C92DA8E"/>
    <w:rsid w:val="4C95C5E7"/>
    <w:rsid w:val="4CA13499"/>
    <w:rsid w:val="4CA60E7B"/>
    <w:rsid w:val="4CAB72CA"/>
    <w:rsid w:val="4CAD1751"/>
    <w:rsid w:val="4CAFCE40"/>
    <w:rsid w:val="4CB5A0E5"/>
    <w:rsid w:val="4CB83A4D"/>
    <w:rsid w:val="4CB917DE"/>
    <w:rsid w:val="4CBB138E"/>
    <w:rsid w:val="4CC508C9"/>
    <w:rsid w:val="4CCA4B09"/>
    <w:rsid w:val="4CCF057B"/>
    <w:rsid w:val="4CDCBD84"/>
    <w:rsid w:val="4CE13286"/>
    <w:rsid w:val="4CE2D140"/>
    <w:rsid w:val="4CE7CA0D"/>
    <w:rsid w:val="4CEE297F"/>
    <w:rsid w:val="4CFBCE83"/>
    <w:rsid w:val="4CFE6FEB"/>
    <w:rsid w:val="4D01E748"/>
    <w:rsid w:val="4D027289"/>
    <w:rsid w:val="4D0A510E"/>
    <w:rsid w:val="4D0BFBA5"/>
    <w:rsid w:val="4D134294"/>
    <w:rsid w:val="4D15DB24"/>
    <w:rsid w:val="4D1AD5A1"/>
    <w:rsid w:val="4D1E78C8"/>
    <w:rsid w:val="4D25FD9B"/>
    <w:rsid w:val="4D27D385"/>
    <w:rsid w:val="4D338E37"/>
    <w:rsid w:val="4D347E6C"/>
    <w:rsid w:val="4D37046D"/>
    <w:rsid w:val="4D46AD39"/>
    <w:rsid w:val="4D482F51"/>
    <w:rsid w:val="4D484301"/>
    <w:rsid w:val="4D4CC397"/>
    <w:rsid w:val="4D637460"/>
    <w:rsid w:val="4D65DD04"/>
    <w:rsid w:val="4D79FD96"/>
    <w:rsid w:val="4D7D6BAB"/>
    <w:rsid w:val="4D7E422C"/>
    <w:rsid w:val="4D959FB1"/>
    <w:rsid w:val="4D99D753"/>
    <w:rsid w:val="4D9A80A5"/>
    <w:rsid w:val="4D9F8F44"/>
    <w:rsid w:val="4DADA7D5"/>
    <w:rsid w:val="4DB9FC80"/>
    <w:rsid w:val="4DBB29BA"/>
    <w:rsid w:val="4DC04F12"/>
    <w:rsid w:val="4DC65F37"/>
    <w:rsid w:val="4DCB5103"/>
    <w:rsid w:val="4DCFE1EF"/>
    <w:rsid w:val="4DD574D0"/>
    <w:rsid w:val="4DE01EAA"/>
    <w:rsid w:val="4DE1ABBA"/>
    <w:rsid w:val="4DE7C387"/>
    <w:rsid w:val="4E002DE3"/>
    <w:rsid w:val="4E008DF7"/>
    <w:rsid w:val="4E01C564"/>
    <w:rsid w:val="4E0CFCD6"/>
    <w:rsid w:val="4E1073C5"/>
    <w:rsid w:val="4E147939"/>
    <w:rsid w:val="4E1A033D"/>
    <w:rsid w:val="4E1B762A"/>
    <w:rsid w:val="4E2BF419"/>
    <w:rsid w:val="4E370816"/>
    <w:rsid w:val="4E413F8D"/>
    <w:rsid w:val="4E62B125"/>
    <w:rsid w:val="4E707708"/>
    <w:rsid w:val="4E72C68E"/>
    <w:rsid w:val="4E73100E"/>
    <w:rsid w:val="4E801AE3"/>
    <w:rsid w:val="4E8A0867"/>
    <w:rsid w:val="4E8E592D"/>
    <w:rsid w:val="4E9C43F5"/>
    <w:rsid w:val="4E9CCFB1"/>
    <w:rsid w:val="4EA098AE"/>
    <w:rsid w:val="4EA0F084"/>
    <w:rsid w:val="4EB6D97F"/>
    <w:rsid w:val="4EC5EA63"/>
    <w:rsid w:val="4EC69DA1"/>
    <w:rsid w:val="4EC76D84"/>
    <w:rsid w:val="4EC9E9CD"/>
    <w:rsid w:val="4ECB7BE9"/>
    <w:rsid w:val="4ECE71D0"/>
    <w:rsid w:val="4ED3D58C"/>
    <w:rsid w:val="4ED43FD3"/>
    <w:rsid w:val="4ED4A313"/>
    <w:rsid w:val="4EDF2B4A"/>
    <w:rsid w:val="4EE16596"/>
    <w:rsid w:val="4EE1E9D3"/>
    <w:rsid w:val="4EE3B662"/>
    <w:rsid w:val="4EEAC511"/>
    <w:rsid w:val="4EEB9891"/>
    <w:rsid w:val="4EED28FD"/>
    <w:rsid w:val="4EEE15AF"/>
    <w:rsid w:val="4EF03282"/>
    <w:rsid w:val="4EF1D215"/>
    <w:rsid w:val="4EFE68F1"/>
    <w:rsid w:val="4EFEC2A7"/>
    <w:rsid w:val="4F055DAD"/>
    <w:rsid w:val="4F0DF749"/>
    <w:rsid w:val="4F1A05E9"/>
    <w:rsid w:val="4F1BAD16"/>
    <w:rsid w:val="4F28B7BC"/>
    <w:rsid w:val="4F2D990A"/>
    <w:rsid w:val="4F38E4B1"/>
    <w:rsid w:val="4F3A6BFA"/>
    <w:rsid w:val="4F51A68A"/>
    <w:rsid w:val="4F5798D4"/>
    <w:rsid w:val="4F5C69D9"/>
    <w:rsid w:val="4F605782"/>
    <w:rsid w:val="4F66C1B2"/>
    <w:rsid w:val="4F683549"/>
    <w:rsid w:val="4F69BF0A"/>
    <w:rsid w:val="4F6CC316"/>
    <w:rsid w:val="4F6DDF61"/>
    <w:rsid w:val="4F72A8FF"/>
    <w:rsid w:val="4F789D3B"/>
    <w:rsid w:val="4F795FCF"/>
    <w:rsid w:val="4F7F6682"/>
    <w:rsid w:val="4F802E6D"/>
    <w:rsid w:val="4F8BB6A6"/>
    <w:rsid w:val="4F905B02"/>
    <w:rsid w:val="4F930278"/>
    <w:rsid w:val="4F9A5547"/>
    <w:rsid w:val="4FAB8BF9"/>
    <w:rsid w:val="4FB38906"/>
    <w:rsid w:val="4FB70AAC"/>
    <w:rsid w:val="4FB78C33"/>
    <w:rsid w:val="4FBBA67F"/>
    <w:rsid w:val="4FBF953D"/>
    <w:rsid w:val="4FC20502"/>
    <w:rsid w:val="4FC8B38A"/>
    <w:rsid w:val="4FCB464D"/>
    <w:rsid w:val="4FCFB57B"/>
    <w:rsid w:val="4FD1EBE6"/>
    <w:rsid w:val="4FD8031A"/>
    <w:rsid w:val="4FDF6682"/>
    <w:rsid w:val="4FE0A579"/>
    <w:rsid w:val="4FEF77BE"/>
    <w:rsid w:val="4FF460E5"/>
    <w:rsid w:val="4FFB85CF"/>
    <w:rsid w:val="50008D45"/>
    <w:rsid w:val="50029B10"/>
    <w:rsid w:val="5008BC2D"/>
    <w:rsid w:val="500E3241"/>
    <w:rsid w:val="5019B3B8"/>
    <w:rsid w:val="501FB684"/>
    <w:rsid w:val="5034525C"/>
    <w:rsid w:val="50399551"/>
    <w:rsid w:val="50465C1B"/>
    <w:rsid w:val="504B2D5F"/>
    <w:rsid w:val="50563960"/>
    <w:rsid w:val="5060B44E"/>
    <w:rsid w:val="506184DC"/>
    <w:rsid w:val="50720E52"/>
    <w:rsid w:val="50748F7F"/>
    <w:rsid w:val="5075B5AE"/>
    <w:rsid w:val="50794ED4"/>
    <w:rsid w:val="507ECC37"/>
    <w:rsid w:val="5084AEDA"/>
    <w:rsid w:val="5086DAFD"/>
    <w:rsid w:val="50896261"/>
    <w:rsid w:val="5099D5A5"/>
    <w:rsid w:val="509C5965"/>
    <w:rsid w:val="50A6CA4A"/>
    <w:rsid w:val="50A6F63E"/>
    <w:rsid w:val="50AA07C3"/>
    <w:rsid w:val="50ABAE30"/>
    <w:rsid w:val="50AE1B57"/>
    <w:rsid w:val="50BAB75C"/>
    <w:rsid w:val="50BD2CDC"/>
    <w:rsid w:val="50BF3BF0"/>
    <w:rsid w:val="50BF999D"/>
    <w:rsid w:val="50C15797"/>
    <w:rsid w:val="50CAD46F"/>
    <w:rsid w:val="50D35607"/>
    <w:rsid w:val="50D72728"/>
    <w:rsid w:val="50DF7022"/>
    <w:rsid w:val="50E54889"/>
    <w:rsid w:val="50E78DBF"/>
    <w:rsid w:val="50E7AFFA"/>
    <w:rsid w:val="50ECFE7F"/>
    <w:rsid w:val="50F01C23"/>
    <w:rsid w:val="50F98EAD"/>
    <w:rsid w:val="5106A4B1"/>
    <w:rsid w:val="510E8AFA"/>
    <w:rsid w:val="5112D034"/>
    <w:rsid w:val="5113F1ED"/>
    <w:rsid w:val="5117B262"/>
    <w:rsid w:val="511DF7C2"/>
    <w:rsid w:val="512FF5E3"/>
    <w:rsid w:val="513538A7"/>
    <w:rsid w:val="513B73E1"/>
    <w:rsid w:val="513F55DF"/>
    <w:rsid w:val="5141A8A6"/>
    <w:rsid w:val="5143200C"/>
    <w:rsid w:val="514BB7E0"/>
    <w:rsid w:val="514E3442"/>
    <w:rsid w:val="514F0F8D"/>
    <w:rsid w:val="514FCD24"/>
    <w:rsid w:val="51561A91"/>
    <w:rsid w:val="515882EC"/>
    <w:rsid w:val="515F2F2C"/>
    <w:rsid w:val="5163F68B"/>
    <w:rsid w:val="516A99C9"/>
    <w:rsid w:val="516C10DB"/>
    <w:rsid w:val="5177A4E0"/>
    <w:rsid w:val="51781324"/>
    <w:rsid w:val="517DF6EE"/>
    <w:rsid w:val="5183A4DC"/>
    <w:rsid w:val="51849083"/>
    <w:rsid w:val="518BC7E4"/>
    <w:rsid w:val="519B33A0"/>
    <w:rsid w:val="519DEB9C"/>
    <w:rsid w:val="51AD506A"/>
    <w:rsid w:val="51AE9A1D"/>
    <w:rsid w:val="51B6FF1E"/>
    <w:rsid w:val="51B969C5"/>
    <w:rsid w:val="51BB8EF5"/>
    <w:rsid w:val="51BF9849"/>
    <w:rsid w:val="51C35923"/>
    <w:rsid w:val="51C4246F"/>
    <w:rsid w:val="51CA4E1D"/>
    <w:rsid w:val="51CBC8BD"/>
    <w:rsid w:val="51CFB0B9"/>
    <w:rsid w:val="51D0DAD1"/>
    <w:rsid w:val="51D22A74"/>
    <w:rsid w:val="51D64011"/>
    <w:rsid w:val="51DCE9DD"/>
    <w:rsid w:val="51E899AF"/>
    <w:rsid w:val="51EA5F12"/>
    <w:rsid w:val="51EB590B"/>
    <w:rsid w:val="51ED6BF7"/>
    <w:rsid w:val="51F31207"/>
    <w:rsid w:val="51F50220"/>
    <w:rsid w:val="51F8D3E0"/>
    <w:rsid w:val="51FA276F"/>
    <w:rsid w:val="52079966"/>
    <w:rsid w:val="520815CE"/>
    <w:rsid w:val="520D9578"/>
    <w:rsid w:val="520DDEB3"/>
    <w:rsid w:val="52144FE4"/>
    <w:rsid w:val="5226494E"/>
    <w:rsid w:val="522AF35F"/>
    <w:rsid w:val="522E2693"/>
    <w:rsid w:val="5235F6BD"/>
    <w:rsid w:val="523B396E"/>
    <w:rsid w:val="524724CA"/>
    <w:rsid w:val="524CAC86"/>
    <w:rsid w:val="524E8D68"/>
    <w:rsid w:val="5251D0FF"/>
    <w:rsid w:val="5254C001"/>
    <w:rsid w:val="52589966"/>
    <w:rsid w:val="5261E232"/>
    <w:rsid w:val="526ACB6A"/>
    <w:rsid w:val="526C98E2"/>
    <w:rsid w:val="527CB1D6"/>
    <w:rsid w:val="5280EED6"/>
    <w:rsid w:val="5288E903"/>
    <w:rsid w:val="528FA16B"/>
    <w:rsid w:val="5290B6EC"/>
    <w:rsid w:val="5295182B"/>
    <w:rsid w:val="52968389"/>
    <w:rsid w:val="52AFFCFD"/>
    <w:rsid w:val="52BF418A"/>
    <w:rsid w:val="52C31070"/>
    <w:rsid w:val="52C61579"/>
    <w:rsid w:val="52CE8E5D"/>
    <w:rsid w:val="52D3ADEE"/>
    <w:rsid w:val="52D9603F"/>
    <w:rsid w:val="52DA7FFF"/>
    <w:rsid w:val="52DBD601"/>
    <w:rsid w:val="52DCD1DA"/>
    <w:rsid w:val="52DEC18D"/>
    <w:rsid w:val="52E1E2EC"/>
    <w:rsid w:val="52E49CA9"/>
    <w:rsid w:val="52EA09FB"/>
    <w:rsid w:val="52EC6AA1"/>
    <w:rsid w:val="52F001E6"/>
    <w:rsid w:val="52F4FC5F"/>
    <w:rsid w:val="52FD53D0"/>
    <w:rsid w:val="52FEB4DD"/>
    <w:rsid w:val="530C6EFD"/>
    <w:rsid w:val="530E43BD"/>
    <w:rsid w:val="5318CDCA"/>
    <w:rsid w:val="5321C179"/>
    <w:rsid w:val="53233357"/>
    <w:rsid w:val="5328647E"/>
    <w:rsid w:val="5328DDFB"/>
    <w:rsid w:val="532BB61A"/>
    <w:rsid w:val="5332E4E3"/>
    <w:rsid w:val="53367FC4"/>
    <w:rsid w:val="53456FDF"/>
    <w:rsid w:val="5347838F"/>
    <w:rsid w:val="53491896"/>
    <w:rsid w:val="5349C5D6"/>
    <w:rsid w:val="534BB9D5"/>
    <w:rsid w:val="53521C49"/>
    <w:rsid w:val="53618075"/>
    <w:rsid w:val="536372B3"/>
    <w:rsid w:val="53652C95"/>
    <w:rsid w:val="5366B7E1"/>
    <w:rsid w:val="536D1138"/>
    <w:rsid w:val="536EF83F"/>
    <w:rsid w:val="537E1B03"/>
    <w:rsid w:val="53808C16"/>
    <w:rsid w:val="538DD41C"/>
    <w:rsid w:val="53934BD4"/>
    <w:rsid w:val="53971564"/>
    <w:rsid w:val="5399B7BE"/>
    <w:rsid w:val="539D3EF9"/>
    <w:rsid w:val="53C45065"/>
    <w:rsid w:val="53C9D952"/>
    <w:rsid w:val="53CF9FD7"/>
    <w:rsid w:val="53D2C40C"/>
    <w:rsid w:val="53D75420"/>
    <w:rsid w:val="53F2AEC5"/>
    <w:rsid w:val="53F305BC"/>
    <w:rsid w:val="53F31F9F"/>
    <w:rsid w:val="53F56A4C"/>
    <w:rsid w:val="53F5B946"/>
    <w:rsid w:val="54014EA6"/>
    <w:rsid w:val="5408EC5A"/>
    <w:rsid w:val="540A1BC3"/>
    <w:rsid w:val="541439CD"/>
    <w:rsid w:val="5419375B"/>
    <w:rsid w:val="5419F1DE"/>
    <w:rsid w:val="541C0476"/>
    <w:rsid w:val="542780A5"/>
    <w:rsid w:val="5434A2DA"/>
    <w:rsid w:val="5442865D"/>
    <w:rsid w:val="5443CE9D"/>
    <w:rsid w:val="544F23C7"/>
    <w:rsid w:val="54542899"/>
    <w:rsid w:val="5456855E"/>
    <w:rsid w:val="5470A05B"/>
    <w:rsid w:val="54730077"/>
    <w:rsid w:val="54833EA5"/>
    <w:rsid w:val="54908353"/>
    <w:rsid w:val="5492A273"/>
    <w:rsid w:val="54930B7C"/>
    <w:rsid w:val="54986365"/>
    <w:rsid w:val="54A37368"/>
    <w:rsid w:val="54ADD9ED"/>
    <w:rsid w:val="54B7DE09"/>
    <w:rsid w:val="54B87EDA"/>
    <w:rsid w:val="54B9D8C9"/>
    <w:rsid w:val="54BC9EB0"/>
    <w:rsid w:val="54BD348D"/>
    <w:rsid w:val="54C039C9"/>
    <w:rsid w:val="54CADE2A"/>
    <w:rsid w:val="54CC3D33"/>
    <w:rsid w:val="54D44679"/>
    <w:rsid w:val="54DB3AD2"/>
    <w:rsid w:val="54F61986"/>
    <w:rsid w:val="54FC67DB"/>
    <w:rsid w:val="54FC695C"/>
    <w:rsid w:val="5502A0A1"/>
    <w:rsid w:val="55048097"/>
    <w:rsid w:val="5509D610"/>
    <w:rsid w:val="5510E84B"/>
    <w:rsid w:val="55165D2E"/>
    <w:rsid w:val="551924D2"/>
    <w:rsid w:val="551A0258"/>
    <w:rsid w:val="5520734A"/>
    <w:rsid w:val="5523AECA"/>
    <w:rsid w:val="5523FCFF"/>
    <w:rsid w:val="552A80EF"/>
    <w:rsid w:val="552B7824"/>
    <w:rsid w:val="5532EAF1"/>
    <w:rsid w:val="553AA1A8"/>
    <w:rsid w:val="5542648B"/>
    <w:rsid w:val="55457F75"/>
    <w:rsid w:val="5546E18A"/>
    <w:rsid w:val="5553FD56"/>
    <w:rsid w:val="5554A493"/>
    <w:rsid w:val="5555FAB2"/>
    <w:rsid w:val="55612949"/>
    <w:rsid w:val="5574B07B"/>
    <w:rsid w:val="557B21C7"/>
    <w:rsid w:val="557BB43B"/>
    <w:rsid w:val="55841D79"/>
    <w:rsid w:val="558487E0"/>
    <w:rsid w:val="558722F1"/>
    <w:rsid w:val="55918C3B"/>
    <w:rsid w:val="559E014C"/>
    <w:rsid w:val="559E67A9"/>
    <w:rsid w:val="55A2D1EC"/>
    <w:rsid w:val="55B581C0"/>
    <w:rsid w:val="55B98109"/>
    <w:rsid w:val="55C238C3"/>
    <w:rsid w:val="55C2A49A"/>
    <w:rsid w:val="55D225CB"/>
    <w:rsid w:val="55D2813C"/>
    <w:rsid w:val="55D751F9"/>
    <w:rsid w:val="55DAA86A"/>
    <w:rsid w:val="55E50833"/>
    <w:rsid w:val="55E6AC7D"/>
    <w:rsid w:val="55F62402"/>
    <w:rsid w:val="55F7A0AC"/>
    <w:rsid w:val="55FD6258"/>
    <w:rsid w:val="562234FF"/>
    <w:rsid w:val="56223FB3"/>
    <w:rsid w:val="562F8FF9"/>
    <w:rsid w:val="563A7F76"/>
    <w:rsid w:val="564E0F32"/>
    <w:rsid w:val="5658FE48"/>
    <w:rsid w:val="565CACF8"/>
    <w:rsid w:val="56636D46"/>
    <w:rsid w:val="56713D5E"/>
    <w:rsid w:val="56725B2C"/>
    <w:rsid w:val="567DED59"/>
    <w:rsid w:val="567E6690"/>
    <w:rsid w:val="56809A3D"/>
    <w:rsid w:val="5683369A"/>
    <w:rsid w:val="568E0B92"/>
    <w:rsid w:val="5694F9B7"/>
    <w:rsid w:val="569BF6EB"/>
    <w:rsid w:val="56A6063E"/>
    <w:rsid w:val="56AB26F9"/>
    <w:rsid w:val="56B09822"/>
    <w:rsid w:val="56B1CBC7"/>
    <w:rsid w:val="56B53DA2"/>
    <w:rsid w:val="56B63C10"/>
    <w:rsid w:val="56B6E8CC"/>
    <w:rsid w:val="56BCCC96"/>
    <w:rsid w:val="56C4D400"/>
    <w:rsid w:val="56C4F5AE"/>
    <w:rsid w:val="56C75954"/>
    <w:rsid w:val="56D0E665"/>
    <w:rsid w:val="56DD4C82"/>
    <w:rsid w:val="56E14FD6"/>
    <w:rsid w:val="56E7D971"/>
    <w:rsid w:val="56EA9718"/>
    <w:rsid w:val="56EBCA6B"/>
    <w:rsid w:val="56F7D385"/>
    <w:rsid w:val="56F839B2"/>
    <w:rsid w:val="56FB3834"/>
    <w:rsid w:val="5701E269"/>
    <w:rsid w:val="5703B3E4"/>
    <w:rsid w:val="5706519C"/>
    <w:rsid w:val="570C1444"/>
    <w:rsid w:val="5710A6C5"/>
    <w:rsid w:val="571319BD"/>
    <w:rsid w:val="5719E070"/>
    <w:rsid w:val="571B7271"/>
    <w:rsid w:val="5721DBE1"/>
    <w:rsid w:val="57280495"/>
    <w:rsid w:val="573F6D9E"/>
    <w:rsid w:val="57427CDA"/>
    <w:rsid w:val="5744E8B7"/>
    <w:rsid w:val="574B0CCD"/>
    <w:rsid w:val="574F79D3"/>
    <w:rsid w:val="5754F502"/>
    <w:rsid w:val="57569906"/>
    <w:rsid w:val="57604235"/>
    <w:rsid w:val="57668FD4"/>
    <w:rsid w:val="576AB02A"/>
    <w:rsid w:val="57700E8E"/>
    <w:rsid w:val="577E52F4"/>
    <w:rsid w:val="5785E932"/>
    <w:rsid w:val="578BBFA2"/>
    <w:rsid w:val="579C5C8B"/>
    <w:rsid w:val="579EA104"/>
    <w:rsid w:val="57ABE0A8"/>
    <w:rsid w:val="57ABE4A8"/>
    <w:rsid w:val="57AFAD65"/>
    <w:rsid w:val="57B8453B"/>
    <w:rsid w:val="57B9BBA2"/>
    <w:rsid w:val="57BF7F66"/>
    <w:rsid w:val="57C03522"/>
    <w:rsid w:val="57CAD1C5"/>
    <w:rsid w:val="57CB90F3"/>
    <w:rsid w:val="57D5E0BC"/>
    <w:rsid w:val="57DC9BE6"/>
    <w:rsid w:val="57EBF735"/>
    <w:rsid w:val="57ECE5E6"/>
    <w:rsid w:val="57F631D2"/>
    <w:rsid w:val="57F6CE7E"/>
    <w:rsid w:val="57F9E6BA"/>
    <w:rsid w:val="57FDD85A"/>
    <w:rsid w:val="5805BA9A"/>
    <w:rsid w:val="580D08D2"/>
    <w:rsid w:val="581681C3"/>
    <w:rsid w:val="581E5B28"/>
    <w:rsid w:val="582433C7"/>
    <w:rsid w:val="5830664E"/>
    <w:rsid w:val="58322252"/>
    <w:rsid w:val="5833EFCD"/>
    <w:rsid w:val="58427FAF"/>
    <w:rsid w:val="58449B00"/>
    <w:rsid w:val="58485D3E"/>
    <w:rsid w:val="584CAF1C"/>
    <w:rsid w:val="5856E528"/>
    <w:rsid w:val="585D69B8"/>
    <w:rsid w:val="58616E36"/>
    <w:rsid w:val="586963B4"/>
    <w:rsid w:val="586981AB"/>
    <w:rsid w:val="58773CF3"/>
    <w:rsid w:val="588E8D77"/>
    <w:rsid w:val="5898A87A"/>
    <w:rsid w:val="5898F6FD"/>
    <w:rsid w:val="58A1D453"/>
    <w:rsid w:val="58A25488"/>
    <w:rsid w:val="58A46B4C"/>
    <w:rsid w:val="58AAFDCA"/>
    <w:rsid w:val="58AB10C5"/>
    <w:rsid w:val="58ACE852"/>
    <w:rsid w:val="58B1DFE0"/>
    <w:rsid w:val="58BA9A36"/>
    <w:rsid w:val="58BDF976"/>
    <w:rsid w:val="58CB214E"/>
    <w:rsid w:val="58CC4C2B"/>
    <w:rsid w:val="58D2403B"/>
    <w:rsid w:val="58E1B065"/>
    <w:rsid w:val="5903F64F"/>
    <w:rsid w:val="591AD2AF"/>
    <w:rsid w:val="591FBDEA"/>
    <w:rsid w:val="5924225D"/>
    <w:rsid w:val="5928C887"/>
    <w:rsid w:val="592D1623"/>
    <w:rsid w:val="59312317"/>
    <w:rsid w:val="59323C8B"/>
    <w:rsid w:val="59360E84"/>
    <w:rsid w:val="594F8494"/>
    <w:rsid w:val="5951BF9B"/>
    <w:rsid w:val="5954492E"/>
    <w:rsid w:val="59573F75"/>
    <w:rsid w:val="5959E5DB"/>
    <w:rsid w:val="595EF2FD"/>
    <w:rsid w:val="5966B30D"/>
    <w:rsid w:val="596B92AF"/>
    <w:rsid w:val="59843C07"/>
    <w:rsid w:val="59875544"/>
    <w:rsid w:val="598E98D4"/>
    <w:rsid w:val="59913B00"/>
    <w:rsid w:val="5993A137"/>
    <w:rsid w:val="59980D34"/>
    <w:rsid w:val="59A46AAA"/>
    <w:rsid w:val="59A49CBC"/>
    <w:rsid w:val="59B0A500"/>
    <w:rsid w:val="59B9B862"/>
    <w:rsid w:val="59BEBB70"/>
    <w:rsid w:val="59C3FA35"/>
    <w:rsid w:val="59C951E9"/>
    <w:rsid w:val="59CA3105"/>
    <w:rsid w:val="59D9FE24"/>
    <w:rsid w:val="59DD3570"/>
    <w:rsid w:val="59E42140"/>
    <w:rsid w:val="59E861D2"/>
    <w:rsid w:val="59FCAA1A"/>
    <w:rsid w:val="5A00B411"/>
    <w:rsid w:val="5A073A69"/>
    <w:rsid w:val="5A0B19B3"/>
    <w:rsid w:val="5A0CCE84"/>
    <w:rsid w:val="5A0DC0BF"/>
    <w:rsid w:val="5A18F098"/>
    <w:rsid w:val="5A1A1DBC"/>
    <w:rsid w:val="5A1A5823"/>
    <w:rsid w:val="5A27E828"/>
    <w:rsid w:val="5A2B7425"/>
    <w:rsid w:val="5A2DABB8"/>
    <w:rsid w:val="5A2EEA80"/>
    <w:rsid w:val="5A2FB16A"/>
    <w:rsid w:val="5A348A78"/>
    <w:rsid w:val="5A37446C"/>
    <w:rsid w:val="5A4C5481"/>
    <w:rsid w:val="5A55E759"/>
    <w:rsid w:val="5A581610"/>
    <w:rsid w:val="5A59CC8B"/>
    <w:rsid w:val="5A5A2476"/>
    <w:rsid w:val="5A60C101"/>
    <w:rsid w:val="5A6E504B"/>
    <w:rsid w:val="5A758952"/>
    <w:rsid w:val="5A758D95"/>
    <w:rsid w:val="5A78DD07"/>
    <w:rsid w:val="5A792AEF"/>
    <w:rsid w:val="5A7A5452"/>
    <w:rsid w:val="5A7A6755"/>
    <w:rsid w:val="5A7CF9D0"/>
    <w:rsid w:val="5A938450"/>
    <w:rsid w:val="5A9965A7"/>
    <w:rsid w:val="5AA689A2"/>
    <w:rsid w:val="5AA72900"/>
    <w:rsid w:val="5AA9E640"/>
    <w:rsid w:val="5AB179F3"/>
    <w:rsid w:val="5AB3BE7A"/>
    <w:rsid w:val="5AB813FA"/>
    <w:rsid w:val="5AC4007E"/>
    <w:rsid w:val="5AD27F9F"/>
    <w:rsid w:val="5AD5A941"/>
    <w:rsid w:val="5AD780B5"/>
    <w:rsid w:val="5ADF5A9F"/>
    <w:rsid w:val="5AE924A6"/>
    <w:rsid w:val="5AEBE3C0"/>
    <w:rsid w:val="5AF0EDCD"/>
    <w:rsid w:val="5AFAE6D3"/>
    <w:rsid w:val="5B05530B"/>
    <w:rsid w:val="5B0946A4"/>
    <w:rsid w:val="5B0C3C41"/>
    <w:rsid w:val="5B0E4796"/>
    <w:rsid w:val="5B0FCB57"/>
    <w:rsid w:val="5B15FF4F"/>
    <w:rsid w:val="5B193038"/>
    <w:rsid w:val="5B195FF9"/>
    <w:rsid w:val="5B1F6311"/>
    <w:rsid w:val="5B201E91"/>
    <w:rsid w:val="5B21ECFA"/>
    <w:rsid w:val="5B345730"/>
    <w:rsid w:val="5B36EDF4"/>
    <w:rsid w:val="5B394DDC"/>
    <w:rsid w:val="5B3CC0C9"/>
    <w:rsid w:val="5B49195A"/>
    <w:rsid w:val="5B4AC949"/>
    <w:rsid w:val="5B4EBC8F"/>
    <w:rsid w:val="5B50AFC3"/>
    <w:rsid w:val="5B50F686"/>
    <w:rsid w:val="5B5C24BA"/>
    <w:rsid w:val="5B60DAB6"/>
    <w:rsid w:val="5B67A081"/>
    <w:rsid w:val="5B7C2352"/>
    <w:rsid w:val="5B895B37"/>
    <w:rsid w:val="5B925E5D"/>
    <w:rsid w:val="5BA2F4D8"/>
    <w:rsid w:val="5BA61452"/>
    <w:rsid w:val="5BA75312"/>
    <w:rsid w:val="5BA88D57"/>
    <w:rsid w:val="5BAC93F7"/>
    <w:rsid w:val="5BB4C0F9"/>
    <w:rsid w:val="5BB4F7DA"/>
    <w:rsid w:val="5BC8914C"/>
    <w:rsid w:val="5BC8AC0A"/>
    <w:rsid w:val="5BD0A95F"/>
    <w:rsid w:val="5BDB27BB"/>
    <w:rsid w:val="5BE6603A"/>
    <w:rsid w:val="5BE8067A"/>
    <w:rsid w:val="5C07A0C8"/>
    <w:rsid w:val="5C085C0B"/>
    <w:rsid w:val="5C0A03B2"/>
    <w:rsid w:val="5C0BB004"/>
    <w:rsid w:val="5C136DD9"/>
    <w:rsid w:val="5C199866"/>
    <w:rsid w:val="5C1A7A93"/>
    <w:rsid w:val="5C2A70B5"/>
    <w:rsid w:val="5C2AD8F6"/>
    <w:rsid w:val="5C2B6EF6"/>
    <w:rsid w:val="5C31D3FB"/>
    <w:rsid w:val="5C415A28"/>
    <w:rsid w:val="5C4FC8C5"/>
    <w:rsid w:val="5C50C841"/>
    <w:rsid w:val="5C5340F0"/>
    <w:rsid w:val="5C628007"/>
    <w:rsid w:val="5C6BCE9A"/>
    <w:rsid w:val="5C6C648D"/>
    <w:rsid w:val="5C6F9CD5"/>
    <w:rsid w:val="5C700DE9"/>
    <w:rsid w:val="5C81E4B8"/>
    <w:rsid w:val="5C88CDA6"/>
    <w:rsid w:val="5C8E802C"/>
    <w:rsid w:val="5C8FFD3A"/>
    <w:rsid w:val="5C94D88A"/>
    <w:rsid w:val="5C99E0C8"/>
    <w:rsid w:val="5C9F4FF0"/>
    <w:rsid w:val="5CA3E85B"/>
    <w:rsid w:val="5CA7EAC6"/>
    <w:rsid w:val="5CAEC40B"/>
    <w:rsid w:val="5CAF4057"/>
    <w:rsid w:val="5CB3FC7F"/>
    <w:rsid w:val="5CCBF30D"/>
    <w:rsid w:val="5CDD0623"/>
    <w:rsid w:val="5CDDEB8B"/>
    <w:rsid w:val="5CE0C30C"/>
    <w:rsid w:val="5CEB1B7A"/>
    <w:rsid w:val="5CEBA394"/>
    <w:rsid w:val="5CF6B7A0"/>
    <w:rsid w:val="5CFE1225"/>
    <w:rsid w:val="5D011298"/>
    <w:rsid w:val="5D03527D"/>
    <w:rsid w:val="5D048089"/>
    <w:rsid w:val="5D0FE1B5"/>
    <w:rsid w:val="5D15AAD1"/>
    <w:rsid w:val="5D1B1EA7"/>
    <w:rsid w:val="5D235D4D"/>
    <w:rsid w:val="5D23D4BC"/>
    <w:rsid w:val="5D2C4B1B"/>
    <w:rsid w:val="5D2E7298"/>
    <w:rsid w:val="5D2F148B"/>
    <w:rsid w:val="5D3662BD"/>
    <w:rsid w:val="5D394152"/>
    <w:rsid w:val="5D3AE2B8"/>
    <w:rsid w:val="5D45924D"/>
    <w:rsid w:val="5D4970C7"/>
    <w:rsid w:val="5D4D29D4"/>
    <w:rsid w:val="5D521E24"/>
    <w:rsid w:val="5D64B94A"/>
    <w:rsid w:val="5D76D130"/>
    <w:rsid w:val="5D78618A"/>
    <w:rsid w:val="5D79D49A"/>
    <w:rsid w:val="5D7AA33B"/>
    <w:rsid w:val="5D7AFD4D"/>
    <w:rsid w:val="5D8408AD"/>
    <w:rsid w:val="5D92088F"/>
    <w:rsid w:val="5D9B80B4"/>
    <w:rsid w:val="5DA29C00"/>
    <w:rsid w:val="5DA61770"/>
    <w:rsid w:val="5DAD70D7"/>
    <w:rsid w:val="5DB75026"/>
    <w:rsid w:val="5DD44A60"/>
    <w:rsid w:val="5DDF3208"/>
    <w:rsid w:val="5DF4AF80"/>
    <w:rsid w:val="5DF7EDB9"/>
    <w:rsid w:val="5DFADE0C"/>
    <w:rsid w:val="5DFD841B"/>
    <w:rsid w:val="5DFFE765"/>
    <w:rsid w:val="5E07FE25"/>
    <w:rsid w:val="5E0B80F2"/>
    <w:rsid w:val="5E18B685"/>
    <w:rsid w:val="5E18C20F"/>
    <w:rsid w:val="5E19B1A3"/>
    <w:rsid w:val="5E1FA5BB"/>
    <w:rsid w:val="5E21B5BE"/>
    <w:rsid w:val="5E275D69"/>
    <w:rsid w:val="5E2C665B"/>
    <w:rsid w:val="5E3ADC28"/>
    <w:rsid w:val="5E5DD945"/>
    <w:rsid w:val="5E60101D"/>
    <w:rsid w:val="5E619550"/>
    <w:rsid w:val="5E627455"/>
    <w:rsid w:val="5E6CF562"/>
    <w:rsid w:val="5E785C79"/>
    <w:rsid w:val="5E809121"/>
    <w:rsid w:val="5E9966E3"/>
    <w:rsid w:val="5EA7B67C"/>
    <w:rsid w:val="5EAA3496"/>
    <w:rsid w:val="5EAC6C1E"/>
    <w:rsid w:val="5EC6ED09"/>
    <w:rsid w:val="5ED07C9C"/>
    <w:rsid w:val="5ED1693D"/>
    <w:rsid w:val="5ED2C624"/>
    <w:rsid w:val="5ED3DC97"/>
    <w:rsid w:val="5EE3F0B9"/>
    <w:rsid w:val="5EE69E64"/>
    <w:rsid w:val="5EE70481"/>
    <w:rsid w:val="5EEC61BB"/>
    <w:rsid w:val="5EF3067D"/>
    <w:rsid w:val="5EFA3A0C"/>
    <w:rsid w:val="5EFCCCB1"/>
    <w:rsid w:val="5EFDF9EF"/>
    <w:rsid w:val="5EFE29F9"/>
    <w:rsid w:val="5F0C8D02"/>
    <w:rsid w:val="5F0FF3BD"/>
    <w:rsid w:val="5F129A98"/>
    <w:rsid w:val="5F1308EA"/>
    <w:rsid w:val="5F13816A"/>
    <w:rsid w:val="5F140787"/>
    <w:rsid w:val="5F2089A7"/>
    <w:rsid w:val="5F208A37"/>
    <w:rsid w:val="5F260EF5"/>
    <w:rsid w:val="5F2C81DC"/>
    <w:rsid w:val="5F3920B8"/>
    <w:rsid w:val="5F3A1334"/>
    <w:rsid w:val="5F3C14C4"/>
    <w:rsid w:val="5F43646D"/>
    <w:rsid w:val="5F45F37C"/>
    <w:rsid w:val="5F4AE315"/>
    <w:rsid w:val="5F52776F"/>
    <w:rsid w:val="5F58DBD5"/>
    <w:rsid w:val="5F5C3981"/>
    <w:rsid w:val="5F5DDB9F"/>
    <w:rsid w:val="5F697255"/>
    <w:rsid w:val="5F6AA9C1"/>
    <w:rsid w:val="5F6EA393"/>
    <w:rsid w:val="5F6EDB34"/>
    <w:rsid w:val="5F906850"/>
    <w:rsid w:val="5F94B95C"/>
    <w:rsid w:val="5F9CE68B"/>
    <w:rsid w:val="5F9D9C9D"/>
    <w:rsid w:val="5FA039EE"/>
    <w:rsid w:val="5FA09575"/>
    <w:rsid w:val="5FA476C1"/>
    <w:rsid w:val="5FA8B718"/>
    <w:rsid w:val="5FAB412E"/>
    <w:rsid w:val="5FABACC7"/>
    <w:rsid w:val="5FBD307F"/>
    <w:rsid w:val="5FBF54E3"/>
    <w:rsid w:val="5FC52AA0"/>
    <w:rsid w:val="5FD30853"/>
    <w:rsid w:val="5FEF744A"/>
    <w:rsid w:val="6004C78C"/>
    <w:rsid w:val="600756DB"/>
    <w:rsid w:val="601105E6"/>
    <w:rsid w:val="6015B889"/>
    <w:rsid w:val="60335FAD"/>
    <w:rsid w:val="603BE220"/>
    <w:rsid w:val="6043A060"/>
    <w:rsid w:val="6043E145"/>
    <w:rsid w:val="60461B9D"/>
    <w:rsid w:val="6046CD7F"/>
    <w:rsid w:val="604A73AD"/>
    <w:rsid w:val="604E546B"/>
    <w:rsid w:val="60514983"/>
    <w:rsid w:val="6051CDAF"/>
    <w:rsid w:val="605B5A7B"/>
    <w:rsid w:val="60668B6D"/>
    <w:rsid w:val="6069602C"/>
    <w:rsid w:val="60757F86"/>
    <w:rsid w:val="6075EF76"/>
    <w:rsid w:val="607D0067"/>
    <w:rsid w:val="6080E2FD"/>
    <w:rsid w:val="60811445"/>
    <w:rsid w:val="6083C97F"/>
    <w:rsid w:val="6088321C"/>
    <w:rsid w:val="608993B8"/>
    <w:rsid w:val="608C463E"/>
    <w:rsid w:val="608DC868"/>
    <w:rsid w:val="60930B51"/>
    <w:rsid w:val="60966D26"/>
    <w:rsid w:val="609811FB"/>
    <w:rsid w:val="60A2EF4C"/>
    <w:rsid w:val="60A47FCD"/>
    <w:rsid w:val="60A73CF4"/>
    <w:rsid w:val="60BEF936"/>
    <w:rsid w:val="60C25388"/>
    <w:rsid w:val="60CE771B"/>
    <w:rsid w:val="60CF001F"/>
    <w:rsid w:val="60CF95D2"/>
    <w:rsid w:val="60DECEA8"/>
    <w:rsid w:val="60E700AE"/>
    <w:rsid w:val="60EB81B5"/>
    <w:rsid w:val="60F66F31"/>
    <w:rsid w:val="60F86F8E"/>
    <w:rsid w:val="610056CD"/>
    <w:rsid w:val="6108E601"/>
    <w:rsid w:val="61092C8B"/>
    <w:rsid w:val="61116275"/>
    <w:rsid w:val="6113E6EB"/>
    <w:rsid w:val="611BEFDF"/>
    <w:rsid w:val="61323DEC"/>
    <w:rsid w:val="613251AB"/>
    <w:rsid w:val="613633F2"/>
    <w:rsid w:val="6137C73D"/>
    <w:rsid w:val="613DAC16"/>
    <w:rsid w:val="613FE333"/>
    <w:rsid w:val="6146888A"/>
    <w:rsid w:val="614AEF3A"/>
    <w:rsid w:val="614E2524"/>
    <w:rsid w:val="6150551E"/>
    <w:rsid w:val="615737F5"/>
    <w:rsid w:val="615875D5"/>
    <w:rsid w:val="615E157E"/>
    <w:rsid w:val="615F2446"/>
    <w:rsid w:val="61648B21"/>
    <w:rsid w:val="61672EDA"/>
    <w:rsid w:val="616945AD"/>
    <w:rsid w:val="616A6027"/>
    <w:rsid w:val="6177A30B"/>
    <w:rsid w:val="6179420A"/>
    <w:rsid w:val="617BACC6"/>
    <w:rsid w:val="617C09E5"/>
    <w:rsid w:val="61862FE2"/>
    <w:rsid w:val="61882F92"/>
    <w:rsid w:val="618E4C86"/>
    <w:rsid w:val="61916B52"/>
    <w:rsid w:val="6197D8D8"/>
    <w:rsid w:val="619ABF35"/>
    <w:rsid w:val="619F4A41"/>
    <w:rsid w:val="61A04E08"/>
    <w:rsid w:val="61A3372D"/>
    <w:rsid w:val="61A841C5"/>
    <w:rsid w:val="61B0D252"/>
    <w:rsid w:val="61B4908D"/>
    <w:rsid w:val="61B4D5ED"/>
    <w:rsid w:val="61BBB336"/>
    <w:rsid w:val="61BBC0B6"/>
    <w:rsid w:val="61BFF04C"/>
    <w:rsid w:val="61CCF7D2"/>
    <w:rsid w:val="61CD8E0E"/>
    <w:rsid w:val="61CF9B12"/>
    <w:rsid w:val="61D443B6"/>
    <w:rsid w:val="61DA1F30"/>
    <w:rsid w:val="61DF5E62"/>
    <w:rsid w:val="61E0006B"/>
    <w:rsid w:val="61E86082"/>
    <w:rsid w:val="61EDF602"/>
    <w:rsid w:val="61EF716C"/>
    <w:rsid w:val="61F555A6"/>
    <w:rsid w:val="61F78811"/>
    <w:rsid w:val="61F9FB1A"/>
    <w:rsid w:val="61FB66D9"/>
    <w:rsid w:val="62045C5E"/>
    <w:rsid w:val="6207FCE8"/>
    <w:rsid w:val="620C9EF7"/>
    <w:rsid w:val="6215340F"/>
    <w:rsid w:val="62224D52"/>
    <w:rsid w:val="622455D7"/>
    <w:rsid w:val="62281CD1"/>
    <w:rsid w:val="62285860"/>
    <w:rsid w:val="622E10A6"/>
    <w:rsid w:val="622E49C3"/>
    <w:rsid w:val="62346A12"/>
    <w:rsid w:val="6234BB81"/>
    <w:rsid w:val="623E6E8C"/>
    <w:rsid w:val="6240F12E"/>
    <w:rsid w:val="624A066B"/>
    <w:rsid w:val="624E0453"/>
    <w:rsid w:val="62560BEB"/>
    <w:rsid w:val="6259CD00"/>
    <w:rsid w:val="625A1B14"/>
    <w:rsid w:val="62628090"/>
    <w:rsid w:val="6264C290"/>
    <w:rsid w:val="62650A9F"/>
    <w:rsid w:val="62660614"/>
    <w:rsid w:val="626CD00F"/>
    <w:rsid w:val="62744E5D"/>
    <w:rsid w:val="6276A485"/>
    <w:rsid w:val="627C421E"/>
    <w:rsid w:val="627EF1C9"/>
    <w:rsid w:val="6282887B"/>
    <w:rsid w:val="6285BB6D"/>
    <w:rsid w:val="628C6AB8"/>
    <w:rsid w:val="6291B924"/>
    <w:rsid w:val="6293566C"/>
    <w:rsid w:val="62995D0D"/>
    <w:rsid w:val="629EF3B1"/>
    <w:rsid w:val="62A8AE95"/>
    <w:rsid w:val="62A9419B"/>
    <w:rsid w:val="62BDF905"/>
    <w:rsid w:val="62C533CE"/>
    <w:rsid w:val="62C61616"/>
    <w:rsid w:val="62CC545B"/>
    <w:rsid w:val="62D2468C"/>
    <w:rsid w:val="62D3706C"/>
    <w:rsid w:val="62D90699"/>
    <w:rsid w:val="62DC7FB7"/>
    <w:rsid w:val="62E2AEE3"/>
    <w:rsid w:val="62E38670"/>
    <w:rsid w:val="62E591D0"/>
    <w:rsid w:val="62ED0CEF"/>
    <w:rsid w:val="62ED2108"/>
    <w:rsid w:val="62F79644"/>
    <w:rsid w:val="62FA936B"/>
    <w:rsid w:val="6304C6F5"/>
    <w:rsid w:val="6306F8EB"/>
    <w:rsid w:val="6314B627"/>
    <w:rsid w:val="6315046F"/>
    <w:rsid w:val="63190027"/>
    <w:rsid w:val="631D2145"/>
    <w:rsid w:val="63233A73"/>
    <w:rsid w:val="63265A8D"/>
    <w:rsid w:val="632BBF30"/>
    <w:rsid w:val="63319126"/>
    <w:rsid w:val="63323DFF"/>
    <w:rsid w:val="63347B08"/>
    <w:rsid w:val="633D91CC"/>
    <w:rsid w:val="633E6500"/>
    <w:rsid w:val="634249D4"/>
    <w:rsid w:val="63439B20"/>
    <w:rsid w:val="63479776"/>
    <w:rsid w:val="634E5BBD"/>
    <w:rsid w:val="63551667"/>
    <w:rsid w:val="635D25BB"/>
    <w:rsid w:val="6361C2DC"/>
    <w:rsid w:val="63620877"/>
    <w:rsid w:val="6369DF3F"/>
    <w:rsid w:val="636EDD6D"/>
    <w:rsid w:val="63715F37"/>
    <w:rsid w:val="6371FA1D"/>
    <w:rsid w:val="6375BED4"/>
    <w:rsid w:val="637DAF32"/>
    <w:rsid w:val="6383D84B"/>
    <w:rsid w:val="638B7635"/>
    <w:rsid w:val="638BC4D9"/>
    <w:rsid w:val="6390EFC6"/>
    <w:rsid w:val="63921D43"/>
    <w:rsid w:val="639BB1E8"/>
    <w:rsid w:val="63A550B0"/>
    <w:rsid w:val="63A61343"/>
    <w:rsid w:val="63AA455C"/>
    <w:rsid w:val="63AF8D25"/>
    <w:rsid w:val="63B1A65C"/>
    <w:rsid w:val="63B76892"/>
    <w:rsid w:val="63B923F8"/>
    <w:rsid w:val="63BA86D9"/>
    <w:rsid w:val="63C5DA67"/>
    <w:rsid w:val="63C76027"/>
    <w:rsid w:val="63D064E3"/>
    <w:rsid w:val="63D7F464"/>
    <w:rsid w:val="63DBBA8E"/>
    <w:rsid w:val="63E1256B"/>
    <w:rsid w:val="63EEB9E2"/>
    <w:rsid w:val="63F33ACC"/>
    <w:rsid w:val="63F3F09F"/>
    <w:rsid w:val="63F582FA"/>
    <w:rsid w:val="63FC24D3"/>
    <w:rsid w:val="63FD757F"/>
    <w:rsid w:val="64088486"/>
    <w:rsid w:val="6408BDFA"/>
    <w:rsid w:val="640A5345"/>
    <w:rsid w:val="640B2C78"/>
    <w:rsid w:val="640CA726"/>
    <w:rsid w:val="640EBC29"/>
    <w:rsid w:val="6418DE9E"/>
    <w:rsid w:val="641BF010"/>
    <w:rsid w:val="641D173F"/>
    <w:rsid w:val="642CFBF9"/>
    <w:rsid w:val="6435E390"/>
    <w:rsid w:val="6442EF90"/>
    <w:rsid w:val="64435891"/>
    <w:rsid w:val="64481130"/>
    <w:rsid w:val="6448977A"/>
    <w:rsid w:val="6456C02F"/>
    <w:rsid w:val="645B071F"/>
    <w:rsid w:val="645E4829"/>
    <w:rsid w:val="6464F77B"/>
    <w:rsid w:val="64660135"/>
    <w:rsid w:val="646F19B4"/>
    <w:rsid w:val="6486F9FC"/>
    <w:rsid w:val="6489FC30"/>
    <w:rsid w:val="648FB998"/>
    <w:rsid w:val="64914709"/>
    <w:rsid w:val="64986965"/>
    <w:rsid w:val="64A4B9F3"/>
    <w:rsid w:val="64AA1EE5"/>
    <w:rsid w:val="64AF8568"/>
    <w:rsid w:val="64B2A59F"/>
    <w:rsid w:val="64B4BCA9"/>
    <w:rsid w:val="64B9F664"/>
    <w:rsid w:val="64BA97F9"/>
    <w:rsid w:val="64BB02D3"/>
    <w:rsid w:val="64C13CB3"/>
    <w:rsid w:val="64C50790"/>
    <w:rsid w:val="64C5A399"/>
    <w:rsid w:val="64D2210D"/>
    <w:rsid w:val="64DBF34D"/>
    <w:rsid w:val="64DD5E2E"/>
    <w:rsid w:val="64E1A38F"/>
    <w:rsid w:val="64E538E1"/>
    <w:rsid w:val="64E8216C"/>
    <w:rsid w:val="64EA9DBC"/>
    <w:rsid w:val="64FD42E1"/>
    <w:rsid w:val="65017F8A"/>
    <w:rsid w:val="650A0E7A"/>
    <w:rsid w:val="650BB46C"/>
    <w:rsid w:val="651C1A32"/>
    <w:rsid w:val="6520CA4C"/>
    <w:rsid w:val="652140F2"/>
    <w:rsid w:val="652AC850"/>
    <w:rsid w:val="6533CAA7"/>
    <w:rsid w:val="653A60D2"/>
    <w:rsid w:val="653C2EA4"/>
    <w:rsid w:val="654EDE19"/>
    <w:rsid w:val="654F7CAA"/>
    <w:rsid w:val="6558D241"/>
    <w:rsid w:val="6563C8EF"/>
    <w:rsid w:val="656708CB"/>
    <w:rsid w:val="6568FF31"/>
    <w:rsid w:val="656EFAF0"/>
    <w:rsid w:val="656F9903"/>
    <w:rsid w:val="657391D2"/>
    <w:rsid w:val="6575C17E"/>
    <w:rsid w:val="6579309D"/>
    <w:rsid w:val="657C4698"/>
    <w:rsid w:val="657D982E"/>
    <w:rsid w:val="657F289B"/>
    <w:rsid w:val="658204E1"/>
    <w:rsid w:val="6586CE3E"/>
    <w:rsid w:val="659FE71D"/>
    <w:rsid w:val="65A5274B"/>
    <w:rsid w:val="65AAA0E3"/>
    <w:rsid w:val="65B52263"/>
    <w:rsid w:val="65B642F3"/>
    <w:rsid w:val="65BCD8DB"/>
    <w:rsid w:val="65BF9DBA"/>
    <w:rsid w:val="65CFCF4F"/>
    <w:rsid w:val="65D028B9"/>
    <w:rsid w:val="65D3DB23"/>
    <w:rsid w:val="65DB583B"/>
    <w:rsid w:val="65DBB813"/>
    <w:rsid w:val="65DD9E82"/>
    <w:rsid w:val="65E8CD8D"/>
    <w:rsid w:val="65E95A3F"/>
    <w:rsid w:val="65ED4779"/>
    <w:rsid w:val="65F5068A"/>
    <w:rsid w:val="65FB6969"/>
    <w:rsid w:val="66029F33"/>
    <w:rsid w:val="660533FE"/>
    <w:rsid w:val="6605F432"/>
    <w:rsid w:val="660B68FC"/>
    <w:rsid w:val="66171203"/>
    <w:rsid w:val="661EEA2B"/>
    <w:rsid w:val="66245EDC"/>
    <w:rsid w:val="662A42A9"/>
    <w:rsid w:val="662D2520"/>
    <w:rsid w:val="662F90B5"/>
    <w:rsid w:val="662FE800"/>
    <w:rsid w:val="66325214"/>
    <w:rsid w:val="66363DD5"/>
    <w:rsid w:val="663AD16C"/>
    <w:rsid w:val="663DC14B"/>
    <w:rsid w:val="663DE845"/>
    <w:rsid w:val="6640BDF1"/>
    <w:rsid w:val="66414CE4"/>
    <w:rsid w:val="66424BFF"/>
    <w:rsid w:val="664F2237"/>
    <w:rsid w:val="6652F03F"/>
    <w:rsid w:val="665359F7"/>
    <w:rsid w:val="665467A7"/>
    <w:rsid w:val="66589EE3"/>
    <w:rsid w:val="665F99E7"/>
    <w:rsid w:val="6664E599"/>
    <w:rsid w:val="6667DF75"/>
    <w:rsid w:val="6668FE13"/>
    <w:rsid w:val="666A8B17"/>
    <w:rsid w:val="6671155E"/>
    <w:rsid w:val="6676D694"/>
    <w:rsid w:val="6680376A"/>
    <w:rsid w:val="66809AB5"/>
    <w:rsid w:val="6688E090"/>
    <w:rsid w:val="668A67E9"/>
    <w:rsid w:val="668EF953"/>
    <w:rsid w:val="669883E3"/>
    <w:rsid w:val="669DC0B9"/>
    <w:rsid w:val="66A1E3D6"/>
    <w:rsid w:val="66A22F44"/>
    <w:rsid w:val="66A8CFD2"/>
    <w:rsid w:val="66B18C22"/>
    <w:rsid w:val="66B78271"/>
    <w:rsid w:val="66B7940E"/>
    <w:rsid w:val="66BC68B1"/>
    <w:rsid w:val="66BF24FC"/>
    <w:rsid w:val="66C219CC"/>
    <w:rsid w:val="66C951F0"/>
    <w:rsid w:val="66CC0044"/>
    <w:rsid w:val="66D0516B"/>
    <w:rsid w:val="66D5EB3A"/>
    <w:rsid w:val="66D9691C"/>
    <w:rsid w:val="66E43425"/>
    <w:rsid w:val="66E82909"/>
    <w:rsid w:val="66F0DC13"/>
    <w:rsid w:val="66F516BA"/>
    <w:rsid w:val="66F65750"/>
    <w:rsid w:val="66F77910"/>
    <w:rsid w:val="66F9D8DE"/>
    <w:rsid w:val="66FBFAC8"/>
    <w:rsid w:val="6706E5C8"/>
    <w:rsid w:val="670B9BE6"/>
    <w:rsid w:val="670C1F2A"/>
    <w:rsid w:val="670F5BDF"/>
    <w:rsid w:val="67156B18"/>
    <w:rsid w:val="6717C1BD"/>
    <w:rsid w:val="6717CDD9"/>
    <w:rsid w:val="67229145"/>
    <w:rsid w:val="6722A1C3"/>
    <w:rsid w:val="6724E2DC"/>
    <w:rsid w:val="6728DFAC"/>
    <w:rsid w:val="672FAAB4"/>
    <w:rsid w:val="67381898"/>
    <w:rsid w:val="67432925"/>
    <w:rsid w:val="6748BE08"/>
    <w:rsid w:val="674D4B86"/>
    <w:rsid w:val="6756CC8C"/>
    <w:rsid w:val="676D0C82"/>
    <w:rsid w:val="67740700"/>
    <w:rsid w:val="67744A60"/>
    <w:rsid w:val="677483C6"/>
    <w:rsid w:val="677D24ED"/>
    <w:rsid w:val="677D3C2F"/>
    <w:rsid w:val="67803F59"/>
    <w:rsid w:val="6784646E"/>
    <w:rsid w:val="6784E074"/>
    <w:rsid w:val="678BD854"/>
    <w:rsid w:val="67A62B2B"/>
    <w:rsid w:val="67A77C04"/>
    <w:rsid w:val="67A7A99B"/>
    <w:rsid w:val="67A94269"/>
    <w:rsid w:val="67AEE084"/>
    <w:rsid w:val="67B330BA"/>
    <w:rsid w:val="67B43E06"/>
    <w:rsid w:val="67B4C24B"/>
    <w:rsid w:val="67B5E208"/>
    <w:rsid w:val="67B827F1"/>
    <w:rsid w:val="67C050CC"/>
    <w:rsid w:val="67C2A085"/>
    <w:rsid w:val="67C9A4C4"/>
    <w:rsid w:val="67CBB610"/>
    <w:rsid w:val="67CBBEF6"/>
    <w:rsid w:val="67CF48D3"/>
    <w:rsid w:val="67D9D7EC"/>
    <w:rsid w:val="67E797DC"/>
    <w:rsid w:val="67EB685D"/>
    <w:rsid w:val="67EC4F13"/>
    <w:rsid w:val="67F1EF12"/>
    <w:rsid w:val="6816CFE8"/>
    <w:rsid w:val="6818C930"/>
    <w:rsid w:val="681CE0AE"/>
    <w:rsid w:val="6821BD64"/>
    <w:rsid w:val="68238780"/>
    <w:rsid w:val="682A2F21"/>
    <w:rsid w:val="682B69FC"/>
    <w:rsid w:val="682D1C53"/>
    <w:rsid w:val="68337A80"/>
    <w:rsid w:val="6837F275"/>
    <w:rsid w:val="683DBA22"/>
    <w:rsid w:val="684EC40C"/>
    <w:rsid w:val="68515E8C"/>
    <w:rsid w:val="6855B6C3"/>
    <w:rsid w:val="6858723B"/>
    <w:rsid w:val="685F2802"/>
    <w:rsid w:val="6863432F"/>
    <w:rsid w:val="686A213E"/>
    <w:rsid w:val="686C7B33"/>
    <w:rsid w:val="686F5977"/>
    <w:rsid w:val="688C7351"/>
    <w:rsid w:val="688C8CB3"/>
    <w:rsid w:val="6891CEEE"/>
    <w:rsid w:val="68A6FFA0"/>
    <w:rsid w:val="68A9BB9E"/>
    <w:rsid w:val="68AA6B3A"/>
    <w:rsid w:val="68B36034"/>
    <w:rsid w:val="68B42131"/>
    <w:rsid w:val="68B49CED"/>
    <w:rsid w:val="68B81B1E"/>
    <w:rsid w:val="68BA5890"/>
    <w:rsid w:val="68C34E3B"/>
    <w:rsid w:val="68C603D2"/>
    <w:rsid w:val="68C9B829"/>
    <w:rsid w:val="68CAB913"/>
    <w:rsid w:val="68CC1689"/>
    <w:rsid w:val="68D0E45F"/>
    <w:rsid w:val="68D2A3C3"/>
    <w:rsid w:val="68E2AB98"/>
    <w:rsid w:val="68EE5468"/>
    <w:rsid w:val="68EEFBA0"/>
    <w:rsid w:val="68FCF17C"/>
    <w:rsid w:val="68FD98F0"/>
    <w:rsid w:val="68FF73A2"/>
    <w:rsid w:val="68FF781A"/>
    <w:rsid w:val="6903A8B8"/>
    <w:rsid w:val="690DE4F5"/>
    <w:rsid w:val="69176B77"/>
    <w:rsid w:val="691CDA11"/>
    <w:rsid w:val="6920D1C0"/>
    <w:rsid w:val="692AA555"/>
    <w:rsid w:val="692C21CC"/>
    <w:rsid w:val="692C2A5F"/>
    <w:rsid w:val="6933C8E2"/>
    <w:rsid w:val="69360890"/>
    <w:rsid w:val="693F059C"/>
    <w:rsid w:val="69412E7D"/>
    <w:rsid w:val="6949AE00"/>
    <w:rsid w:val="694FD822"/>
    <w:rsid w:val="6958EE4B"/>
    <w:rsid w:val="6959CA56"/>
    <w:rsid w:val="695ED222"/>
    <w:rsid w:val="696BA329"/>
    <w:rsid w:val="6976B526"/>
    <w:rsid w:val="69779FD7"/>
    <w:rsid w:val="697BECB7"/>
    <w:rsid w:val="6985B415"/>
    <w:rsid w:val="69897285"/>
    <w:rsid w:val="699921EF"/>
    <w:rsid w:val="699C364B"/>
    <w:rsid w:val="699FE7DA"/>
    <w:rsid w:val="69A58F63"/>
    <w:rsid w:val="69AAB4B3"/>
    <w:rsid w:val="69B1FE6B"/>
    <w:rsid w:val="69B3E757"/>
    <w:rsid w:val="69B44931"/>
    <w:rsid w:val="69BA2E9C"/>
    <w:rsid w:val="69BFC2F9"/>
    <w:rsid w:val="69C0A6AA"/>
    <w:rsid w:val="69C27213"/>
    <w:rsid w:val="69C71C84"/>
    <w:rsid w:val="69CF6B61"/>
    <w:rsid w:val="69CF76CA"/>
    <w:rsid w:val="69D384B9"/>
    <w:rsid w:val="69DA3B12"/>
    <w:rsid w:val="69EF2113"/>
    <w:rsid w:val="69F2E36C"/>
    <w:rsid w:val="69F64751"/>
    <w:rsid w:val="69FBD57F"/>
    <w:rsid w:val="6A066E6F"/>
    <w:rsid w:val="6A0CCBD9"/>
    <w:rsid w:val="6A103000"/>
    <w:rsid w:val="6A173078"/>
    <w:rsid w:val="6A17FFFA"/>
    <w:rsid w:val="6A1F0608"/>
    <w:rsid w:val="6A23E25B"/>
    <w:rsid w:val="6A37B83F"/>
    <w:rsid w:val="6A37ECF7"/>
    <w:rsid w:val="6A3A29EA"/>
    <w:rsid w:val="6A3ACF64"/>
    <w:rsid w:val="6A465EE7"/>
    <w:rsid w:val="6A4DC9AA"/>
    <w:rsid w:val="6A517E3D"/>
    <w:rsid w:val="6A523D70"/>
    <w:rsid w:val="6A54DCCD"/>
    <w:rsid w:val="6A55CC37"/>
    <w:rsid w:val="6A566892"/>
    <w:rsid w:val="6A5BCCC0"/>
    <w:rsid w:val="6A5DBDBF"/>
    <w:rsid w:val="6A708F67"/>
    <w:rsid w:val="6A732FB7"/>
    <w:rsid w:val="6A7EB78B"/>
    <w:rsid w:val="6A8287F7"/>
    <w:rsid w:val="6A86BA1E"/>
    <w:rsid w:val="6A881EC1"/>
    <w:rsid w:val="6A88E8C6"/>
    <w:rsid w:val="6A8B58EC"/>
    <w:rsid w:val="6A908CF9"/>
    <w:rsid w:val="6A928C3E"/>
    <w:rsid w:val="6A9AF2BE"/>
    <w:rsid w:val="6AC3F608"/>
    <w:rsid w:val="6ACC8372"/>
    <w:rsid w:val="6ACD2ACB"/>
    <w:rsid w:val="6ACE1EBC"/>
    <w:rsid w:val="6AD181EA"/>
    <w:rsid w:val="6AD21015"/>
    <w:rsid w:val="6AD45BA1"/>
    <w:rsid w:val="6AD7EFF1"/>
    <w:rsid w:val="6AD81AD4"/>
    <w:rsid w:val="6AD97846"/>
    <w:rsid w:val="6AF1DDC4"/>
    <w:rsid w:val="6AF65093"/>
    <w:rsid w:val="6AF792E3"/>
    <w:rsid w:val="6AFD25A5"/>
    <w:rsid w:val="6B00F544"/>
    <w:rsid w:val="6B0B3B9C"/>
    <w:rsid w:val="6B0C5DBE"/>
    <w:rsid w:val="6B1124DC"/>
    <w:rsid w:val="6B19B88A"/>
    <w:rsid w:val="6B216FF7"/>
    <w:rsid w:val="6B29FC32"/>
    <w:rsid w:val="6B2EDF86"/>
    <w:rsid w:val="6B35A333"/>
    <w:rsid w:val="6B3616BC"/>
    <w:rsid w:val="6B366270"/>
    <w:rsid w:val="6B381E29"/>
    <w:rsid w:val="6B38CD91"/>
    <w:rsid w:val="6B44699E"/>
    <w:rsid w:val="6B479445"/>
    <w:rsid w:val="6B507E9A"/>
    <w:rsid w:val="6B55CCF8"/>
    <w:rsid w:val="6B564237"/>
    <w:rsid w:val="6B5D3645"/>
    <w:rsid w:val="6B681586"/>
    <w:rsid w:val="6B6D69CE"/>
    <w:rsid w:val="6B6E5605"/>
    <w:rsid w:val="6B7A68BD"/>
    <w:rsid w:val="6B853DF2"/>
    <w:rsid w:val="6B8CB699"/>
    <w:rsid w:val="6B94BAE6"/>
    <w:rsid w:val="6BA38556"/>
    <w:rsid w:val="6BABEADD"/>
    <w:rsid w:val="6BAD40AF"/>
    <w:rsid w:val="6BB03D8E"/>
    <w:rsid w:val="6BB752CC"/>
    <w:rsid w:val="6BBBCEC4"/>
    <w:rsid w:val="6BBC542F"/>
    <w:rsid w:val="6BBCBEEE"/>
    <w:rsid w:val="6BC4F2E4"/>
    <w:rsid w:val="6BCC1D8B"/>
    <w:rsid w:val="6BD06778"/>
    <w:rsid w:val="6BE18216"/>
    <w:rsid w:val="6BE188A9"/>
    <w:rsid w:val="6BE25230"/>
    <w:rsid w:val="6BF19C98"/>
    <w:rsid w:val="6BFD62B3"/>
    <w:rsid w:val="6C026A43"/>
    <w:rsid w:val="6C02C73D"/>
    <w:rsid w:val="6C0A658F"/>
    <w:rsid w:val="6C0F8264"/>
    <w:rsid w:val="6C3CE02A"/>
    <w:rsid w:val="6C414A99"/>
    <w:rsid w:val="6C45F034"/>
    <w:rsid w:val="6C48ED64"/>
    <w:rsid w:val="6C50821E"/>
    <w:rsid w:val="6C56F03E"/>
    <w:rsid w:val="6C58643B"/>
    <w:rsid w:val="6C5A793A"/>
    <w:rsid w:val="6C677057"/>
    <w:rsid w:val="6C6CC315"/>
    <w:rsid w:val="6C6FD4F3"/>
    <w:rsid w:val="6C81C826"/>
    <w:rsid w:val="6C8650EC"/>
    <w:rsid w:val="6C894FBF"/>
    <w:rsid w:val="6C8DAE25"/>
    <w:rsid w:val="6C8FAAAD"/>
    <w:rsid w:val="6C962CD1"/>
    <w:rsid w:val="6C969BF7"/>
    <w:rsid w:val="6C9A0653"/>
    <w:rsid w:val="6C9BF944"/>
    <w:rsid w:val="6CA8FADB"/>
    <w:rsid w:val="6CB49269"/>
    <w:rsid w:val="6CB92E11"/>
    <w:rsid w:val="6CC1E351"/>
    <w:rsid w:val="6CC55440"/>
    <w:rsid w:val="6CDE6FE2"/>
    <w:rsid w:val="6CEDE3AF"/>
    <w:rsid w:val="6CF4524B"/>
    <w:rsid w:val="6CF61EF2"/>
    <w:rsid w:val="6CF7E22C"/>
    <w:rsid w:val="6CFF0C62"/>
    <w:rsid w:val="6CFFFCCF"/>
    <w:rsid w:val="6D04A36D"/>
    <w:rsid w:val="6D082AB3"/>
    <w:rsid w:val="6D19E5A6"/>
    <w:rsid w:val="6D1C8A7F"/>
    <w:rsid w:val="6D282158"/>
    <w:rsid w:val="6D2A5D45"/>
    <w:rsid w:val="6D2B38CB"/>
    <w:rsid w:val="6D464326"/>
    <w:rsid w:val="6D536600"/>
    <w:rsid w:val="6D5599A4"/>
    <w:rsid w:val="6D670079"/>
    <w:rsid w:val="6D6F3AC9"/>
    <w:rsid w:val="6D7BD735"/>
    <w:rsid w:val="6D7FAD8C"/>
    <w:rsid w:val="6D80CE3B"/>
    <w:rsid w:val="6D82F11C"/>
    <w:rsid w:val="6D870F66"/>
    <w:rsid w:val="6D879FB0"/>
    <w:rsid w:val="6D956EF1"/>
    <w:rsid w:val="6D9D0DAE"/>
    <w:rsid w:val="6DA3092B"/>
    <w:rsid w:val="6DA326BF"/>
    <w:rsid w:val="6DAE3D08"/>
    <w:rsid w:val="6DB126C3"/>
    <w:rsid w:val="6DBBDCFB"/>
    <w:rsid w:val="6DBE0756"/>
    <w:rsid w:val="6DBF7E51"/>
    <w:rsid w:val="6DC5035D"/>
    <w:rsid w:val="6DC83DE0"/>
    <w:rsid w:val="6DCAE712"/>
    <w:rsid w:val="6DCDF769"/>
    <w:rsid w:val="6DD76F6E"/>
    <w:rsid w:val="6DD994D1"/>
    <w:rsid w:val="6DDF9629"/>
    <w:rsid w:val="6DE6B1C8"/>
    <w:rsid w:val="6DED9BE6"/>
    <w:rsid w:val="6DF840A1"/>
    <w:rsid w:val="6DFD5DB0"/>
    <w:rsid w:val="6E0281B0"/>
    <w:rsid w:val="6E046294"/>
    <w:rsid w:val="6E062025"/>
    <w:rsid w:val="6E0626B4"/>
    <w:rsid w:val="6E17EB46"/>
    <w:rsid w:val="6E1BC9D3"/>
    <w:rsid w:val="6E2D4A86"/>
    <w:rsid w:val="6E33E3E7"/>
    <w:rsid w:val="6E374D78"/>
    <w:rsid w:val="6E3E8250"/>
    <w:rsid w:val="6E40B91A"/>
    <w:rsid w:val="6E48DD7D"/>
    <w:rsid w:val="6E492930"/>
    <w:rsid w:val="6E5E7DA3"/>
    <w:rsid w:val="6E638F75"/>
    <w:rsid w:val="6E65025F"/>
    <w:rsid w:val="6E67FC24"/>
    <w:rsid w:val="6E684B6A"/>
    <w:rsid w:val="6E73729A"/>
    <w:rsid w:val="6E75751D"/>
    <w:rsid w:val="6E76188A"/>
    <w:rsid w:val="6E797C36"/>
    <w:rsid w:val="6E81C779"/>
    <w:rsid w:val="6E86A764"/>
    <w:rsid w:val="6E88303A"/>
    <w:rsid w:val="6E8DCD07"/>
    <w:rsid w:val="6E900A39"/>
    <w:rsid w:val="6E904969"/>
    <w:rsid w:val="6EA08ECD"/>
    <w:rsid w:val="6EA0D7DE"/>
    <w:rsid w:val="6EA67ECA"/>
    <w:rsid w:val="6EAFDF40"/>
    <w:rsid w:val="6EB8ECD0"/>
    <w:rsid w:val="6EC32CB7"/>
    <w:rsid w:val="6EC696A0"/>
    <w:rsid w:val="6ECBE50A"/>
    <w:rsid w:val="6ED6B0BB"/>
    <w:rsid w:val="6EE6CA3B"/>
    <w:rsid w:val="6EE8A851"/>
    <w:rsid w:val="6EF27A9A"/>
    <w:rsid w:val="6EF47D49"/>
    <w:rsid w:val="6EF7766B"/>
    <w:rsid w:val="6F064C12"/>
    <w:rsid w:val="6F0A89A2"/>
    <w:rsid w:val="6F1A2955"/>
    <w:rsid w:val="6F2DC18C"/>
    <w:rsid w:val="6F2FAC30"/>
    <w:rsid w:val="6F4216AA"/>
    <w:rsid w:val="6F44600F"/>
    <w:rsid w:val="6F493613"/>
    <w:rsid w:val="6F521247"/>
    <w:rsid w:val="6F7A6105"/>
    <w:rsid w:val="6F8F3776"/>
    <w:rsid w:val="6F8FBA1C"/>
    <w:rsid w:val="6F93A295"/>
    <w:rsid w:val="6F948271"/>
    <w:rsid w:val="6F997A77"/>
    <w:rsid w:val="6F9FCCA8"/>
    <w:rsid w:val="6FA7B989"/>
    <w:rsid w:val="6FB7F31F"/>
    <w:rsid w:val="6FBA876B"/>
    <w:rsid w:val="6FBC34F4"/>
    <w:rsid w:val="6FBE5491"/>
    <w:rsid w:val="6FBF18E0"/>
    <w:rsid w:val="6FC07595"/>
    <w:rsid w:val="6FDC9967"/>
    <w:rsid w:val="6FDF3FD9"/>
    <w:rsid w:val="6FE324D1"/>
    <w:rsid w:val="6FE479D0"/>
    <w:rsid w:val="6FE9D625"/>
    <w:rsid w:val="6FEF44B3"/>
    <w:rsid w:val="6FF007A1"/>
    <w:rsid w:val="6FFADF40"/>
    <w:rsid w:val="700451CF"/>
    <w:rsid w:val="70097E4D"/>
    <w:rsid w:val="700A9F79"/>
    <w:rsid w:val="7014D09F"/>
    <w:rsid w:val="70164782"/>
    <w:rsid w:val="70190032"/>
    <w:rsid w:val="702201DD"/>
    <w:rsid w:val="7025CD3F"/>
    <w:rsid w:val="7031BB5C"/>
    <w:rsid w:val="7031CEE4"/>
    <w:rsid w:val="7037B1FF"/>
    <w:rsid w:val="703B7FCD"/>
    <w:rsid w:val="703B97C1"/>
    <w:rsid w:val="7041ED4A"/>
    <w:rsid w:val="7045ABAD"/>
    <w:rsid w:val="704E63EA"/>
    <w:rsid w:val="705503D6"/>
    <w:rsid w:val="705FE1A9"/>
    <w:rsid w:val="706BEB75"/>
    <w:rsid w:val="706D8A73"/>
    <w:rsid w:val="706E3427"/>
    <w:rsid w:val="707D4AE1"/>
    <w:rsid w:val="707ED3F5"/>
    <w:rsid w:val="70816F28"/>
    <w:rsid w:val="70843592"/>
    <w:rsid w:val="7084E889"/>
    <w:rsid w:val="7085A2A8"/>
    <w:rsid w:val="708C20AA"/>
    <w:rsid w:val="70905BA5"/>
    <w:rsid w:val="7092F687"/>
    <w:rsid w:val="7098E7A9"/>
    <w:rsid w:val="709E713A"/>
    <w:rsid w:val="70A20494"/>
    <w:rsid w:val="70A271BF"/>
    <w:rsid w:val="70A27240"/>
    <w:rsid w:val="70BA65A4"/>
    <w:rsid w:val="70C151DF"/>
    <w:rsid w:val="70E0A056"/>
    <w:rsid w:val="70E3B5C9"/>
    <w:rsid w:val="70E56693"/>
    <w:rsid w:val="70EA3485"/>
    <w:rsid w:val="70ECF32D"/>
    <w:rsid w:val="70EEC705"/>
    <w:rsid w:val="70F5CCA0"/>
    <w:rsid w:val="70F8BCF8"/>
    <w:rsid w:val="70FFDA06"/>
    <w:rsid w:val="7102AA61"/>
    <w:rsid w:val="71056AB0"/>
    <w:rsid w:val="710A47A4"/>
    <w:rsid w:val="71152932"/>
    <w:rsid w:val="71221B31"/>
    <w:rsid w:val="712792CE"/>
    <w:rsid w:val="712D935C"/>
    <w:rsid w:val="71331586"/>
    <w:rsid w:val="7135A908"/>
    <w:rsid w:val="713B2E5A"/>
    <w:rsid w:val="713B93BD"/>
    <w:rsid w:val="713D45C0"/>
    <w:rsid w:val="713DF311"/>
    <w:rsid w:val="713E8BD8"/>
    <w:rsid w:val="7141B97E"/>
    <w:rsid w:val="7147D79E"/>
    <w:rsid w:val="7152535F"/>
    <w:rsid w:val="7158B2E2"/>
    <w:rsid w:val="716BF764"/>
    <w:rsid w:val="71973441"/>
    <w:rsid w:val="71A499A7"/>
    <w:rsid w:val="71B30CC0"/>
    <w:rsid w:val="71BDDA9A"/>
    <w:rsid w:val="71C21D44"/>
    <w:rsid w:val="71CEABEA"/>
    <w:rsid w:val="71D22F50"/>
    <w:rsid w:val="71D38114"/>
    <w:rsid w:val="71DFAA6C"/>
    <w:rsid w:val="71E61041"/>
    <w:rsid w:val="71EC7DAE"/>
    <w:rsid w:val="71EDB34C"/>
    <w:rsid w:val="71F1AD28"/>
    <w:rsid w:val="71F92CF7"/>
    <w:rsid w:val="71FAD7FF"/>
    <w:rsid w:val="72001841"/>
    <w:rsid w:val="72024387"/>
    <w:rsid w:val="721A8FF7"/>
    <w:rsid w:val="722945D4"/>
    <w:rsid w:val="722D825C"/>
    <w:rsid w:val="72302B6B"/>
    <w:rsid w:val="723487EB"/>
    <w:rsid w:val="72387FF3"/>
    <w:rsid w:val="724AE3D1"/>
    <w:rsid w:val="724BC160"/>
    <w:rsid w:val="725BE37C"/>
    <w:rsid w:val="72600CAF"/>
    <w:rsid w:val="726022C7"/>
    <w:rsid w:val="72676680"/>
    <w:rsid w:val="726F5006"/>
    <w:rsid w:val="7281DF3A"/>
    <w:rsid w:val="72823FAF"/>
    <w:rsid w:val="7282C6FC"/>
    <w:rsid w:val="728708CE"/>
    <w:rsid w:val="728AE7C6"/>
    <w:rsid w:val="728B5BC2"/>
    <w:rsid w:val="7294CE23"/>
    <w:rsid w:val="7298033F"/>
    <w:rsid w:val="729C0BCF"/>
    <w:rsid w:val="72A07898"/>
    <w:rsid w:val="72AA1968"/>
    <w:rsid w:val="72BB20E0"/>
    <w:rsid w:val="72C7867A"/>
    <w:rsid w:val="72CA82C1"/>
    <w:rsid w:val="72CC54FD"/>
    <w:rsid w:val="72D03334"/>
    <w:rsid w:val="72D591DF"/>
    <w:rsid w:val="72D8585E"/>
    <w:rsid w:val="72D91BCC"/>
    <w:rsid w:val="72DFF5FE"/>
    <w:rsid w:val="72E0AE50"/>
    <w:rsid w:val="7308D178"/>
    <w:rsid w:val="730D1D0B"/>
    <w:rsid w:val="730F3ABA"/>
    <w:rsid w:val="7311415E"/>
    <w:rsid w:val="7314AB6C"/>
    <w:rsid w:val="7317F993"/>
    <w:rsid w:val="731E63D2"/>
    <w:rsid w:val="73244D9B"/>
    <w:rsid w:val="732EB140"/>
    <w:rsid w:val="7336250B"/>
    <w:rsid w:val="73512CA0"/>
    <w:rsid w:val="7354826E"/>
    <w:rsid w:val="735A870C"/>
    <w:rsid w:val="735C712C"/>
    <w:rsid w:val="735F8292"/>
    <w:rsid w:val="73637EB6"/>
    <w:rsid w:val="7369CA8F"/>
    <w:rsid w:val="736C76C3"/>
    <w:rsid w:val="736F2510"/>
    <w:rsid w:val="73804E96"/>
    <w:rsid w:val="73861746"/>
    <w:rsid w:val="7387E333"/>
    <w:rsid w:val="738ADFFE"/>
    <w:rsid w:val="738B9100"/>
    <w:rsid w:val="738BB1E3"/>
    <w:rsid w:val="738D5947"/>
    <w:rsid w:val="739947E6"/>
    <w:rsid w:val="73A3FE29"/>
    <w:rsid w:val="73A6F85E"/>
    <w:rsid w:val="73A76270"/>
    <w:rsid w:val="73B521A6"/>
    <w:rsid w:val="73BB4EF5"/>
    <w:rsid w:val="73BC08C0"/>
    <w:rsid w:val="73BC88AB"/>
    <w:rsid w:val="73BECD77"/>
    <w:rsid w:val="73C1DE94"/>
    <w:rsid w:val="73CC09B3"/>
    <w:rsid w:val="73E326DA"/>
    <w:rsid w:val="73F09FBB"/>
    <w:rsid w:val="73F21973"/>
    <w:rsid w:val="73F27D38"/>
    <w:rsid w:val="73F41983"/>
    <w:rsid w:val="73FC7BB0"/>
    <w:rsid w:val="73FF581E"/>
    <w:rsid w:val="7400D7FE"/>
    <w:rsid w:val="7401C72F"/>
    <w:rsid w:val="740851F7"/>
    <w:rsid w:val="740C292A"/>
    <w:rsid w:val="740E6903"/>
    <w:rsid w:val="740EE87F"/>
    <w:rsid w:val="74153C75"/>
    <w:rsid w:val="741EAC11"/>
    <w:rsid w:val="742499BA"/>
    <w:rsid w:val="7427C91C"/>
    <w:rsid w:val="742B1404"/>
    <w:rsid w:val="742FB9C1"/>
    <w:rsid w:val="74319662"/>
    <w:rsid w:val="743D42E7"/>
    <w:rsid w:val="744B1F7A"/>
    <w:rsid w:val="744E9EDB"/>
    <w:rsid w:val="7454B862"/>
    <w:rsid w:val="7458BAD1"/>
    <w:rsid w:val="74606D4A"/>
    <w:rsid w:val="746BB5D7"/>
    <w:rsid w:val="746E2230"/>
    <w:rsid w:val="748348AB"/>
    <w:rsid w:val="74851289"/>
    <w:rsid w:val="7489E7AA"/>
    <w:rsid w:val="748FAB01"/>
    <w:rsid w:val="74AECB4D"/>
    <w:rsid w:val="74B3FB18"/>
    <w:rsid w:val="74C3D6A1"/>
    <w:rsid w:val="74C6CC41"/>
    <w:rsid w:val="74C8D710"/>
    <w:rsid w:val="74CBA7D5"/>
    <w:rsid w:val="74DA1A34"/>
    <w:rsid w:val="74DBDE5B"/>
    <w:rsid w:val="74DC3AE6"/>
    <w:rsid w:val="74E47D79"/>
    <w:rsid w:val="74EC50BA"/>
    <w:rsid w:val="74ECCC49"/>
    <w:rsid w:val="74F1B89B"/>
    <w:rsid w:val="74F3D1D3"/>
    <w:rsid w:val="74F83D83"/>
    <w:rsid w:val="74FA531E"/>
    <w:rsid w:val="74FAF87B"/>
    <w:rsid w:val="7509E0F0"/>
    <w:rsid w:val="750C81EB"/>
    <w:rsid w:val="750DEF7E"/>
    <w:rsid w:val="7511F3EB"/>
    <w:rsid w:val="75191E9E"/>
    <w:rsid w:val="751A7A20"/>
    <w:rsid w:val="7527445A"/>
    <w:rsid w:val="752FDAAC"/>
    <w:rsid w:val="75346208"/>
    <w:rsid w:val="753A98F8"/>
    <w:rsid w:val="754B19EA"/>
    <w:rsid w:val="754E02C4"/>
    <w:rsid w:val="754EDA8D"/>
    <w:rsid w:val="754FDB18"/>
    <w:rsid w:val="7555F7F1"/>
    <w:rsid w:val="755FA3A0"/>
    <w:rsid w:val="7568A7C3"/>
    <w:rsid w:val="756D7852"/>
    <w:rsid w:val="7575A3E1"/>
    <w:rsid w:val="7579CC7F"/>
    <w:rsid w:val="757AEA44"/>
    <w:rsid w:val="75881641"/>
    <w:rsid w:val="758B1886"/>
    <w:rsid w:val="758CCD44"/>
    <w:rsid w:val="758DF912"/>
    <w:rsid w:val="759058FF"/>
    <w:rsid w:val="7593D5FE"/>
    <w:rsid w:val="7596CE9B"/>
    <w:rsid w:val="759E3F07"/>
    <w:rsid w:val="75A7B9D4"/>
    <w:rsid w:val="75AD37F2"/>
    <w:rsid w:val="75AD7909"/>
    <w:rsid w:val="75B80EB5"/>
    <w:rsid w:val="75BF99A4"/>
    <w:rsid w:val="75CC2FD2"/>
    <w:rsid w:val="75CFF73A"/>
    <w:rsid w:val="75D2273E"/>
    <w:rsid w:val="75D2A85B"/>
    <w:rsid w:val="75D6D811"/>
    <w:rsid w:val="75D907A4"/>
    <w:rsid w:val="75DFF888"/>
    <w:rsid w:val="75E03AA3"/>
    <w:rsid w:val="75E0B7E3"/>
    <w:rsid w:val="75E1F00A"/>
    <w:rsid w:val="75E51080"/>
    <w:rsid w:val="75EA4E53"/>
    <w:rsid w:val="75EC2175"/>
    <w:rsid w:val="75EC5585"/>
    <w:rsid w:val="75EFE9F2"/>
    <w:rsid w:val="75F6924B"/>
    <w:rsid w:val="7605BC8D"/>
    <w:rsid w:val="760EE645"/>
    <w:rsid w:val="7610DEFF"/>
    <w:rsid w:val="76143063"/>
    <w:rsid w:val="761A099E"/>
    <w:rsid w:val="761BFD50"/>
    <w:rsid w:val="76227822"/>
    <w:rsid w:val="7627E3A9"/>
    <w:rsid w:val="7634906B"/>
    <w:rsid w:val="763CCE0C"/>
    <w:rsid w:val="7648C9C3"/>
    <w:rsid w:val="764C619F"/>
    <w:rsid w:val="7652ED55"/>
    <w:rsid w:val="766FA746"/>
    <w:rsid w:val="76703201"/>
    <w:rsid w:val="76736281"/>
    <w:rsid w:val="7675ACB4"/>
    <w:rsid w:val="767A55A5"/>
    <w:rsid w:val="767BD94B"/>
    <w:rsid w:val="768A05C5"/>
    <w:rsid w:val="768CCBA5"/>
    <w:rsid w:val="76916678"/>
    <w:rsid w:val="76941A1B"/>
    <w:rsid w:val="7698CF44"/>
    <w:rsid w:val="76A1D150"/>
    <w:rsid w:val="76A49EF4"/>
    <w:rsid w:val="76A75D16"/>
    <w:rsid w:val="76AB1844"/>
    <w:rsid w:val="76ABF7F8"/>
    <w:rsid w:val="76B0C84C"/>
    <w:rsid w:val="76BAA6CE"/>
    <w:rsid w:val="76C50C7A"/>
    <w:rsid w:val="76CB7130"/>
    <w:rsid w:val="76CF978E"/>
    <w:rsid w:val="76D73F53"/>
    <w:rsid w:val="76D9082F"/>
    <w:rsid w:val="76DC34AA"/>
    <w:rsid w:val="76DEA158"/>
    <w:rsid w:val="76F23B56"/>
    <w:rsid w:val="76F4404C"/>
    <w:rsid w:val="76F91811"/>
    <w:rsid w:val="76FA5F5A"/>
    <w:rsid w:val="76FAD868"/>
    <w:rsid w:val="7702F849"/>
    <w:rsid w:val="770570C2"/>
    <w:rsid w:val="77130A49"/>
    <w:rsid w:val="771A83A4"/>
    <w:rsid w:val="771D4F0B"/>
    <w:rsid w:val="77222A0B"/>
    <w:rsid w:val="77393DE9"/>
    <w:rsid w:val="773B07DE"/>
    <w:rsid w:val="773F038D"/>
    <w:rsid w:val="77408060"/>
    <w:rsid w:val="7741F86F"/>
    <w:rsid w:val="77478862"/>
    <w:rsid w:val="774903F7"/>
    <w:rsid w:val="774ABB5A"/>
    <w:rsid w:val="774CE80F"/>
    <w:rsid w:val="7751BB33"/>
    <w:rsid w:val="77525B23"/>
    <w:rsid w:val="77533781"/>
    <w:rsid w:val="77543B0E"/>
    <w:rsid w:val="7756CBCD"/>
    <w:rsid w:val="775738CF"/>
    <w:rsid w:val="775C0084"/>
    <w:rsid w:val="775D1D52"/>
    <w:rsid w:val="775D704A"/>
    <w:rsid w:val="7764F90F"/>
    <w:rsid w:val="7765BD31"/>
    <w:rsid w:val="776A8E53"/>
    <w:rsid w:val="77775764"/>
    <w:rsid w:val="777B58B7"/>
    <w:rsid w:val="77833A99"/>
    <w:rsid w:val="7786281B"/>
    <w:rsid w:val="778E9183"/>
    <w:rsid w:val="779008F9"/>
    <w:rsid w:val="7790847A"/>
    <w:rsid w:val="77972092"/>
    <w:rsid w:val="7799FA03"/>
    <w:rsid w:val="779A49E0"/>
    <w:rsid w:val="77A1DC68"/>
    <w:rsid w:val="77A1E135"/>
    <w:rsid w:val="77AED7DE"/>
    <w:rsid w:val="77B3BAEF"/>
    <w:rsid w:val="77BD67D1"/>
    <w:rsid w:val="77CA2CC8"/>
    <w:rsid w:val="77D07928"/>
    <w:rsid w:val="77D68AEA"/>
    <w:rsid w:val="77DF259C"/>
    <w:rsid w:val="77E473FD"/>
    <w:rsid w:val="77E7F178"/>
    <w:rsid w:val="77E87818"/>
    <w:rsid w:val="77EA94C0"/>
    <w:rsid w:val="77EAD89B"/>
    <w:rsid w:val="77F4E80A"/>
    <w:rsid w:val="77F794F7"/>
    <w:rsid w:val="77F9AA2C"/>
    <w:rsid w:val="77FC9592"/>
    <w:rsid w:val="7802F299"/>
    <w:rsid w:val="78137E27"/>
    <w:rsid w:val="781A3816"/>
    <w:rsid w:val="781CD051"/>
    <w:rsid w:val="781E55BB"/>
    <w:rsid w:val="781F2FD2"/>
    <w:rsid w:val="7823F837"/>
    <w:rsid w:val="7839AB22"/>
    <w:rsid w:val="783C0D14"/>
    <w:rsid w:val="783C433D"/>
    <w:rsid w:val="783C9A17"/>
    <w:rsid w:val="783F2D99"/>
    <w:rsid w:val="78426FC5"/>
    <w:rsid w:val="784B68E8"/>
    <w:rsid w:val="785AA624"/>
    <w:rsid w:val="785B0529"/>
    <w:rsid w:val="786AB750"/>
    <w:rsid w:val="787B0129"/>
    <w:rsid w:val="78899540"/>
    <w:rsid w:val="788E91BB"/>
    <w:rsid w:val="78999D8A"/>
    <w:rsid w:val="789C9A27"/>
    <w:rsid w:val="78A92F53"/>
    <w:rsid w:val="78AAAC48"/>
    <w:rsid w:val="78B79C15"/>
    <w:rsid w:val="78BDCDB7"/>
    <w:rsid w:val="78C1EC05"/>
    <w:rsid w:val="78C6A567"/>
    <w:rsid w:val="78C8D1C5"/>
    <w:rsid w:val="78CD7908"/>
    <w:rsid w:val="78E5531E"/>
    <w:rsid w:val="78E7F4E0"/>
    <w:rsid w:val="78E82B43"/>
    <w:rsid w:val="78E97B6D"/>
    <w:rsid w:val="78EB63CE"/>
    <w:rsid w:val="78EC99DE"/>
    <w:rsid w:val="78F43FF4"/>
    <w:rsid w:val="790375FB"/>
    <w:rsid w:val="7903D658"/>
    <w:rsid w:val="790ADC34"/>
    <w:rsid w:val="790FDC48"/>
    <w:rsid w:val="7914034A"/>
    <w:rsid w:val="7914CAEF"/>
    <w:rsid w:val="791944C4"/>
    <w:rsid w:val="791D3B27"/>
    <w:rsid w:val="793102FD"/>
    <w:rsid w:val="79314E75"/>
    <w:rsid w:val="794930C7"/>
    <w:rsid w:val="7954AE42"/>
    <w:rsid w:val="7956FB82"/>
    <w:rsid w:val="795D255C"/>
    <w:rsid w:val="7961085D"/>
    <w:rsid w:val="796293F0"/>
    <w:rsid w:val="79629859"/>
    <w:rsid w:val="79643DFB"/>
    <w:rsid w:val="796544FF"/>
    <w:rsid w:val="7968D95D"/>
    <w:rsid w:val="796A9404"/>
    <w:rsid w:val="796C62F6"/>
    <w:rsid w:val="796E9BE4"/>
    <w:rsid w:val="796FD488"/>
    <w:rsid w:val="7972CE7D"/>
    <w:rsid w:val="79755DFD"/>
    <w:rsid w:val="7992627D"/>
    <w:rsid w:val="799ED295"/>
    <w:rsid w:val="79A0C3EC"/>
    <w:rsid w:val="79A8A76F"/>
    <w:rsid w:val="79A91B48"/>
    <w:rsid w:val="79BFF8B6"/>
    <w:rsid w:val="79C4DA70"/>
    <w:rsid w:val="79C796D8"/>
    <w:rsid w:val="79C844DF"/>
    <w:rsid w:val="79C8CA65"/>
    <w:rsid w:val="79CBA106"/>
    <w:rsid w:val="79D2E14F"/>
    <w:rsid w:val="79E46FEC"/>
    <w:rsid w:val="79EC4548"/>
    <w:rsid w:val="79F54F90"/>
    <w:rsid w:val="7A096F27"/>
    <w:rsid w:val="7A191AE5"/>
    <w:rsid w:val="7A1B9CB8"/>
    <w:rsid w:val="7A1D2FC8"/>
    <w:rsid w:val="7A22A184"/>
    <w:rsid w:val="7A26D0C3"/>
    <w:rsid w:val="7A27B0C5"/>
    <w:rsid w:val="7A2B2401"/>
    <w:rsid w:val="7A320A6D"/>
    <w:rsid w:val="7A34F28C"/>
    <w:rsid w:val="7A37CA2C"/>
    <w:rsid w:val="7A3B21C8"/>
    <w:rsid w:val="7A3E862E"/>
    <w:rsid w:val="7A4A02BF"/>
    <w:rsid w:val="7A4F8DC7"/>
    <w:rsid w:val="7A541344"/>
    <w:rsid w:val="7A56E051"/>
    <w:rsid w:val="7A5EE8C8"/>
    <w:rsid w:val="7A60B98D"/>
    <w:rsid w:val="7A6358BA"/>
    <w:rsid w:val="7A662244"/>
    <w:rsid w:val="7A6DB3C3"/>
    <w:rsid w:val="7A6EF605"/>
    <w:rsid w:val="7A74979B"/>
    <w:rsid w:val="7A775C42"/>
    <w:rsid w:val="7A7AB885"/>
    <w:rsid w:val="7A7FC353"/>
    <w:rsid w:val="7A821BF9"/>
    <w:rsid w:val="7A840040"/>
    <w:rsid w:val="7A87333B"/>
    <w:rsid w:val="7A8C7295"/>
    <w:rsid w:val="7A909A1E"/>
    <w:rsid w:val="7A951F32"/>
    <w:rsid w:val="7A982CBB"/>
    <w:rsid w:val="7A98BDF3"/>
    <w:rsid w:val="7AA2F84F"/>
    <w:rsid w:val="7AA3A25B"/>
    <w:rsid w:val="7AAD1C75"/>
    <w:rsid w:val="7AAE6C0B"/>
    <w:rsid w:val="7AB2CC96"/>
    <w:rsid w:val="7AB5D6D7"/>
    <w:rsid w:val="7AB5E3E4"/>
    <w:rsid w:val="7ABD12F2"/>
    <w:rsid w:val="7ABE0727"/>
    <w:rsid w:val="7AC079E0"/>
    <w:rsid w:val="7AC1DA07"/>
    <w:rsid w:val="7AD02723"/>
    <w:rsid w:val="7AD03AB4"/>
    <w:rsid w:val="7AD1881C"/>
    <w:rsid w:val="7AD2B46C"/>
    <w:rsid w:val="7AD6B8AD"/>
    <w:rsid w:val="7AEF558F"/>
    <w:rsid w:val="7AF25AEA"/>
    <w:rsid w:val="7AF831A0"/>
    <w:rsid w:val="7AFAB73A"/>
    <w:rsid w:val="7B0FB108"/>
    <w:rsid w:val="7B2EB641"/>
    <w:rsid w:val="7B301CCF"/>
    <w:rsid w:val="7B35D7EB"/>
    <w:rsid w:val="7B3A3374"/>
    <w:rsid w:val="7B45D01A"/>
    <w:rsid w:val="7B466A53"/>
    <w:rsid w:val="7B484A5D"/>
    <w:rsid w:val="7B5006F5"/>
    <w:rsid w:val="7B570A19"/>
    <w:rsid w:val="7B61B221"/>
    <w:rsid w:val="7B64CE3A"/>
    <w:rsid w:val="7B687D31"/>
    <w:rsid w:val="7B697E42"/>
    <w:rsid w:val="7B6B4604"/>
    <w:rsid w:val="7B6F47A0"/>
    <w:rsid w:val="7B75C70C"/>
    <w:rsid w:val="7B760866"/>
    <w:rsid w:val="7B7BAD4D"/>
    <w:rsid w:val="7B84CDE7"/>
    <w:rsid w:val="7B8A1C3B"/>
    <w:rsid w:val="7B8ADCDA"/>
    <w:rsid w:val="7B8BAC9B"/>
    <w:rsid w:val="7B8BD850"/>
    <w:rsid w:val="7B932AD8"/>
    <w:rsid w:val="7B98C19B"/>
    <w:rsid w:val="7B9F517E"/>
    <w:rsid w:val="7BAD3CF7"/>
    <w:rsid w:val="7BAE4DD9"/>
    <w:rsid w:val="7BB38C6F"/>
    <w:rsid w:val="7BBC8D10"/>
    <w:rsid w:val="7BC33F6C"/>
    <w:rsid w:val="7BCAD2B5"/>
    <w:rsid w:val="7BD0E670"/>
    <w:rsid w:val="7BD63B7C"/>
    <w:rsid w:val="7BDA7BA8"/>
    <w:rsid w:val="7BDCF7C7"/>
    <w:rsid w:val="7BE3EAAC"/>
    <w:rsid w:val="7BE403E5"/>
    <w:rsid w:val="7BEC440B"/>
    <w:rsid w:val="7BF956A7"/>
    <w:rsid w:val="7C039EC7"/>
    <w:rsid w:val="7C09761A"/>
    <w:rsid w:val="7C0977C0"/>
    <w:rsid w:val="7C0B0410"/>
    <w:rsid w:val="7C0E9E5B"/>
    <w:rsid w:val="7C0F9646"/>
    <w:rsid w:val="7C0FE401"/>
    <w:rsid w:val="7C143D61"/>
    <w:rsid w:val="7C1FF2E4"/>
    <w:rsid w:val="7C2B9177"/>
    <w:rsid w:val="7C2F2C34"/>
    <w:rsid w:val="7C31A89B"/>
    <w:rsid w:val="7C3B4677"/>
    <w:rsid w:val="7C3D78FF"/>
    <w:rsid w:val="7C3F8E0A"/>
    <w:rsid w:val="7C45CA0A"/>
    <w:rsid w:val="7C4638C1"/>
    <w:rsid w:val="7C47E423"/>
    <w:rsid w:val="7C4F3341"/>
    <w:rsid w:val="7C4FB3A7"/>
    <w:rsid w:val="7C516173"/>
    <w:rsid w:val="7C6570CF"/>
    <w:rsid w:val="7C6CB93F"/>
    <w:rsid w:val="7C710BC6"/>
    <w:rsid w:val="7C7559F6"/>
    <w:rsid w:val="7C768B8C"/>
    <w:rsid w:val="7C7F895F"/>
    <w:rsid w:val="7C80BF81"/>
    <w:rsid w:val="7C846281"/>
    <w:rsid w:val="7C8C7004"/>
    <w:rsid w:val="7CA23BB6"/>
    <w:rsid w:val="7CB197B6"/>
    <w:rsid w:val="7CB3DAA9"/>
    <w:rsid w:val="7CB64E00"/>
    <w:rsid w:val="7CB92696"/>
    <w:rsid w:val="7CBBB740"/>
    <w:rsid w:val="7CC390A9"/>
    <w:rsid w:val="7CCC3A11"/>
    <w:rsid w:val="7CD04E0B"/>
    <w:rsid w:val="7CDC1B7E"/>
    <w:rsid w:val="7CDE1AD5"/>
    <w:rsid w:val="7CE2D060"/>
    <w:rsid w:val="7CF3A627"/>
    <w:rsid w:val="7CF7B5AA"/>
    <w:rsid w:val="7D0ED85D"/>
    <w:rsid w:val="7D148624"/>
    <w:rsid w:val="7D2415DB"/>
    <w:rsid w:val="7D251889"/>
    <w:rsid w:val="7D2BAAA0"/>
    <w:rsid w:val="7D302B81"/>
    <w:rsid w:val="7D3C3960"/>
    <w:rsid w:val="7D3F7BF3"/>
    <w:rsid w:val="7D3FAC2B"/>
    <w:rsid w:val="7D41D9CA"/>
    <w:rsid w:val="7D451AD9"/>
    <w:rsid w:val="7D493661"/>
    <w:rsid w:val="7D499646"/>
    <w:rsid w:val="7D511ECB"/>
    <w:rsid w:val="7D533E9D"/>
    <w:rsid w:val="7D5ACB51"/>
    <w:rsid w:val="7D6496A9"/>
    <w:rsid w:val="7D66D870"/>
    <w:rsid w:val="7D692001"/>
    <w:rsid w:val="7D6F42D6"/>
    <w:rsid w:val="7D76F84C"/>
    <w:rsid w:val="7D791147"/>
    <w:rsid w:val="7D87090C"/>
    <w:rsid w:val="7D8A373B"/>
    <w:rsid w:val="7D8B45AF"/>
    <w:rsid w:val="7DA19D10"/>
    <w:rsid w:val="7DB0393E"/>
    <w:rsid w:val="7DB59B8B"/>
    <w:rsid w:val="7DBA4496"/>
    <w:rsid w:val="7DBE0689"/>
    <w:rsid w:val="7DCCDB75"/>
    <w:rsid w:val="7DD1B995"/>
    <w:rsid w:val="7DD7B12E"/>
    <w:rsid w:val="7DD9AECD"/>
    <w:rsid w:val="7DDC8E93"/>
    <w:rsid w:val="7DE6B520"/>
    <w:rsid w:val="7DEBFD88"/>
    <w:rsid w:val="7DEC900B"/>
    <w:rsid w:val="7DF3BD49"/>
    <w:rsid w:val="7DF7012E"/>
    <w:rsid w:val="7DF9A70A"/>
    <w:rsid w:val="7DFBA291"/>
    <w:rsid w:val="7DFCF9B6"/>
    <w:rsid w:val="7DFD9D51"/>
    <w:rsid w:val="7DFE335F"/>
    <w:rsid w:val="7E0513C6"/>
    <w:rsid w:val="7E07E4FC"/>
    <w:rsid w:val="7E121806"/>
    <w:rsid w:val="7E19AF0B"/>
    <w:rsid w:val="7E1D7EAE"/>
    <w:rsid w:val="7E2AF50A"/>
    <w:rsid w:val="7E2CB9EF"/>
    <w:rsid w:val="7E32357D"/>
    <w:rsid w:val="7E3C568E"/>
    <w:rsid w:val="7E40542E"/>
    <w:rsid w:val="7E45D1D1"/>
    <w:rsid w:val="7E4C82E5"/>
    <w:rsid w:val="7E525D8A"/>
    <w:rsid w:val="7E5DD636"/>
    <w:rsid w:val="7E66359C"/>
    <w:rsid w:val="7E68D465"/>
    <w:rsid w:val="7E6B41B1"/>
    <w:rsid w:val="7E709BE1"/>
    <w:rsid w:val="7E71CEB7"/>
    <w:rsid w:val="7E7B245A"/>
    <w:rsid w:val="7E7EEE15"/>
    <w:rsid w:val="7E7FA5FB"/>
    <w:rsid w:val="7E885E15"/>
    <w:rsid w:val="7E8B7639"/>
    <w:rsid w:val="7E9352F6"/>
    <w:rsid w:val="7E9575B9"/>
    <w:rsid w:val="7E9E81D6"/>
    <w:rsid w:val="7EA03E60"/>
    <w:rsid w:val="7EA0791D"/>
    <w:rsid w:val="7EA07C95"/>
    <w:rsid w:val="7EAFE9AB"/>
    <w:rsid w:val="7EAFEB58"/>
    <w:rsid w:val="7EB5F148"/>
    <w:rsid w:val="7EB6A16E"/>
    <w:rsid w:val="7EC19CF6"/>
    <w:rsid w:val="7ECB5349"/>
    <w:rsid w:val="7ECBDA62"/>
    <w:rsid w:val="7ECF1E7D"/>
    <w:rsid w:val="7ED44B39"/>
    <w:rsid w:val="7ED89A90"/>
    <w:rsid w:val="7EDC8D3F"/>
    <w:rsid w:val="7EE117F6"/>
    <w:rsid w:val="7EE3594F"/>
    <w:rsid w:val="7EE658C9"/>
    <w:rsid w:val="7EE68509"/>
    <w:rsid w:val="7EE9DBBC"/>
    <w:rsid w:val="7EEB5D1B"/>
    <w:rsid w:val="7EF39A66"/>
    <w:rsid w:val="7EF9CDF7"/>
    <w:rsid w:val="7EFA65B3"/>
    <w:rsid w:val="7F008DF8"/>
    <w:rsid w:val="7F04327E"/>
    <w:rsid w:val="7F18129B"/>
    <w:rsid w:val="7F1CA773"/>
    <w:rsid w:val="7F209633"/>
    <w:rsid w:val="7F245DF9"/>
    <w:rsid w:val="7F2940C6"/>
    <w:rsid w:val="7F340066"/>
    <w:rsid w:val="7F36A2D6"/>
    <w:rsid w:val="7F3742AD"/>
    <w:rsid w:val="7F42A6F8"/>
    <w:rsid w:val="7F458636"/>
    <w:rsid w:val="7F568453"/>
    <w:rsid w:val="7F600E26"/>
    <w:rsid w:val="7F64C9F6"/>
    <w:rsid w:val="7F64EE11"/>
    <w:rsid w:val="7F6564E8"/>
    <w:rsid w:val="7F65EF81"/>
    <w:rsid w:val="7F6609D6"/>
    <w:rsid w:val="7F673B3A"/>
    <w:rsid w:val="7F697383"/>
    <w:rsid w:val="7F719134"/>
    <w:rsid w:val="7F765D8E"/>
    <w:rsid w:val="7F7A85F6"/>
    <w:rsid w:val="7F87BB45"/>
    <w:rsid w:val="7F8ADC71"/>
    <w:rsid w:val="7F8C8639"/>
    <w:rsid w:val="7F8D5AB3"/>
    <w:rsid w:val="7F8EEDA1"/>
    <w:rsid w:val="7F9D4D17"/>
    <w:rsid w:val="7FAAB6C9"/>
    <w:rsid w:val="7FAD352E"/>
    <w:rsid w:val="7FAEBF9D"/>
    <w:rsid w:val="7FB9A0DE"/>
    <w:rsid w:val="7FBAEFC5"/>
    <w:rsid w:val="7FBBFC47"/>
    <w:rsid w:val="7FBC1C3E"/>
    <w:rsid w:val="7FBCA021"/>
    <w:rsid w:val="7FBD5364"/>
    <w:rsid w:val="7FC006A6"/>
    <w:rsid w:val="7FC0EA4E"/>
    <w:rsid w:val="7FCD117A"/>
    <w:rsid w:val="7FCE3CA6"/>
    <w:rsid w:val="7FD2AEB7"/>
    <w:rsid w:val="7FD67661"/>
    <w:rsid w:val="7FD9B3F9"/>
    <w:rsid w:val="7FE2D199"/>
    <w:rsid w:val="7FE3535D"/>
    <w:rsid w:val="7FE81C3D"/>
    <w:rsid w:val="7FEB4464"/>
    <w:rsid w:val="7FEEE189"/>
    <w:rsid w:val="7FEF188F"/>
    <w:rsid w:val="7FF5A340"/>
    <w:rsid w:val="7FF5D88B"/>
    <w:rsid w:val="7FF6CDF5"/>
    <w:rsid w:val="7FF7434A"/>
    <w:rsid w:val="7FFA04A1"/>
    <w:rsid w:val="7FFFF9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896E3"/>
  <w15:docId w15:val="{C5AFB0F5-A005-4AF3-8023-2E28366B1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26BA9"/>
    <w:pPr>
      <w:spacing w:after="0" w:line="240" w:lineRule="auto"/>
    </w:pPr>
    <w:rPr>
      <w:rFonts w:ascii="Times New Roman" w:eastAsia="Times New Roman" w:hAnsi="Times New Roman" w:cs="Times New Roman"/>
      <w:sz w:val="24"/>
      <w:szCs w:val="24"/>
      <w:lang w:eastAsia="en-GB"/>
    </w:rPr>
  </w:style>
  <w:style w:type="paragraph" w:styleId="Pealkiri1">
    <w:name w:val="heading 1"/>
    <w:next w:val="Normaallaad"/>
    <w:link w:val="Pealkiri1Mrk"/>
    <w:uiPriority w:val="9"/>
    <w:qFormat/>
    <w:pPr>
      <w:keepNext/>
      <w:keepLines/>
      <w:spacing w:after="11" w:line="249" w:lineRule="auto"/>
      <w:ind w:left="1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1" w:line="249" w:lineRule="auto"/>
      <w:ind w:left="10" w:hanging="10"/>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unhideWhenUsed/>
    <w:qFormat/>
    <w:rsid w:val="004740B9"/>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Pealkiri1Mrk">
    <w:name w:val="Pealkiri 1 Märk"/>
    <w:link w:val="Pealkiri1"/>
    <w:uiPriority w:val="9"/>
    <w:rPr>
      <w:rFonts w:ascii="Times New Roman" w:eastAsia="Times New Roman" w:hAnsi="Times New Roman" w:cs="Times New Roman"/>
      <w:b/>
      <w:color w:val="000000"/>
      <w:sz w:val="24"/>
    </w:rPr>
  </w:style>
  <w:style w:type="character" w:customStyle="1" w:styleId="Pealkiri2Mrk">
    <w:name w:val="Pealkiri 2 Märk"/>
    <w:link w:val="Pealkiri2"/>
    <w:uiPriority w:val="9"/>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customStyle="1" w:styleId="Pealkiri3Mrk">
    <w:name w:val="Pealkiri 3 Märk"/>
    <w:basedOn w:val="Liguvaikefont"/>
    <w:link w:val="Pealkiri3"/>
    <w:uiPriority w:val="9"/>
    <w:rsid w:val="004740B9"/>
    <w:rPr>
      <w:rFonts w:asciiTheme="majorHAnsi" w:eastAsiaTheme="majorEastAsia" w:hAnsiTheme="majorHAnsi" w:cstheme="majorBidi"/>
      <w:color w:val="1F3763" w:themeColor="accent1" w:themeShade="7F"/>
      <w:sz w:val="24"/>
      <w:szCs w:val="24"/>
    </w:rPr>
  </w:style>
  <w:style w:type="character" w:styleId="Kommentaariviide">
    <w:name w:val="annotation reference"/>
    <w:basedOn w:val="Liguvaikefont"/>
    <w:uiPriority w:val="99"/>
    <w:semiHidden/>
    <w:unhideWhenUsed/>
    <w:rsid w:val="002C64D7"/>
    <w:rPr>
      <w:sz w:val="16"/>
      <w:szCs w:val="16"/>
    </w:rPr>
  </w:style>
  <w:style w:type="paragraph" w:styleId="Kommentaaritekst">
    <w:name w:val="annotation text"/>
    <w:basedOn w:val="Normaallaad"/>
    <w:link w:val="KommentaaritekstMrk"/>
    <w:uiPriority w:val="99"/>
    <w:unhideWhenUsed/>
    <w:rsid w:val="002C64D7"/>
    <w:rPr>
      <w:sz w:val="20"/>
      <w:szCs w:val="20"/>
    </w:rPr>
  </w:style>
  <w:style w:type="character" w:customStyle="1" w:styleId="KommentaaritekstMrk">
    <w:name w:val="Kommentaari tekst Märk"/>
    <w:basedOn w:val="Liguvaikefont"/>
    <w:link w:val="Kommentaaritekst"/>
    <w:uiPriority w:val="99"/>
    <w:rsid w:val="002C64D7"/>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2C64D7"/>
    <w:rPr>
      <w:b/>
      <w:bCs/>
    </w:rPr>
  </w:style>
  <w:style w:type="character" w:customStyle="1" w:styleId="KommentaariteemaMrk">
    <w:name w:val="Kommentaari teema Märk"/>
    <w:basedOn w:val="KommentaaritekstMrk"/>
    <w:link w:val="Kommentaariteema"/>
    <w:uiPriority w:val="99"/>
    <w:semiHidden/>
    <w:rsid w:val="002C64D7"/>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2C64D7"/>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C64D7"/>
    <w:rPr>
      <w:rFonts w:ascii="Segoe UI" w:eastAsia="Times New Roman" w:hAnsi="Segoe UI" w:cs="Segoe UI"/>
      <w:color w:val="000000"/>
      <w:sz w:val="18"/>
      <w:szCs w:val="18"/>
    </w:rPr>
  </w:style>
  <w:style w:type="paragraph" w:styleId="Loendilik">
    <w:name w:val="List Paragraph"/>
    <w:basedOn w:val="Normaallaad"/>
    <w:uiPriority w:val="34"/>
    <w:qFormat/>
    <w:rsid w:val="002C64D7"/>
    <w:pPr>
      <w:ind w:left="720"/>
    </w:pPr>
    <w:rPr>
      <w:rFonts w:asciiTheme="minorHAnsi" w:eastAsiaTheme="minorHAnsi" w:hAnsiTheme="minorHAnsi" w:cstheme="minorBidi"/>
      <w:sz w:val="22"/>
      <w:lang w:eastAsia="en-US"/>
    </w:rPr>
  </w:style>
  <w:style w:type="paragraph" w:styleId="Redaktsioon">
    <w:name w:val="Revision"/>
    <w:hidden/>
    <w:uiPriority w:val="99"/>
    <w:semiHidden/>
    <w:rsid w:val="00920F04"/>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9D4E46"/>
    <w:pPr>
      <w:tabs>
        <w:tab w:val="center" w:pos="4536"/>
        <w:tab w:val="right" w:pos="9072"/>
      </w:tabs>
    </w:pPr>
  </w:style>
  <w:style w:type="character" w:customStyle="1" w:styleId="PisMrk">
    <w:name w:val="Päis Märk"/>
    <w:basedOn w:val="Liguvaikefont"/>
    <w:link w:val="Pis"/>
    <w:uiPriority w:val="99"/>
    <w:rsid w:val="009D4E46"/>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9D4E46"/>
    <w:pPr>
      <w:tabs>
        <w:tab w:val="center" w:pos="4536"/>
        <w:tab w:val="right" w:pos="9072"/>
      </w:tabs>
    </w:pPr>
  </w:style>
  <w:style w:type="character" w:customStyle="1" w:styleId="JalusMrk">
    <w:name w:val="Jalus Märk"/>
    <w:basedOn w:val="Liguvaikefont"/>
    <w:link w:val="Jalus"/>
    <w:uiPriority w:val="99"/>
    <w:rsid w:val="009D4E46"/>
    <w:rPr>
      <w:rFonts w:ascii="Times New Roman" w:eastAsia="Times New Roman" w:hAnsi="Times New Roman" w:cs="Times New Roman"/>
      <w:color w:val="000000"/>
      <w:sz w:val="24"/>
    </w:rPr>
  </w:style>
  <w:style w:type="character" w:styleId="Mainimine">
    <w:name w:val="Mention"/>
    <w:basedOn w:val="Liguvaikefont"/>
    <w:uiPriority w:val="99"/>
    <w:unhideWhenUsed/>
    <w:rPr>
      <w:color w:val="2B579A"/>
      <w:shd w:val="clear" w:color="auto" w:fill="E6E6E6"/>
    </w:rPr>
  </w:style>
  <w:style w:type="character" w:styleId="Tugev">
    <w:name w:val="Strong"/>
    <w:basedOn w:val="Liguvaikefont"/>
    <w:uiPriority w:val="22"/>
    <w:qFormat/>
    <w:rsid w:val="00B65D3F"/>
    <w:rPr>
      <w:b/>
      <w:bCs/>
    </w:rPr>
  </w:style>
  <w:style w:type="character" w:styleId="Hperlink">
    <w:name w:val="Hyperlink"/>
    <w:basedOn w:val="Liguvaikefont"/>
    <w:uiPriority w:val="99"/>
    <w:unhideWhenUsed/>
    <w:rsid w:val="00E626B3"/>
    <w:rPr>
      <w:color w:val="0563C1" w:themeColor="hyperlink"/>
      <w:u w:val="single"/>
    </w:rPr>
  </w:style>
  <w:style w:type="character" w:styleId="Lahendamatamainimine">
    <w:name w:val="Unresolved Mention"/>
    <w:basedOn w:val="Liguvaikefont"/>
    <w:uiPriority w:val="99"/>
    <w:semiHidden/>
    <w:unhideWhenUsed/>
    <w:rsid w:val="00E626B3"/>
    <w:rPr>
      <w:color w:val="605E5C"/>
      <w:shd w:val="clear" w:color="auto" w:fill="E1DFDD"/>
    </w:rPr>
  </w:style>
  <w:style w:type="paragraph" w:styleId="Sisukorrapealkiri">
    <w:name w:val="TOC Heading"/>
    <w:basedOn w:val="Pealkiri1"/>
    <w:next w:val="Normaallaad"/>
    <w:uiPriority w:val="39"/>
    <w:unhideWhenUsed/>
    <w:qFormat/>
    <w:rsid w:val="00A1669B"/>
    <w:pPr>
      <w:spacing w:before="240" w:after="0" w:line="259" w:lineRule="auto"/>
      <w:ind w:left="0" w:firstLine="0"/>
      <w:outlineLvl w:val="9"/>
    </w:pPr>
    <w:rPr>
      <w:rFonts w:asciiTheme="majorHAnsi" w:eastAsiaTheme="majorEastAsia" w:hAnsiTheme="majorHAnsi" w:cstheme="majorBidi"/>
      <w:b w:val="0"/>
      <w:color w:val="2F5496" w:themeColor="accent1" w:themeShade="BF"/>
      <w:sz w:val="32"/>
      <w:szCs w:val="32"/>
    </w:rPr>
  </w:style>
  <w:style w:type="paragraph" w:styleId="SK1">
    <w:name w:val="toc 1"/>
    <w:basedOn w:val="Normaallaad"/>
    <w:next w:val="Normaallaad"/>
    <w:autoRedefine/>
    <w:uiPriority w:val="39"/>
    <w:unhideWhenUsed/>
    <w:rsid w:val="00A1669B"/>
    <w:pPr>
      <w:spacing w:after="100"/>
    </w:pPr>
  </w:style>
  <w:style w:type="paragraph" w:styleId="SK2">
    <w:name w:val="toc 2"/>
    <w:basedOn w:val="Normaallaad"/>
    <w:next w:val="Normaallaad"/>
    <w:autoRedefine/>
    <w:uiPriority w:val="39"/>
    <w:unhideWhenUsed/>
    <w:rsid w:val="00A1669B"/>
    <w:pPr>
      <w:spacing w:after="100"/>
      <w:ind w:left="240"/>
    </w:pPr>
  </w:style>
  <w:style w:type="paragraph" w:styleId="Normaallaadveeb">
    <w:name w:val="Normal (Web)"/>
    <w:basedOn w:val="Normaallaad"/>
    <w:uiPriority w:val="99"/>
    <w:unhideWhenUsed/>
    <w:rsid w:val="00EB0AC9"/>
    <w:pPr>
      <w:spacing w:before="100" w:beforeAutospacing="1" w:after="100" w:afterAutospacing="1"/>
    </w:pPr>
  </w:style>
  <w:style w:type="paragraph" w:customStyle="1" w:styleId="Default">
    <w:name w:val="Default"/>
    <w:rsid w:val="0015228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TableGrid1">
    <w:name w:val="Table Grid1"/>
    <w:rsid w:val="00EA12C2"/>
    <w:pPr>
      <w:spacing w:after="0" w:line="240" w:lineRule="auto"/>
    </w:pPr>
    <w:tblPr>
      <w:tblCellMar>
        <w:top w:w="0" w:type="dxa"/>
        <w:left w:w="0" w:type="dxa"/>
        <w:bottom w:w="0" w:type="dxa"/>
        <w:right w:w="0" w:type="dxa"/>
      </w:tblCellMar>
    </w:tblPr>
  </w:style>
  <w:style w:type="paragraph" w:styleId="Allmrkusetekst">
    <w:name w:val="footnote text"/>
    <w:basedOn w:val="Normaallaad"/>
    <w:link w:val="AllmrkusetekstMrk"/>
    <w:uiPriority w:val="99"/>
    <w:unhideWhenUsed/>
    <w:rsid w:val="004740B9"/>
    <w:rPr>
      <w:sz w:val="20"/>
      <w:szCs w:val="20"/>
    </w:rPr>
  </w:style>
  <w:style w:type="character" w:customStyle="1" w:styleId="AllmrkusetekstMrk">
    <w:name w:val="Allmärkuse tekst Märk"/>
    <w:basedOn w:val="Liguvaikefont"/>
    <w:link w:val="Allmrkusetekst"/>
    <w:uiPriority w:val="99"/>
    <w:rsid w:val="004740B9"/>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4740B9"/>
    <w:rPr>
      <w:vertAlign w:val="superscript"/>
    </w:rPr>
  </w:style>
  <w:style w:type="table" w:styleId="Kontuurtabel">
    <w:name w:val="Table Grid"/>
    <w:basedOn w:val="Normaaltabel"/>
    <w:uiPriority w:val="39"/>
    <w:rsid w:val="004740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hutus">
    <w:name w:val="Emphasis"/>
    <w:basedOn w:val="Liguvaikefont"/>
    <w:uiPriority w:val="20"/>
    <w:qFormat/>
    <w:rsid w:val="001B60DE"/>
    <w:rPr>
      <w:i/>
      <w:iCs/>
    </w:rPr>
  </w:style>
  <w:style w:type="paragraph" w:customStyle="1" w:styleId="muutmisksk">
    <w:name w:val="muutmiskäsk"/>
    <w:basedOn w:val="Normaallaad"/>
    <w:qFormat/>
    <w:rsid w:val="001B60DE"/>
    <w:pPr>
      <w:widowControl w:val="0"/>
      <w:autoSpaceDN w:val="0"/>
      <w:adjustRightInd w:val="0"/>
      <w:spacing w:before="240"/>
    </w:pPr>
  </w:style>
  <w:style w:type="paragraph" w:customStyle="1" w:styleId="oj-normal">
    <w:name w:val="oj-normal"/>
    <w:basedOn w:val="Normaallaad"/>
    <w:rsid w:val="00CD4C5A"/>
    <w:pPr>
      <w:spacing w:before="100" w:beforeAutospacing="1" w:after="100" w:afterAutospacing="1"/>
    </w:pPr>
  </w:style>
  <w:style w:type="character" w:customStyle="1" w:styleId="oj-sub">
    <w:name w:val="oj-sub"/>
    <w:basedOn w:val="Liguvaikefont"/>
    <w:rsid w:val="00CD4C5A"/>
  </w:style>
  <w:style w:type="character" w:customStyle="1" w:styleId="rynqvb">
    <w:name w:val="rynqvb"/>
    <w:basedOn w:val="Liguvaikefont"/>
    <w:rsid w:val="00711A83"/>
  </w:style>
  <w:style w:type="character" w:customStyle="1" w:styleId="apple-converted-space">
    <w:name w:val="apple-converted-space"/>
    <w:basedOn w:val="Liguvaikefont"/>
    <w:rsid w:val="005508C3"/>
  </w:style>
  <w:style w:type="character" w:styleId="Klastatudhperlink">
    <w:name w:val="FollowedHyperlink"/>
    <w:basedOn w:val="Liguvaikefont"/>
    <w:uiPriority w:val="99"/>
    <w:semiHidden/>
    <w:unhideWhenUsed/>
    <w:rsid w:val="00DC2C53"/>
    <w:rPr>
      <w:color w:val="954F72" w:themeColor="followedHyperlink"/>
      <w:u w:val="single"/>
    </w:rPr>
  </w:style>
  <w:style w:type="character" w:customStyle="1" w:styleId="tyhik">
    <w:name w:val="tyhik"/>
    <w:basedOn w:val="Liguvaikefont"/>
    <w:rsid w:val="00AA0145"/>
  </w:style>
  <w:style w:type="character" w:customStyle="1" w:styleId="overflow-hidden">
    <w:name w:val="overflow-hidden"/>
    <w:basedOn w:val="Liguvaikefont"/>
    <w:rsid w:val="0016073A"/>
  </w:style>
  <w:style w:type="paragraph" w:styleId="z-Vormilaosa">
    <w:name w:val="HTML Top of Form"/>
    <w:basedOn w:val="Normaallaad"/>
    <w:next w:val="Normaallaad"/>
    <w:link w:val="z-VormilaosaMrk"/>
    <w:hidden/>
    <w:uiPriority w:val="99"/>
    <w:semiHidden/>
    <w:unhideWhenUsed/>
    <w:rsid w:val="00A26E58"/>
    <w:pPr>
      <w:pBdr>
        <w:bottom w:val="single" w:sz="6" w:space="1" w:color="auto"/>
      </w:pBdr>
      <w:jc w:val="center"/>
    </w:pPr>
    <w:rPr>
      <w:rFonts w:ascii="Arial" w:hAnsi="Arial" w:cs="Arial"/>
      <w:vanish/>
      <w:sz w:val="16"/>
      <w:szCs w:val="16"/>
    </w:rPr>
  </w:style>
  <w:style w:type="character" w:customStyle="1" w:styleId="z-VormilaosaMrk">
    <w:name w:val="z-Vormi ülaosa Märk"/>
    <w:basedOn w:val="Liguvaikefont"/>
    <w:link w:val="z-Vormilaosa"/>
    <w:uiPriority w:val="99"/>
    <w:semiHidden/>
    <w:rsid w:val="00A26E58"/>
    <w:rPr>
      <w:rFonts w:ascii="Arial" w:eastAsia="Times New Roman" w:hAnsi="Arial" w:cs="Arial"/>
      <w:vanish/>
      <w:sz w:val="16"/>
      <w:szCs w:val="16"/>
      <w:lang w:eastAsia="en-GB"/>
    </w:rPr>
  </w:style>
  <w:style w:type="paragraph" w:styleId="z-Vormiallosa">
    <w:name w:val="HTML Bottom of Form"/>
    <w:basedOn w:val="Normaallaad"/>
    <w:next w:val="Normaallaad"/>
    <w:link w:val="z-VormiallosaMrk"/>
    <w:hidden/>
    <w:uiPriority w:val="99"/>
    <w:semiHidden/>
    <w:unhideWhenUsed/>
    <w:rsid w:val="00A26E58"/>
    <w:pPr>
      <w:pBdr>
        <w:top w:val="single" w:sz="6" w:space="1" w:color="auto"/>
      </w:pBdr>
      <w:jc w:val="center"/>
    </w:pPr>
    <w:rPr>
      <w:rFonts w:ascii="Arial" w:hAnsi="Arial" w:cs="Arial"/>
      <w:vanish/>
      <w:sz w:val="16"/>
      <w:szCs w:val="16"/>
    </w:rPr>
  </w:style>
  <w:style w:type="character" w:customStyle="1" w:styleId="z-VormiallosaMrk">
    <w:name w:val="z-Vormi allosa Märk"/>
    <w:basedOn w:val="Liguvaikefont"/>
    <w:link w:val="z-Vormiallosa"/>
    <w:uiPriority w:val="99"/>
    <w:semiHidden/>
    <w:rsid w:val="00A26E58"/>
    <w:rPr>
      <w:rFonts w:ascii="Arial" w:eastAsia="Times New Roman" w:hAnsi="Arial" w:cs="Arial"/>
      <w:vanish/>
      <w:sz w:val="16"/>
      <w:szCs w:val="16"/>
      <w:lang w:eastAsia="en-GB"/>
    </w:rPr>
  </w:style>
  <w:style w:type="character" w:customStyle="1" w:styleId="tabelpealkiri">
    <w:name w:val="tabel_pealkiri"/>
    <w:basedOn w:val="Liguvaikefont"/>
    <w:rsid w:val="0095014B"/>
  </w:style>
  <w:style w:type="character" w:customStyle="1" w:styleId="muudepealkiri">
    <w:name w:val="muude_pealkiri"/>
    <w:basedOn w:val="Liguvaikefont"/>
    <w:rsid w:val="0095014B"/>
  </w:style>
  <w:style w:type="character" w:customStyle="1" w:styleId="normaltextrun">
    <w:name w:val="normaltextrun"/>
    <w:basedOn w:val="Liguvaikefont"/>
    <w:rsid w:val="008A17BC"/>
  </w:style>
  <w:style w:type="paragraph" w:customStyle="1" w:styleId="Standard">
    <w:name w:val="Standard"/>
    <w:rsid w:val="008A17B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aragrahvisisuliigendamata">
    <w:name w:val="Paragrahvi sisu liigendamata"/>
    <w:basedOn w:val="Standard"/>
    <w:rsid w:val="003905CF"/>
    <w:pPr>
      <w:jc w:val="both"/>
    </w:pPr>
  </w:style>
  <w:style w:type="paragraph" w:customStyle="1" w:styleId="TableContents">
    <w:name w:val="Table Contents"/>
    <w:basedOn w:val="Standard"/>
    <w:rsid w:val="00083F33"/>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1118">
      <w:bodyDiv w:val="1"/>
      <w:marLeft w:val="0"/>
      <w:marRight w:val="0"/>
      <w:marTop w:val="0"/>
      <w:marBottom w:val="0"/>
      <w:divBdr>
        <w:top w:val="none" w:sz="0" w:space="0" w:color="auto"/>
        <w:left w:val="none" w:sz="0" w:space="0" w:color="auto"/>
        <w:bottom w:val="none" w:sz="0" w:space="0" w:color="auto"/>
        <w:right w:val="none" w:sz="0" w:space="0" w:color="auto"/>
      </w:divBdr>
    </w:div>
    <w:div w:id="18245896">
      <w:bodyDiv w:val="1"/>
      <w:marLeft w:val="0"/>
      <w:marRight w:val="0"/>
      <w:marTop w:val="0"/>
      <w:marBottom w:val="0"/>
      <w:divBdr>
        <w:top w:val="none" w:sz="0" w:space="0" w:color="auto"/>
        <w:left w:val="none" w:sz="0" w:space="0" w:color="auto"/>
        <w:bottom w:val="none" w:sz="0" w:space="0" w:color="auto"/>
        <w:right w:val="none" w:sz="0" w:space="0" w:color="auto"/>
      </w:divBdr>
      <w:divsChild>
        <w:div w:id="241642826">
          <w:marLeft w:val="547"/>
          <w:marRight w:val="0"/>
          <w:marTop w:val="115"/>
          <w:marBottom w:val="0"/>
          <w:divBdr>
            <w:top w:val="none" w:sz="0" w:space="0" w:color="auto"/>
            <w:left w:val="none" w:sz="0" w:space="0" w:color="auto"/>
            <w:bottom w:val="none" w:sz="0" w:space="0" w:color="auto"/>
            <w:right w:val="none" w:sz="0" w:space="0" w:color="auto"/>
          </w:divBdr>
        </w:div>
        <w:div w:id="906065264">
          <w:marLeft w:val="547"/>
          <w:marRight w:val="0"/>
          <w:marTop w:val="0"/>
          <w:marBottom w:val="0"/>
          <w:divBdr>
            <w:top w:val="none" w:sz="0" w:space="0" w:color="auto"/>
            <w:left w:val="none" w:sz="0" w:space="0" w:color="auto"/>
            <w:bottom w:val="none" w:sz="0" w:space="0" w:color="auto"/>
            <w:right w:val="none" w:sz="0" w:space="0" w:color="auto"/>
          </w:divBdr>
        </w:div>
        <w:div w:id="1793936554">
          <w:marLeft w:val="547"/>
          <w:marRight w:val="0"/>
          <w:marTop w:val="115"/>
          <w:marBottom w:val="0"/>
          <w:divBdr>
            <w:top w:val="none" w:sz="0" w:space="0" w:color="auto"/>
            <w:left w:val="none" w:sz="0" w:space="0" w:color="auto"/>
            <w:bottom w:val="none" w:sz="0" w:space="0" w:color="auto"/>
            <w:right w:val="none" w:sz="0" w:space="0" w:color="auto"/>
          </w:divBdr>
        </w:div>
        <w:div w:id="1919828515">
          <w:marLeft w:val="547"/>
          <w:marRight w:val="0"/>
          <w:marTop w:val="0"/>
          <w:marBottom w:val="0"/>
          <w:divBdr>
            <w:top w:val="none" w:sz="0" w:space="0" w:color="auto"/>
            <w:left w:val="none" w:sz="0" w:space="0" w:color="auto"/>
            <w:bottom w:val="none" w:sz="0" w:space="0" w:color="auto"/>
            <w:right w:val="none" w:sz="0" w:space="0" w:color="auto"/>
          </w:divBdr>
        </w:div>
      </w:divsChild>
    </w:div>
    <w:div w:id="70547166">
      <w:bodyDiv w:val="1"/>
      <w:marLeft w:val="0"/>
      <w:marRight w:val="0"/>
      <w:marTop w:val="0"/>
      <w:marBottom w:val="0"/>
      <w:divBdr>
        <w:top w:val="none" w:sz="0" w:space="0" w:color="auto"/>
        <w:left w:val="none" w:sz="0" w:space="0" w:color="auto"/>
        <w:bottom w:val="none" w:sz="0" w:space="0" w:color="auto"/>
        <w:right w:val="none" w:sz="0" w:space="0" w:color="auto"/>
      </w:divBdr>
      <w:divsChild>
        <w:div w:id="1780951486">
          <w:marLeft w:val="0"/>
          <w:marRight w:val="0"/>
          <w:marTop w:val="0"/>
          <w:marBottom w:val="0"/>
          <w:divBdr>
            <w:top w:val="none" w:sz="0" w:space="0" w:color="auto"/>
            <w:left w:val="none" w:sz="0" w:space="0" w:color="auto"/>
            <w:bottom w:val="none" w:sz="0" w:space="0" w:color="auto"/>
            <w:right w:val="none" w:sz="0" w:space="0" w:color="auto"/>
          </w:divBdr>
          <w:divsChild>
            <w:div w:id="1483738973">
              <w:marLeft w:val="0"/>
              <w:marRight w:val="0"/>
              <w:marTop w:val="0"/>
              <w:marBottom w:val="0"/>
              <w:divBdr>
                <w:top w:val="none" w:sz="0" w:space="0" w:color="auto"/>
                <w:left w:val="none" w:sz="0" w:space="0" w:color="auto"/>
                <w:bottom w:val="none" w:sz="0" w:space="0" w:color="auto"/>
                <w:right w:val="none" w:sz="0" w:space="0" w:color="auto"/>
              </w:divBdr>
              <w:divsChild>
                <w:div w:id="924336655">
                  <w:marLeft w:val="0"/>
                  <w:marRight w:val="0"/>
                  <w:marTop w:val="0"/>
                  <w:marBottom w:val="0"/>
                  <w:divBdr>
                    <w:top w:val="none" w:sz="0" w:space="0" w:color="auto"/>
                    <w:left w:val="none" w:sz="0" w:space="0" w:color="auto"/>
                    <w:bottom w:val="none" w:sz="0" w:space="0" w:color="auto"/>
                    <w:right w:val="none" w:sz="0" w:space="0" w:color="auto"/>
                  </w:divBdr>
                  <w:divsChild>
                    <w:div w:id="31792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5052">
          <w:marLeft w:val="0"/>
          <w:marRight w:val="0"/>
          <w:marTop w:val="0"/>
          <w:marBottom w:val="0"/>
          <w:divBdr>
            <w:top w:val="none" w:sz="0" w:space="0" w:color="auto"/>
            <w:left w:val="none" w:sz="0" w:space="0" w:color="auto"/>
            <w:bottom w:val="none" w:sz="0" w:space="0" w:color="auto"/>
            <w:right w:val="none" w:sz="0" w:space="0" w:color="auto"/>
          </w:divBdr>
          <w:divsChild>
            <w:div w:id="1762212604">
              <w:marLeft w:val="0"/>
              <w:marRight w:val="0"/>
              <w:marTop w:val="0"/>
              <w:marBottom w:val="0"/>
              <w:divBdr>
                <w:top w:val="none" w:sz="0" w:space="0" w:color="auto"/>
                <w:left w:val="none" w:sz="0" w:space="0" w:color="auto"/>
                <w:bottom w:val="none" w:sz="0" w:space="0" w:color="auto"/>
                <w:right w:val="none" w:sz="0" w:space="0" w:color="auto"/>
              </w:divBdr>
              <w:divsChild>
                <w:div w:id="1456606338">
                  <w:marLeft w:val="0"/>
                  <w:marRight w:val="0"/>
                  <w:marTop w:val="0"/>
                  <w:marBottom w:val="0"/>
                  <w:divBdr>
                    <w:top w:val="none" w:sz="0" w:space="0" w:color="auto"/>
                    <w:left w:val="none" w:sz="0" w:space="0" w:color="auto"/>
                    <w:bottom w:val="none" w:sz="0" w:space="0" w:color="auto"/>
                    <w:right w:val="none" w:sz="0" w:space="0" w:color="auto"/>
                  </w:divBdr>
                  <w:divsChild>
                    <w:div w:id="7628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19879">
      <w:bodyDiv w:val="1"/>
      <w:marLeft w:val="0"/>
      <w:marRight w:val="0"/>
      <w:marTop w:val="0"/>
      <w:marBottom w:val="0"/>
      <w:divBdr>
        <w:top w:val="none" w:sz="0" w:space="0" w:color="auto"/>
        <w:left w:val="none" w:sz="0" w:space="0" w:color="auto"/>
        <w:bottom w:val="none" w:sz="0" w:space="0" w:color="auto"/>
        <w:right w:val="none" w:sz="0" w:space="0" w:color="auto"/>
      </w:divBdr>
    </w:div>
    <w:div w:id="77093789">
      <w:bodyDiv w:val="1"/>
      <w:marLeft w:val="0"/>
      <w:marRight w:val="0"/>
      <w:marTop w:val="0"/>
      <w:marBottom w:val="0"/>
      <w:divBdr>
        <w:top w:val="none" w:sz="0" w:space="0" w:color="auto"/>
        <w:left w:val="none" w:sz="0" w:space="0" w:color="auto"/>
        <w:bottom w:val="none" w:sz="0" w:space="0" w:color="auto"/>
        <w:right w:val="none" w:sz="0" w:space="0" w:color="auto"/>
      </w:divBdr>
    </w:div>
    <w:div w:id="78795269">
      <w:bodyDiv w:val="1"/>
      <w:marLeft w:val="0"/>
      <w:marRight w:val="0"/>
      <w:marTop w:val="0"/>
      <w:marBottom w:val="0"/>
      <w:divBdr>
        <w:top w:val="none" w:sz="0" w:space="0" w:color="auto"/>
        <w:left w:val="none" w:sz="0" w:space="0" w:color="auto"/>
        <w:bottom w:val="none" w:sz="0" w:space="0" w:color="auto"/>
        <w:right w:val="none" w:sz="0" w:space="0" w:color="auto"/>
      </w:divBdr>
    </w:div>
    <w:div w:id="110441890">
      <w:bodyDiv w:val="1"/>
      <w:marLeft w:val="0"/>
      <w:marRight w:val="0"/>
      <w:marTop w:val="0"/>
      <w:marBottom w:val="0"/>
      <w:divBdr>
        <w:top w:val="none" w:sz="0" w:space="0" w:color="auto"/>
        <w:left w:val="none" w:sz="0" w:space="0" w:color="auto"/>
        <w:bottom w:val="none" w:sz="0" w:space="0" w:color="auto"/>
        <w:right w:val="none" w:sz="0" w:space="0" w:color="auto"/>
      </w:divBdr>
    </w:div>
    <w:div w:id="170923184">
      <w:bodyDiv w:val="1"/>
      <w:marLeft w:val="0"/>
      <w:marRight w:val="0"/>
      <w:marTop w:val="0"/>
      <w:marBottom w:val="0"/>
      <w:divBdr>
        <w:top w:val="none" w:sz="0" w:space="0" w:color="auto"/>
        <w:left w:val="none" w:sz="0" w:space="0" w:color="auto"/>
        <w:bottom w:val="none" w:sz="0" w:space="0" w:color="auto"/>
        <w:right w:val="none" w:sz="0" w:space="0" w:color="auto"/>
      </w:divBdr>
    </w:div>
    <w:div w:id="179243974">
      <w:bodyDiv w:val="1"/>
      <w:marLeft w:val="0"/>
      <w:marRight w:val="0"/>
      <w:marTop w:val="0"/>
      <w:marBottom w:val="0"/>
      <w:divBdr>
        <w:top w:val="none" w:sz="0" w:space="0" w:color="auto"/>
        <w:left w:val="none" w:sz="0" w:space="0" w:color="auto"/>
        <w:bottom w:val="none" w:sz="0" w:space="0" w:color="auto"/>
        <w:right w:val="none" w:sz="0" w:space="0" w:color="auto"/>
      </w:divBdr>
      <w:divsChild>
        <w:div w:id="1149520131">
          <w:marLeft w:val="0"/>
          <w:marRight w:val="0"/>
          <w:marTop w:val="0"/>
          <w:marBottom w:val="0"/>
          <w:divBdr>
            <w:top w:val="none" w:sz="0" w:space="0" w:color="auto"/>
            <w:left w:val="none" w:sz="0" w:space="0" w:color="auto"/>
            <w:bottom w:val="none" w:sz="0" w:space="0" w:color="auto"/>
            <w:right w:val="none" w:sz="0" w:space="0" w:color="auto"/>
          </w:divBdr>
          <w:divsChild>
            <w:div w:id="1755085331">
              <w:marLeft w:val="0"/>
              <w:marRight w:val="0"/>
              <w:marTop w:val="0"/>
              <w:marBottom w:val="0"/>
              <w:divBdr>
                <w:top w:val="none" w:sz="0" w:space="0" w:color="auto"/>
                <w:left w:val="none" w:sz="0" w:space="0" w:color="auto"/>
                <w:bottom w:val="none" w:sz="0" w:space="0" w:color="auto"/>
                <w:right w:val="none" w:sz="0" w:space="0" w:color="auto"/>
              </w:divBdr>
              <w:divsChild>
                <w:div w:id="55890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544687">
          <w:marLeft w:val="0"/>
          <w:marRight w:val="0"/>
          <w:marTop w:val="0"/>
          <w:marBottom w:val="0"/>
          <w:divBdr>
            <w:top w:val="none" w:sz="0" w:space="0" w:color="auto"/>
            <w:left w:val="none" w:sz="0" w:space="0" w:color="auto"/>
            <w:bottom w:val="none" w:sz="0" w:space="0" w:color="auto"/>
            <w:right w:val="none" w:sz="0" w:space="0" w:color="auto"/>
          </w:divBdr>
          <w:divsChild>
            <w:div w:id="621888546">
              <w:marLeft w:val="0"/>
              <w:marRight w:val="0"/>
              <w:marTop w:val="0"/>
              <w:marBottom w:val="0"/>
              <w:divBdr>
                <w:top w:val="none" w:sz="0" w:space="0" w:color="auto"/>
                <w:left w:val="none" w:sz="0" w:space="0" w:color="auto"/>
                <w:bottom w:val="none" w:sz="0" w:space="0" w:color="auto"/>
                <w:right w:val="none" w:sz="0" w:space="0" w:color="auto"/>
              </w:divBdr>
              <w:divsChild>
                <w:div w:id="1323463329">
                  <w:marLeft w:val="0"/>
                  <w:marRight w:val="0"/>
                  <w:marTop w:val="0"/>
                  <w:marBottom w:val="0"/>
                  <w:divBdr>
                    <w:top w:val="none" w:sz="0" w:space="0" w:color="auto"/>
                    <w:left w:val="none" w:sz="0" w:space="0" w:color="auto"/>
                    <w:bottom w:val="none" w:sz="0" w:space="0" w:color="auto"/>
                    <w:right w:val="none" w:sz="0" w:space="0" w:color="auto"/>
                  </w:divBdr>
                </w:div>
              </w:divsChild>
            </w:div>
            <w:div w:id="766078402">
              <w:marLeft w:val="0"/>
              <w:marRight w:val="0"/>
              <w:marTop w:val="0"/>
              <w:marBottom w:val="0"/>
              <w:divBdr>
                <w:top w:val="none" w:sz="0" w:space="0" w:color="auto"/>
                <w:left w:val="none" w:sz="0" w:space="0" w:color="auto"/>
                <w:bottom w:val="none" w:sz="0" w:space="0" w:color="auto"/>
                <w:right w:val="none" w:sz="0" w:space="0" w:color="auto"/>
              </w:divBdr>
              <w:divsChild>
                <w:div w:id="5170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9629">
      <w:bodyDiv w:val="1"/>
      <w:marLeft w:val="0"/>
      <w:marRight w:val="0"/>
      <w:marTop w:val="0"/>
      <w:marBottom w:val="0"/>
      <w:divBdr>
        <w:top w:val="none" w:sz="0" w:space="0" w:color="auto"/>
        <w:left w:val="none" w:sz="0" w:space="0" w:color="auto"/>
        <w:bottom w:val="none" w:sz="0" w:space="0" w:color="auto"/>
        <w:right w:val="none" w:sz="0" w:space="0" w:color="auto"/>
      </w:divBdr>
    </w:div>
    <w:div w:id="242182515">
      <w:bodyDiv w:val="1"/>
      <w:marLeft w:val="0"/>
      <w:marRight w:val="0"/>
      <w:marTop w:val="0"/>
      <w:marBottom w:val="0"/>
      <w:divBdr>
        <w:top w:val="none" w:sz="0" w:space="0" w:color="auto"/>
        <w:left w:val="none" w:sz="0" w:space="0" w:color="auto"/>
        <w:bottom w:val="none" w:sz="0" w:space="0" w:color="auto"/>
        <w:right w:val="none" w:sz="0" w:space="0" w:color="auto"/>
      </w:divBdr>
    </w:div>
    <w:div w:id="247345725">
      <w:bodyDiv w:val="1"/>
      <w:marLeft w:val="0"/>
      <w:marRight w:val="0"/>
      <w:marTop w:val="0"/>
      <w:marBottom w:val="0"/>
      <w:divBdr>
        <w:top w:val="none" w:sz="0" w:space="0" w:color="auto"/>
        <w:left w:val="none" w:sz="0" w:space="0" w:color="auto"/>
        <w:bottom w:val="none" w:sz="0" w:space="0" w:color="auto"/>
        <w:right w:val="none" w:sz="0" w:space="0" w:color="auto"/>
      </w:divBdr>
    </w:div>
    <w:div w:id="269895271">
      <w:bodyDiv w:val="1"/>
      <w:marLeft w:val="0"/>
      <w:marRight w:val="0"/>
      <w:marTop w:val="0"/>
      <w:marBottom w:val="0"/>
      <w:divBdr>
        <w:top w:val="none" w:sz="0" w:space="0" w:color="auto"/>
        <w:left w:val="none" w:sz="0" w:space="0" w:color="auto"/>
        <w:bottom w:val="none" w:sz="0" w:space="0" w:color="auto"/>
        <w:right w:val="none" w:sz="0" w:space="0" w:color="auto"/>
      </w:divBdr>
    </w:div>
    <w:div w:id="274750515">
      <w:bodyDiv w:val="1"/>
      <w:marLeft w:val="0"/>
      <w:marRight w:val="0"/>
      <w:marTop w:val="0"/>
      <w:marBottom w:val="0"/>
      <w:divBdr>
        <w:top w:val="none" w:sz="0" w:space="0" w:color="auto"/>
        <w:left w:val="none" w:sz="0" w:space="0" w:color="auto"/>
        <w:bottom w:val="none" w:sz="0" w:space="0" w:color="auto"/>
        <w:right w:val="none" w:sz="0" w:space="0" w:color="auto"/>
      </w:divBdr>
    </w:div>
    <w:div w:id="293944917">
      <w:bodyDiv w:val="1"/>
      <w:marLeft w:val="0"/>
      <w:marRight w:val="0"/>
      <w:marTop w:val="0"/>
      <w:marBottom w:val="0"/>
      <w:divBdr>
        <w:top w:val="none" w:sz="0" w:space="0" w:color="auto"/>
        <w:left w:val="none" w:sz="0" w:space="0" w:color="auto"/>
        <w:bottom w:val="none" w:sz="0" w:space="0" w:color="auto"/>
        <w:right w:val="none" w:sz="0" w:space="0" w:color="auto"/>
      </w:divBdr>
    </w:div>
    <w:div w:id="297687192">
      <w:bodyDiv w:val="1"/>
      <w:marLeft w:val="0"/>
      <w:marRight w:val="0"/>
      <w:marTop w:val="0"/>
      <w:marBottom w:val="0"/>
      <w:divBdr>
        <w:top w:val="none" w:sz="0" w:space="0" w:color="auto"/>
        <w:left w:val="none" w:sz="0" w:space="0" w:color="auto"/>
        <w:bottom w:val="none" w:sz="0" w:space="0" w:color="auto"/>
        <w:right w:val="none" w:sz="0" w:space="0" w:color="auto"/>
      </w:divBdr>
      <w:divsChild>
        <w:div w:id="169875751">
          <w:marLeft w:val="0"/>
          <w:marRight w:val="0"/>
          <w:marTop w:val="0"/>
          <w:marBottom w:val="0"/>
          <w:divBdr>
            <w:top w:val="none" w:sz="0" w:space="0" w:color="auto"/>
            <w:left w:val="none" w:sz="0" w:space="0" w:color="auto"/>
            <w:bottom w:val="none" w:sz="0" w:space="0" w:color="auto"/>
            <w:right w:val="none" w:sz="0" w:space="0" w:color="auto"/>
          </w:divBdr>
          <w:divsChild>
            <w:div w:id="733817068">
              <w:marLeft w:val="0"/>
              <w:marRight w:val="0"/>
              <w:marTop w:val="0"/>
              <w:marBottom w:val="0"/>
              <w:divBdr>
                <w:top w:val="none" w:sz="0" w:space="0" w:color="auto"/>
                <w:left w:val="none" w:sz="0" w:space="0" w:color="auto"/>
                <w:bottom w:val="none" w:sz="0" w:space="0" w:color="auto"/>
                <w:right w:val="none" w:sz="0" w:space="0" w:color="auto"/>
              </w:divBdr>
              <w:divsChild>
                <w:div w:id="2056200319">
                  <w:marLeft w:val="0"/>
                  <w:marRight w:val="0"/>
                  <w:marTop w:val="0"/>
                  <w:marBottom w:val="0"/>
                  <w:divBdr>
                    <w:top w:val="none" w:sz="0" w:space="0" w:color="auto"/>
                    <w:left w:val="none" w:sz="0" w:space="0" w:color="auto"/>
                    <w:bottom w:val="none" w:sz="0" w:space="0" w:color="auto"/>
                    <w:right w:val="none" w:sz="0" w:space="0" w:color="auto"/>
                  </w:divBdr>
                  <w:divsChild>
                    <w:div w:id="1767336300">
                      <w:marLeft w:val="0"/>
                      <w:marRight w:val="0"/>
                      <w:marTop w:val="0"/>
                      <w:marBottom w:val="0"/>
                      <w:divBdr>
                        <w:top w:val="none" w:sz="0" w:space="0" w:color="auto"/>
                        <w:left w:val="none" w:sz="0" w:space="0" w:color="auto"/>
                        <w:bottom w:val="none" w:sz="0" w:space="0" w:color="auto"/>
                        <w:right w:val="none" w:sz="0" w:space="0" w:color="auto"/>
                      </w:divBdr>
                      <w:divsChild>
                        <w:div w:id="1132404007">
                          <w:marLeft w:val="0"/>
                          <w:marRight w:val="0"/>
                          <w:marTop w:val="0"/>
                          <w:marBottom w:val="0"/>
                          <w:divBdr>
                            <w:top w:val="none" w:sz="0" w:space="0" w:color="auto"/>
                            <w:left w:val="none" w:sz="0" w:space="0" w:color="auto"/>
                            <w:bottom w:val="none" w:sz="0" w:space="0" w:color="auto"/>
                            <w:right w:val="none" w:sz="0" w:space="0" w:color="auto"/>
                          </w:divBdr>
                          <w:divsChild>
                            <w:div w:id="1046181875">
                              <w:marLeft w:val="0"/>
                              <w:marRight w:val="0"/>
                              <w:marTop w:val="0"/>
                              <w:marBottom w:val="0"/>
                              <w:divBdr>
                                <w:top w:val="none" w:sz="0" w:space="0" w:color="auto"/>
                                <w:left w:val="none" w:sz="0" w:space="0" w:color="auto"/>
                                <w:bottom w:val="none" w:sz="0" w:space="0" w:color="auto"/>
                                <w:right w:val="none" w:sz="0" w:space="0" w:color="auto"/>
                              </w:divBdr>
                              <w:divsChild>
                                <w:div w:id="1800220323">
                                  <w:marLeft w:val="0"/>
                                  <w:marRight w:val="0"/>
                                  <w:marTop w:val="0"/>
                                  <w:marBottom w:val="0"/>
                                  <w:divBdr>
                                    <w:top w:val="none" w:sz="0" w:space="0" w:color="auto"/>
                                    <w:left w:val="none" w:sz="0" w:space="0" w:color="auto"/>
                                    <w:bottom w:val="none" w:sz="0" w:space="0" w:color="auto"/>
                                    <w:right w:val="none" w:sz="0" w:space="0" w:color="auto"/>
                                  </w:divBdr>
                                  <w:divsChild>
                                    <w:div w:id="970864793">
                                      <w:marLeft w:val="0"/>
                                      <w:marRight w:val="0"/>
                                      <w:marTop w:val="0"/>
                                      <w:marBottom w:val="0"/>
                                      <w:divBdr>
                                        <w:top w:val="none" w:sz="0" w:space="0" w:color="auto"/>
                                        <w:left w:val="none" w:sz="0" w:space="0" w:color="auto"/>
                                        <w:bottom w:val="none" w:sz="0" w:space="0" w:color="auto"/>
                                        <w:right w:val="none" w:sz="0" w:space="0" w:color="auto"/>
                                      </w:divBdr>
                                      <w:divsChild>
                                        <w:div w:id="763889546">
                                          <w:marLeft w:val="0"/>
                                          <w:marRight w:val="0"/>
                                          <w:marTop w:val="0"/>
                                          <w:marBottom w:val="0"/>
                                          <w:divBdr>
                                            <w:top w:val="none" w:sz="0" w:space="0" w:color="auto"/>
                                            <w:left w:val="none" w:sz="0" w:space="0" w:color="auto"/>
                                            <w:bottom w:val="none" w:sz="0" w:space="0" w:color="auto"/>
                                            <w:right w:val="none" w:sz="0" w:space="0" w:color="auto"/>
                                          </w:divBdr>
                                          <w:divsChild>
                                            <w:div w:id="1888831209">
                                              <w:marLeft w:val="0"/>
                                              <w:marRight w:val="0"/>
                                              <w:marTop w:val="0"/>
                                              <w:marBottom w:val="0"/>
                                              <w:divBdr>
                                                <w:top w:val="none" w:sz="0" w:space="0" w:color="auto"/>
                                                <w:left w:val="none" w:sz="0" w:space="0" w:color="auto"/>
                                                <w:bottom w:val="none" w:sz="0" w:space="0" w:color="auto"/>
                                                <w:right w:val="none" w:sz="0" w:space="0" w:color="auto"/>
                                              </w:divBdr>
                                              <w:divsChild>
                                                <w:div w:id="832992277">
                                                  <w:marLeft w:val="0"/>
                                                  <w:marRight w:val="0"/>
                                                  <w:marTop w:val="0"/>
                                                  <w:marBottom w:val="0"/>
                                                  <w:divBdr>
                                                    <w:top w:val="none" w:sz="0" w:space="0" w:color="auto"/>
                                                    <w:left w:val="none" w:sz="0" w:space="0" w:color="auto"/>
                                                    <w:bottom w:val="none" w:sz="0" w:space="0" w:color="auto"/>
                                                    <w:right w:val="none" w:sz="0" w:space="0" w:color="auto"/>
                                                  </w:divBdr>
                                                  <w:divsChild>
                                                    <w:div w:id="753357571">
                                                      <w:marLeft w:val="0"/>
                                                      <w:marRight w:val="0"/>
                                                      <w:marTop w:val="0"/>
                                                      <w:marBottom w:val="0"/>
                                                      <w:divBdr>
                                                        <w:top w:val="none" w:sz="0" w:space="0" w:color="auto"/>
                                                        <w:left w:val="none" w:sz="0" w:space="0" w:color="auto"/>
                                                        <w:bottom w:val="none" w:sz="0" w:space="0" w:color="auto"/>
                                                        <w:right w:val="none" w:sz="0" w:space="0" w:color="auto"/>
                                                      </w:divBdr>
                                                      <w:divsChild>
                                                        <w:div w:id="123497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13604">
                                              <w:marLeft w:val="0"/>
                                              <w:marRight w:val="0"/>
                                              <w:marTop w:val="0"/>
                                              <w:marBottom w:val="0"/>
                                              <w:divBdr>
                                                <w:top w:val="none" w:sz="0" w:space="0" w:color="auto"/>
                                                <w:left w:val="none" w:sz="0" w:space="0" w:color="auto"/>
                                                <w:bottom w:val="none" w:sz="0" w:space="0" w:color="auto"/>
                                                <w:right w:val="none" w:sz="0" w:space="0" w:color="auto"/>
                                              </w:divBdr>
                                              <w:divsChild>
                                                <w:div w:id="1468083930">
                                                  <w:marLeft w:val="0"/>
                                                  <w:marRight w:val="0"/>
                                                  <w:marTop w:val="0"/>
                                                  <w:marBottom w:val="0"/>
                                                  <w:divBdr>
                                                    <w:top w:val="none" w:sz="0" w:space="0" w:color="auto"/>
                                                    <w:left w:val="none" w:sz="0" w:space="0" w:color="auto"/>
                                                    <w:bottom w:val="none" w:sz="0" w:space="0" w:color="auto"/>
                                                    <w:right w:val="none" w:sz="0" w:space="0" w:color="auto"/>
                                                  </w:divBdr>
                                                  <w:divsChild>
                                                    <w:div w:id="978195456">
                                                      <w:marLeft w:val="0"/>
                                                      <w:marRight w:val="0"/>
                                                      <w:marTop w:val="0"/>
                                                      <w:marBottom w:val="0"/>
                                                      <w:divBdr>
                                                        <w:top w:val="none" w:sz="0" w:space="0" w:color="auto"/>
                                                        <w:left w:val="none" w:sz="0" w:space="0" w:color="auto"/>
                                                        <w:bottom w:val="none" w:sz="0" w:space="0" w:color="auto"/>
                                                        <w:right w:val="none" w:sz="0" w:space="0" w:color="auto"/>
                                                      </w:divBdr>
                                                      <w:divsChild>
                                                        <w:div w:id="20005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341623">
          <w:marLeft w:val="0"/>
          <w:marRight w:val="0"/>
          <w:marTop w:val="0"/>
          <w:marBottom w:val="0"/>
          <w:divBdr>
            <w:top w:val="none" w:sz="0" w:space="0" w:color="auto"/>
            <w:left w:val="none" w:sz="0" w:space="0" w:color="auto"/>
            <w:bottom w:val="none" w:sz="0" w:space="0" w:color="auto"/>
            <w:right w:val="none" w:sz="0" w:space="0" w:color="auto"/>
          </w:divBdr>
          <w:divsChild>
            <w:div w:id="2009088464">
              <w:marLeft w:val="0"/>
              <w:marRight w:val="0"/>
              <w:marTop w:val="0"/>
              <w:marBottom w:val="0"/>
              <w:divBdr>
                <w:top w:val="none" w:sz="0" w:space="0" w:color="auto"/>
                <w:left w:val="none" w:sz="0" w:space="0" w:color="auto"/>
                <w:bottom w:val="none" w:sz="0" w:space="0" w:color="auto"/>
                <w:right w:val="none" w:sz="0" w:space="0" w:color="auto"/>
              </w:divBdr>
              <w:divsChild>
                <w:div w:id="338239553">
                  <w:marLeft w:val="0"/>
                  <w:marRight w:val="0"/>
                  <w:marTop w:val="0"/>
                  <w:marBottom w:val="0"/>
                  <w:divBdr>
                    <w:top w:val="none" w:sz="0" w:space="0" w:color="auto"/>
                    <w:left w:val="none" w:sz="0" w:space="0" w:color="auto"/>
                    <w:bottom w:val="none" w:sz="0" w:space="0" w:color="auto"/>
                    <w:right w:val="none" w:sz="0" w:space="0" w:color="auto"/>
                  </w:divBdr>
                  <w:divsChild>
                    <w:div w:id="197436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7077">
      <w:bodyDiv w:val="1"/>
      <w:marLeft w:val="0"/>
      <w:marRight w:val="0"/>
      <w:marTop w:val="0"/>
      <w:marBottom w:val="0"/>
      <w:divBdr>
        <w:top w:val="none" w:sz="0" w:space="0" w:color="auto"/>
        <w:left w:val="none" w:sz="0" w:space="0" w:color="auto"/>
        <w:bottom w:val="none" w:sz="0" w:space="0" w:color="auto"/>
        <w:right w:val="none" w:sz="0" w:space="0" w:color="auto"/>
      </w:divBdr>
    </w:div>
    <w:div w:id="347483294">
      <w:bodyDiv w:val="1"/>
      <w:marLeft w:val="0"/>
      <w:marRight w:val="0"/>
      <w:marTop w:val="0"/>
      <w:marBottom w:val="0"/>
      <w:divBdr>
        <w:top w:val="none" w:sz="0" w:space="0" w:color="auto"/>
        <w:left w:val="none" w:sz="0" w:space="0" w:color="auto"/>
        <w:bottom w:val="none" w:sz="0" w:space="0" w:color="auto"/>
        <w:right w:val="none" w:sz="0" w:space="0" w:color="auto"/>
      </w:divBdr>
    </w:div>
    <w:div w:id="355927150">
      <w:bodyDiv w:val="1"/>
      <w:marLeft w:val="0"/>
      <w:marRight w:val="0"/>
      <w:marTop w:val="0"/>
      <w:marBottom w:val="0"/>
      <w:divBdr>
        <w:top w:val="none" w:sz="0" w:space="0" w:color="auto"/>
        <w:left w:val="none" w:sz="0" w:space="0" w:color="auto"/>
        <w:bottom w:val="none" w:sz="0" w:space="0" w:color="auto"/>
        <w:right w:val="none" w:sz="0" w:space="0" w:color="auto"/>
      </w:divBdr>
      <w:divsChild>
        <w:div w:id="58941282">
          <w:marLeft w:val="0"/>
          <w:marRight w:val="0"/>
          <w:marTop w:val="0"/>
          <w:marBottom w:val="0"/>
          <w:divBdr>
            <w:top w:val="none" w:sz="0" w:space="0" w:color="auto"/>
            <w:left w:val="none" w:sz="0" w:space="0" w:color="auto"/>
            <w:bottom w:val="none" w:sz="0" w:space="0" w:color="auto"/>
            <w:right w:val="none" w:sz="0" w:space="0" w:color="auto"/>
          </w:divBdr>
        </w:div>
        <w:div w:id="1318729959">
          <w:marLeft w:val="0"/>
          <w:marRight w:val="0"/>
          <w:marTop w:val="0"/>
          <w:marBottom w:val="0"/>
          <w:divBdr>
            <w:top w:val="none" w:sz="0" w:space="0" w:color="auto"/>
            <w:left w:val="none" w:sz="0" w:space="0" w:color="auto"/>
            <w:bottom w:val="none" w:sz="0" w:space="0" w:color="auto"/>
            <w:right w:val="none" w:sz="0" w:space="0" w:color="auto"/>
          </w:divBdr>
        </w:div>
      </w:divsChild>
    </w:div>
    <w:div w:id="373164437">
      <w:bodyDiv w:val="1"/>
      <w:marLeft w:val="0"/>
      <w:marRight w:val="0"/>
      <w:marTop w:val="0"/>
      <w:marBottom w:val="0"/>
      <w:divBdr>
        <w:top w:val="none" w:sz="0" w:space="0" w:color="auto"/>
        <w:left w:val="none" w:sz="0" w:space="0" w:color="auto"/>
        <w:bottom w:val="none" w:sz="0" w:space="0" w:color="auto"/>
        <w:right w:val="none" w:sz="0" w:space="0" w:color="auto"/>
      </w:divBdr>
    </w:div>
    <w:div w:id="392850681">
      <w:bodyDiv w:val="1"/>
      <w:marLeft w:val="0"/>
      <w:marRight w:val="0"/>
      <w:marTop w:val="0"/>
      <w:marBottom w:val="0"/>
      <w:divBdr>
        <w:top w:val="none" w:sz="0" w:space="0" w:color="auto"/>
        <w:left w:val="none" w:sz="0" w:space="0" w:color="auto"/>
        <w:bottom w:val="none" w:sz="0" w:space="0" w:color="auto"/>
        <w:right w:val="none" w:sz="0" w:space="0" w:color="auto"/>
      </w:divBdr>
    </w:div>
    <w:div w:id="433982420">
      <w:bodyDiv w:val="1"/>
      <w:marLeft w:val="0"/>
      <w:marRight w:val="0"/>
      <w:marTop w:val="0"/>
      <w:marBottom w:val="0"/>
      <w:divBdr>
        <w:top w:val="none" w:sz="0" w:space="0" w:color="auto"/>
        <w:left w:val="none" w:sz="0" w:space="0" w:color="auto"/>
        <w:bottom w:val="none" w:sz="0" w:space="0" w:color="auto"/>
        <w:right w:val="none" w:sz="0" w:space="0" w:color="auto"/>
      </w:divBdr>
    </w:div>
    <w:div w:id="452868210">
      <w:bodyDiv w:val="1"/>
      <w:marLeft w:val="0"/>
      <w:marRight w:val="0"/>
      <w:marTop w:val="0"/>
      <w:marBottom w:val="0"/>
      <w:divBdr>
        <w:top w:val="none" w:sz="0" w:space="0" w:color="auto"/>
        <w:left w:val="none" w:sz="0" w:space="0" w:color="auto"/>
        <w:bottom w:val="none" w:sz="0" w:space="0" w:color="auto"/>
        <w:right w:val="none" w:sz="0" w:space="0" w:color="auto"/>
      </w:divBdr>
    </w:div>
    <w:div w:id="462578435">
      <w:bodyDiv w:val="1"/>
      <w:marLeft w:val="0"/>
      <w:marRight w:val="0"/>
      <w:marTop w:val="0"/>
      <w:marBottom w:val="0"/>
      <w:divBdr>
        <w:top w:val="none" w:sz="0" w:space="0" w:color="auto"/>
        <w:left w:val="none" w:sz="0" w:space="0" w:color="auto"/>
        <w:bottom w:val="none" w:sz="0" w:space="0" w:color="auto"/>
        <w:right w:val="none" w:sz="0" w:space="0" w:color="auto"/>
      </w:divBdr>
    </w:div>
    <w:div w:id="490559735">
      <w:bodyDiv w:val="1"/>
      <w:marLeft w:val="0"/>
      <w:marRight w:val="0"/>
      <w:marTop w:val="0"/>
      <w:marBottom w:val="0"/>
      <w:divBdr>
        <w:top w:val="none" w:sz="0" w:space="0" w:color="auto"/>
        <w:left w:val="none" w:sz="0" w:space="0" w:color="auto"/>
        <w:bottom w:val="none" w:sz="0" w:space="0" w:color="auto"/>
        <w:right w:val="none" w:sz="0" w:space="0" w:color="auto"/>
      </w:divBdr>
      <w:divsChild>
        <w:div w:id="1219971021">
          <w:marLeft w:val="0"/>
          <w:marRight w:val="0"/>
          <w:marTop w:val="0"/>
          <w:marBottom w:val="0"/>
          <w:divBdr>
            <w:top w:val="none" w:sz="0" w:space="0" w:color="auto"/>
            <w:left w:val="none" w:sz="0" w:space="0" w:color="auto"/>
            <w:bottom w:val="none" w:sz="0" w:space="0" w:color="auto"/>
            <w:right w:val="none" w:sz="0" w:space="0" w:color="auto"/>
          </w:divBdr>
        </w:div>
      </w:divsChild>
    </w:div>
    <w:div w:id="514657215">
      <w:bodyDiv w:val="1"/>
      <w:marLeft w:val="0"/>
      <w:marRight w:val="0"/>
      <w:marTop w:val="0"/>
      <w:marBottom w:val="0"/>
      <w:divBdr>
        <w:top w:val="none" w:sz="0" w:space="0" w:color="auto"/>
        <w:left w:val="none" w:sz="0" w:space="0" w:color="auto"/>
        <w:bottom w:val="none" w:sz="0" w:space="0" w:color="auto"/>
        <w:right w:val="none" w:sz="0" w:space="0" w:color="auto"/>
      </w:divBdr>
    </w:div>
    <w:div w:id="525598973">
      <w:bodyDiv w:val="1"/>
      <w:marLeft w:val="0"/>
      <w:marRight w:val="0"/>
      <w:marTop w:val="0"/>
      <w:marBottom w:val="0"/>
      <w:divBdr>
        <w:top w:val="none" w:sz="0" w:space="0" w:color="auto"/>
        <w:left w:val="none" w:sz="0" w:space="0" w:color="auto"/>
        <w:bottom w:val="none" w:sz="0" w:space="0" w:color="auto"/>
        <w:right w:val="none" w:sz="0" w:space="0" w:color="auto"/>
      </w:divBdr>
    </w:div>
    <w:div w:id="525826455">
      <w:bodyDiv w:val="1"/>
      <w:marLeft w:val="0"/>
      <w:marRight w:val="0"/>
      <w:marTop w:val="0"/>
      <w:marBottom w:val="0"/>
      <w:divBdr>
        <w:top w:val="none" w:sz="0" w:space="0" w:color="auto"/>
        <w:left w:val="none" w:sz="0" w:space="0" w:color="auto"/>
        <w:bottom w:val="none" w:sz="0" w:space="0" w:color="auto"/>
        <w:right w:val="none" w:sz="0" w:space="0" w:color="auto"/>
      </w:divBdr>
    </w:div>
    <w:div w:id="608659867">
      <w:bodyDiv w:val="1"/>
      <w:marLeft w:val="0"/>
      <w:marRight w:val="0"/>
      <w:marTop w:val="0"/>
      <w:marBottom w:val="0"/>
      <w:divBdr>
        <w:top w:val="none" w:sz="0" w:space="0" w:color="auto"/>
        <w:left w:val="none" w:sz="0" w:space="0" w:color="auto"/>
        <w:bottom w:val="none" w:sz="0" w:space="0" w:color="auto"/>
        <w:right w:val="none" w:sz="0" w:space="0" w:color="auto"/>
      </w:divBdr>
      <w:divsChild>
        <w:div w:id="882788808">
          <w:marLeft w:val="0"/>
          <w:marRight w:val="0"/>
          <w:marTop w:val="0"/>
          <w:marBottom w:val="0"/>
          <w:divBdr>
            <w:top w:val="none" w:sz="0" w:space="0" w:color="auto"/>
            <w:left w:val="none" w:sz="0" w:space="0" w:color="auto"/>
            <w:bottom w:val="none" w:sz="0" w:space="0" w:color="auto"/>
            <w:right w:val="none" w:sz="0" w:space="0" w:color="auto"/>
          </w:divBdr>
          <w:divsChild>
            <w:div w:id="411514568">
              <w:marLeft w:val="0"/>
              <w:marRight w:val="0"/>
              <w:marTop w:val="0"/>
              <w:marBottom w:val="0"/>
              <w:divBdr>
                <w:top w:val="none" w:sz="0" w:space="0" w:color="auto"/>
                <w:left w:val="none" w:sz="0" w:space="0" w:color="auto"/>
                <w:bottom w:val="none" w:sz="0" w:space="0" w:color="auto"/>
                <w:right w:val="none" w:sz="0" w:space="0" w:color="auto"/>
              </w:divBdr>
              <w:divsChild>
                <w:div w:id="1362507830">
                  <w:marLeft w:val="0"/>
                  <w:marRight w:val="0"/>
                  <w:marTop w:val="0"/>
                  <w:marBottom w:val="0"/>
                  <w:divBdr>
                    <w:top w:val="none" w:sz="0" w:space="0" w:color="auto"/>
                    <w:left w:val="none" w:sz="0" w:space="0" w:color="auto"/>
                    <w:bottom w:val="none" w:sz="0" w:space="0" w:color="auto"/>
                    <w:right w:val="none" w:sz="0" w:space="0" w:color="auto"/>
                  </w:divBdr>
                  <w:divsChild>
                    <w:div w:id="208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584356">
          <w:marLeft w:val="0"/>
          <w:marRight w:val="0"/>
          <w:marTop w:val="0"/>
          <w:marBottom w:val="0"/>
          <w:divBdr>
            <w:top w:val="none" w:sz="0" w:space="0" w:color="auto"/>
            <w:left w:val="none" w:sz="0" w:space="0" w:color="auto"/>
            <w:bottom w:val="none" w:sz="0" w:space="0" w:color="auto"/>
            <w:right w:val="none" w:sz="0" w:space="0" w:color="auto"/>
          </w:divBdr>
          <w:divsChild>
            <w:div w:id="93403361">
              <w:marLeft w:val="0"/>
              <w:marRight w:val="0"/>
              <w:marTop w:val="0"/>
              <w:marBottom w:val="0"/>
              <w:divBdr>
                <w:top w:val="none" w:sz="0" w:space="0" w:color="auto"/>
                <w:left w:val="none" w:sz="0" w:space="0" w:color="auto"/>
                <w:bottom w:val="none" w:sz="0" w:space="0" w:color="auto"/>
                <w:right w:val="none" w:sz="0" w:space="0" w:color="auto"/>
              </w:divBdr>
              <w:divsChild>
                <w:div w:id="136999971">
                  <w:marLeft w:val="0"/>
                  <w:marRight w:val="0"/>
                  <w:marTop w:val="0"/>
                  <w:marBottom w:val="0"/>
                  <w:divBdr>
                    <w:top w:val="none" w:sz="0" w:space="0" w:color="auto"/>
                    <w:left w:val="none" w:sz="0" w:space="0" w:color="auto"/>
                    <w:bottom w:val="none" w:sz="0" w:space="0" w:color="auto"/>
                    <w:right w:val="none" w:sz="0" w:space="0" w:color="auto"/>
                  </w:divBdr>
                  <w:divsChild>
                    <w:div w:id="25795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553639">
      <w:bodyDiv w:val="1"/>
      <w:marLeft w:val="0"/>
      <w:marRight w:val="0"/>
      <w:marTop w:val="0"/>
      <w:marBottom w:val="0"/>
      <w:divBdr>
        <w:top w:val="none" w:sz="0" w:space="0" w:color="auto"/>
        <w:left w:val="none" w:sz="0" w:space="0" w:color="auto"/>
        <w:bottom w:val="none" w:sz="0" w:space="0" w:color="auto"/>
        <w:right w:val="none" w:sz="0" w:space="0" w:color="auto"/>
      </w:divBdr>
    </w:div>
    <w:div w:id="620306635">
      <w:bodyDiv w:val="1"/>
      <w:marLeft w:val="0"/>
      <w:marRight w:val="0"/>
      <w:marTop w:val="0"/>
      <w:marBottom w:val="0"/>
      <w:divBdr>
        <w:top w:val="none" w:sz="0" w:space="0" w:color="auto"/>
        <w:left w:val="none" w:sz="0" w:space="0" w:color="auto"/>
        <w:bottom w:val="none" w:sz="0" w:space="0" w:color="auto"/>
        <w:right w:val="none" w:sz="0" w:space="0" w:color="auto"/>
      </w:divBdr>
      <w:divsChild>
        <w:div w:id="1183591717">
          <w:marLeft w:val="547"/>
          <w:marRight w:val="0"/>
          <w:marTop w:val="0"/>
          <w:marBottom w:val="283"/>
          <w:divBdr>
            <w:top w:val="none" w:sz="0" w:space="0" w:color="auto"/>
            <w:left w:val="none" w:sz="0" w:space="0" w:color="auto"/>
            <w:bottom w:val="none" w:sz="0" w:space="0" w:color="auto"/>
            <w:right w:val="none" w:sz="0" w:space="0" w:color="auto"/>
          </w:divBdr>
        </w:div>
        <w:div w:id="1982424139">
          <w:marLeft w:val="547"/>
          <w:marRight w:val="0"/>
          <w:marTop w:val="0"/>
          <w:marBottom w:val="283"/>
          <w:divBdr>
            <w:top w:val="none" w:sz="0" w:space="0" w:color="auto"/>
            <w:left w:val="none" w:sz="0" w:space="0" w:color="auto"/>
            <w:bottom w:val="none" w:sz="0" w:space="0" w:color="auto"/>
            <w:right w:val="none" w:sz="0" w:space="0" w:color="auto"/>
          </w:divBdr>
        </w:div>
      </w:divsChild>
    </w:div>
    <w:div w:id="684019520">
      <w:bodyDiv w:val="1"/>
      <w:marLeft w:val="0"/>
      <w:marRight w:val="0"/>
      <w:marTop w:val="0"/>
      <w:marBottom w:val="0"/>
      <w:divBdr>
        <w:top w:val="none" w:sz="0" w:space="0" w:color="auto"/>
        <w:left w:val="none" w:sz="0" w:space="0" w:color="auto"/>
        <w:bottom w:val="none" w:sz="0" w:space="0" w:color="auto"/>
        <w:right w:val="none" w:sz="0" w:space="0" w:color="auto"/>
      </w:divBdr>
    </w:div>
    <w:div w:id="694619323">
      <w:bodyDiv w:val="1"/>
      <w:marLeft w:val="0"/>
      <w:marRight w:val="0"/>
      <w:marTop w:val="0"/>
      <w:marBottom w:val="0"/>
      <w:divBdr>
        <w:top w:val="none" w:sz="0" w:space="0" w:color="auto"/>
        <w:left w:val="none" w:sz="0" w:space="0" w:color="auto"/>
        <w:bottom w:val="none" w:sz="0" w:space="0" w:color="auto"/>
        <w:right w:val="none" w:sz="0" w:space="0" w:color="auto"/>
      </w:divBdr>
    </w:div>
    <w:div w:id="696853598">
      <w:bodyDiv w:val="1"/>
      <w:marLeft w:val="0"/>
      <w:marRight w:val="0"/>
      <w:marTop w:val="0"/>
      <w:marBottom w:val="0"/>
      <w:divBdr>
        <w:top w:val="none" w:sz="0" w:space="0" w:color="auto"/>
        <w:left w:val="none" w:sz="0" w:space="0" w:color="auto"/>
        <w:bottom w:val="none" w:sz="0" w:space="0" w:color="auto"/>
        <w:right w:val="none" w:sz="0" w:space="0" w:color="auto"/>
      </w:divBdr>
    </w:div>
    <w:div w:id="716515641">
      <w:bodyDiv w:val="1"/>
      <w:marLeft w:val="0"/>
      <w:marRight w:val="0"/>
      <w:marTop w:val="0"/>
      <w:marBottom w:val="0"/>
      <w:divBdr>
        <w:top w:val="none" w:sz="0" w:space="0" w:color="auto"/>
        <w:left w:val="none" w:sz="0" w:space="0" w:color="auto"/>
        <w:bottom w:val="none" w:sz="0" w:space="0" w:color="auto"/>
        <w:right w:val="none" w:sz="0" w:space="0" w:color="auto"/>
      </w:divBdr>
    </w:div>
    <w:div w:id="716586567">
      <w:bodyDiv w:val="1"/>
      <w:marLeft w:val="0"/>
      <w:marRight w:val="0"/>
      <w:marTop w:val="0"/>
      <w:marBottom w:val="0"/>
      <w:divBdr>
        <w:top w:val="none" w:sz="0" w:space="0" w:color="auto"/>
        <w:left w:val="none" w:sz="0" w:space="0" w:color="auto"/>
        <w:bottom w:val="none" w:sz="0" w:space="0" w:color="auto"/>
        <w:right w:val="none" w:sz="0" w:space="0" w:color="auto"/>
      </w:divBdr>
    </w:div>
    <w:div w:id="732581587">
      <w:bodyDiv w:val="1"/>
      <w:marLeft w:val="0"/>
      <w:marRight w:val="0"/>
      <w:marTop w:val="0"/>
      <w:marBottom w:val="0"/>
      <w:divBdr>
        <w:top w:val="none" w:sz="0" w:space="0" w:color="auto"/>
        <w:left w:val="none" w:sz="0" w:space="0" w:color="auto"/>
        <w:bottom w:val="none" w:sz="0" w:space="0" w:color="auto"/>
        <w:right w:val="none" w:sz="0" w:space="0" w:color="auto"/>
      </w:divBdr>
    </w:div>
    <w:div w:id="734087347">
      <w:bodyDiv w:val="1"/>
      <w:marLeft w:val="0"/>
      <w:marRight w:val="0"/>
      <w:marTop w:val="0"/>
      <w:marBottom w:val="0"/>
      <w:divBdr>
        <w:top w:val="none" w:sz="0" w:space="0" w:color="auto"/>
        <w:left w:val="none" w:sz="0" w:space="0" w:color="auto"/>
        <w:bottom w:val="none" w:sz="0" w:space="0" w:color="auto"/>
        <w:right w:val="none" w:sz="0" w:space="0" w:color="auto"/>
      </w:divBdr>
    </w:div>
    <w:div w:id="749038117">
      <w:bodyDiv w:val="1"/>
      <w:marLeft w:val="0"/>
      <w:marRight w:val="0"/>
      <w:marTop w:val="0"/>
      <w:marBottom w:val="0"/>
      <w:divBdr>
        <w:top w:val="none" w:sz="0" w:space="0" w:color="auto"/>
        <w:left w:val="none" w:sz="0" w:space="0" w:color="auto"/>
        <w:bottom w:val="none" w:sz="0" w:space="0" w:color="auto"/>
        <w:right w:val="none" w:sz="0" w:space="0" w:color="auto"/>
      </w:divBdr>
    </w:div>
    <w:div w:id="755785436">
      <w:bodyDiv w:val="1"/>
      <w:marLeft w:val="0"/>
      <w:marRight w:val="0"/>
      <w:marTop w:val="0"/>
      <w:marBottom w:val="0"/>
      <w:divBdr>
        <w:top w:val="none" w:sz="0" w:space="0" w:color="auto"/>
        <w:left w:val="none" w:sz="0" w:space="0" w:color="auto"/>
        <w:bottom w:val="none" w:sz="0" w:space="0" w:color="auto"/>
        <w:right w:val="none" w:sz="0" w:space="0" w:color="auto"/>
      </w:divBdr>
    </w:div>
    <w:div w:id="777875125">
      <w:bodyDiv w:val="1"/>
      <w:marLeft w:val="0"/>
      <w:marRight w:val="0"/>
      <w:marTop w:val="0"/>
      <w:marBottom w:val="0"/>
      <w:divBdr>
        <w:top w:val="none" w:sz="0" w:space="0" w:color="auto"/>
        <w:left w:val="none" w:sz="0" w:space="0" w:color="auto"/>
        <w:bottom w:val="none" w:sz="0" w:space="0" w:color="auto"/>
        <w:right w:val="none" w:sz="0" w:space="0" w:color="auto"/>
      </w:divBdr>
    </w:div>
    <w:div w:id="819347118">
      <w:bodyDiv w:val="1"/>
      <w:marLeft w:val="0"/>
      <w:marRight w:val="0"/>
      <w:marTop w:val="0"/>
      <w:marBottom w:val="0"/>
      <w:divBdr>
        <w:top w:val="none" w:sz="0" w:space="0" w:color="auto"/>
        <w:left w:val="none" w:sz="0" w:space="0" w:color="auto"/>
        <w:bottom w:val="none" w:sz="0" w:space="0" w:color="auto"/>
        <w:right w:val="none" w:sz="0" w:space="0" w:color="auto"/>
      </w:divBdr>
      <w:divsChild>
        <w:div w:id="2051568669">
          <w:marLeft w:val="0"/>
          <w:marRight w:val="0"/>
          <w:marTop w:val="0"/>
          <w:marBottom w:val="0"/>
          <w:divBdr>
            <w:top w:val="none" w:sz="0" w:space="0" w:color="auto"/>
            <w:left w:val="none" w:sz="0" w:space="0" w:color="auto"/>
            <w:bottom w:val="none" w:sz="0" w:space="0" w:color="auto"/>
            <w:right w:val="none" w:sz="0" w:space="0" w:color="auto"/>
          </w:divBdr>
          <w:divsChild>
            <w:div w:id="103186221">
              <w:marLeft w:val="0"/>
              <w:marRight w:val="0"/>
              <w:marTop w:val="0"/>
              <w:marBottom w:val="0"/>
              <w:divBdr>
                <w:top w:val="none" w:sz="0" w:space="0" w:color="auto"/>
                <w:left w:val="none" w:sz="0" w:space="0" w:color="auto"/>
                <w:bottom w:val="none" w:sz="0" w:space="0" w:color="auto"/>
                <w:right w:val="none" w:sz="0" w:space="0" w:color="auto"/>
              </w:divBdr>
              <w:divsChild>
                <w:div w:id="997422332">
                  <w:marLeft w:val="0"/>
                  <w:marRight w:val="0"/>
                  <w:marTop w:val="0"/>
                  <w:marBottom w:val="0"/>
                  <w:divBdr>
                    <w:top w:val="none" w:sz="0" w:space="0" w:color="auto"/>
                    <w:left w:val="none" w:sz="0" w:space="0" w:color="auto"/>
                    <w:bottom w:val="none" w:sz="0" w:space="0" w:color="auto"/>
                    <w:right w:val="none" w:sz="0" w:space="0" w:color="auto"/>
                  </w:divBdr>
                  <w:divsChild>
                    <w:div w:id="567688515">
                      <w:marLeft w:val="0"/>
                      <w:marRight w:val="0"/>
                      <w:marTop w:val="0"/>
                      <w:marBottom w:val="0"/>
                      <w:divBdr>
                        <w:top w:val="none" w:sz="0" w:space="0" w:color="auto"/>
                        <w:left w:val="none" w:sz="0" w:space="0" w:color="auto"/>
                        <w:bottom w:val="none" w:sz="0" w:space="0" w:color="auto"/>
                        <w:right w:val="none" w:sz="0" w:space="0" w:color="auto"/>
                      </w:divBdr>
                      <w:divsChild>
                        <w:div w:id="167321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13440">
              <w:marLeft w:val="0"/>
              <w:marRight w:val="0"/>
              <w:marTop w:val="0"/>
              <w:marBottom w:val="0"/>
              <w:divBdr>
                <w:top w:val="none" w:sz="0" w:space="0" w:color="auto"/>
                <w:left w:val="none" w:sz="0" w:space="0" w:color="auto"/>
                <w:bottom w:val="none" w:sz="0" w:space="0" w:color="auto"/>
                <w:right w:val="none" w:sz="0" w:space="0" w:color="auto"/>
              </w:divBdr>
              <w:divsChild>
                <w:div w:id="401946107">
                  <w:marLeft w:val="0"/>
                  <w:marRight w:val="0"/>
                  <w:marTop w:val="0"/>
                  <w:marBottom w:val="0"/>
                  <w:divBdr>
                    <w:top w:val="none" w:sz="0" w:space="0" w:color="auto"/>
                    <w:left w:val="none" w:sz="0" w:space="0" w:color="auto"/>
                    <w:bottom w:val="none" w:sz="0" w:space="0" w:color="auto"/>
                    <w:right w:val="none" w:sz="0" w:space="0" w:color="auto"/>
                  </w:divBdr>
                  <w:divsChild>
                    <w:div w:id="1887913539">
                      <w:marLeft w:val="0"/>
                      <w:marRight w:val="0"/>
                      <w:marTop w:val="0"/>
                      <w:marBottom w:val="0"/>
                      <w:divBdr>
                        <w:top w:val="none" w:sz="0" w:space="0" w:color="auto"/>
                        <w:left w:val="none" w:sz="0" w:space="0" w:color="auto"/>
                        <w:bottom w:val="none" w:sz="0" w:space="0" w:color="auto"/>
                        <w:right w:val="none" w:sz="0" w:space="0" w:color="auto"/>
                      </w:divBdr>
                      <w:divsChild>
                        <w:div w:id="25428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863281">
      <w:bodyDiv w:val="1"/>
      <w:marLeft w:val="0"/>
      <w:marRight w:val="0"/>
      <w:marTop w:val="0"/>
      <w:marBottom w:val="0"/>
      <w:divBdr>
        <w:top w:val="none" w:sz="0" w:space="0" w:color="auto"/>
        <w:left w:val="none" w:sz="0" w:space="0" w:color="auto"/>
        <w:bottom w:val="none" w:sz="0" w:space="0" w:color="auto"/>
        <w:right w:val="none" w:sz="0" w:space="0" w:color="auto"/>
      </w:divBdr>
    </w:div>
    <w:div w:id="846746807">
      <w:bodyDiv w:val="1"/>
      <w:marLeft w:val="0"/>
      <w:marRight w:val="0"/>
      <w:marTop w:val="0"/>
      <w:marBottom w:val="0"/>
      <w:divBdr>
        <w:top w:val="none" w:sz="0" w:space="0" w:color="auto"/>
        <w:left w:val="none" w:sz="0" w:space="0" w:color="auto"/>
        <w:bottom w:val="none" w:sz="0" w:space="0" w:color="auto"/>
        <w:right w:val="none" w:sz="0" w:space="0" w:color="auto"/>
      </w:divBdr>
      <w:divsChild>
        <w:div w:id="237255202">
          <w:marLeft w:val="0"/>
          <w:marRight w:val="0"/>
          <w:marTop w:val="0"/>
          <w:marBottom w:val="0"/>
          <w:divBdr>
            <w:top w:val="none" w:sz="0" w:space="0" w:color="auto"/>
            <w:left w:val="none" w:sz="0" w:space="0" w:color="auto"/>
            <w:bottom w:val="none" w:sz="0" w:space="0" w:color="auto"/>
            <w:right w:val="none" w:sz="0" w:space="0" w:color="auto"/>
          </w:divBdr>
        </w:div>
        <w:div w:id="1190341062">
          <w:marLeft w:val="0"/>
          <w:marRight w:val="0"/>
          <w:marTop w:val="0"/>
          <w:marBottom w:val="0"/>
          <w:divBdr>
            <w:top w:val="none" w:sz="0" w:space="0" w:color="auto"/>
            <w:left w:val="none" w:sz="0" w:space="0" w:color="auto"/>
            <w:bottom w:val="none" w:sz="0" w:space="0" w:color="auto"/>
            <w:right w:val="none" w:sz="0" w:space="0" w:color="auto"/>
          </w:divBdr>
        </w:div>
      </w:divsChild>
    </w:div>
    <w:div w:id="929392655">
      <w:bodyDiv w:val="1"/>
      <w:marLeft w:val="0"/>
      <w:marRight w:val="0"/>
      <w:marTop w:val="0"/>
      <w:marBottom w:val="0"/>
      <w:divBdr>
        <w:top w:val="none" w:sz="0" w:space="0" w:color="auto"/>
        <w:left w:val="none" w:sz="0" w:space="0" w:color="auto"/>
        <w:bottom w:val="none" w:sz="0" w:space="0" w:color="auto"/>
        <w:right w:val="none" w:sz="0" w:space="0" w:color="auto"/>
      </w:divBdr>
    </w:div>
    <w:div w:id="942802888">
      <w:bodyDiv w:val="1"/>
      <w:marLeft w:val="0"/>
      <w:marRight w:val="0"/>
      <w:marTop w:val="0"/>
      <w:marBottom w:val="0"/>
      <w:divBdr>
        <w:top w:val="none" w:sz="0" w:space="0" w:color="auto"/>
        <w:left w:val="none" w:sz="0" w:space="0" w:color="auto"/>
        <w:bottom w:val="none" w:sz="0" w:space="0" w:color="auto"/>
        <w:right w:val="none" w:sz="0" w:space="0" w:color="auto"/>
      </w:divBdr>
    </w:div>
    <w:div w:id="949899720">
      <w:bodyDiv w:val="1"/>
      <w:marLeft w:val="0"/>
      <w:marRight w:val="0"/>
      <w:marTop w:val="0"/>
      <w:marBottom w:val="0"/>
      <w:divBdr>
        <w:top w:val="none" w:sz="0" w:space="0" w:color="auto"/>
        <w:left w:val="none" w:sz="0" w:space="0" w:color="auto"/>
        <w:bottom w:val="none" w:sz="0" w:space="0" w:color="auto"/>
        <w:right w:val="none" w:sz="0" w:space="0" w:color="auto"/>
      </w:divBdr>
    </w:div>
    <w:div w:id="966466710">
      <w:bodyDiv w:val="1"/>
      <w:marLeft w:val="0"/>
      <w:marRight w:val="0"/>
      <w:marTop w:val="0"/>
      <w:marBottom w:val="0"/>
      <w:divBdr>
        <w:top w:val="none" w:sz="0" w:space="0" w:color="auto"/>
        <w:left w:val="none" w:sz="0" w:space="0" w:color="auto"/>
        <w:bottom w:val="none" w:sz="0" w:space="0" w:color="auto"/>
        <w:right w:val="none" w:sz="0" w:space="0" w:color="auto"/>
      </w:divBdr>
    </w:div>
    <w:div w:id="990061495">
      <w:bodyDiv w:val="1"/>
      <w:marLeft w:val="0"/>
      <w:marRight w:val="0"/>
      <w:marTop w:val="0"/>
      <w:marBottom w:val="0"/>
      <w:divBdr>
        <w:top w:val="none" w:sz="0" w:space="0" w:color="auto"/>
        <w:left w:val="none" w:sz="0" w:space="0" w:color="auto"/>
        <w:bottom w:val="none" w:sz="0" w:space="0" w:color="auto"/>
        <w:right w:val="none" w:sz="0" w:space="0" w:color="auto"/>
      </w:divBdr>
    </w:div>
    <w:div w:id="992176848">
      <w:bodyDiv w:val="1"/>
      <w:marLeft w:val="0"/>
      <w:marRight w:val="0"/>
      <w:marTop w:val="0"/>
      <w:marBottom w:val="0"/>
      <w:divBdr>
        <w:top w:val="none" w:sz="0" w:space="0" w:color="auto"/>
        <w:left w:val="none" w:sz="0" w:space="0" w:color="auto"/>
        <w:bottom w:val="none" w:sz="0" w:space="0" w:color="auto"/>
        <w:right w:val="none" w:sz="0" w:space="0" w:color="auto"/>
      </w:divBdr>
    </w:div>
    <w:div w:id="1005936140">
      <w:bodyDiv w:val="1"/>
      <w:marLeft w:val="0"/>
      <w:marRight w:val="0"/>
      <w:marTop w:val="0"/>
      <w:marBottom w:val="0"/>
      <w:divBdr>
        <w:top w:val="none" w:sz="0" w:space="0" w:color="auto"/>
        <w:left w:val="none" w:sz="0" w:space="0" w:color="auto"/>
        <w:bottom w:val="none" w:sz="0" w:space="0" w:color="auto"/>
        <w:right w:val="none" w:sz="0" w:space="0" w:color="auto"/>
      </w:divBdr>
      <w:divsChild>
        <w:div w:id="1324050030">
          <w:marLeft w:val="0"/>
          <w:marRight w:val="0"/>
          <w:marTop w:val="0"/>
          <w:marBottom w:val="0"/>
          <w:divBdr>
            <w:top w:val="none" w:sz="0" w:space="0" w:color="auto"/>
            <w:left w:val="none" w:sz="0" w:space="0" w:color="auto"/>
            <w:bottom w:val="none" w:sz="0" w:space="0" w:color="auto"/>
            <w:right w:val="none" w:sz="0" w:space="0" w:color="auto"/>
          </w:divBdr>
          <w:divsChild>
            <w:div w:id="1611352995">
              <w:marLeft w:val="0"/>
              <w:marRight w:val="0"/>
              <w:marTop w:val="0"/>
              <w:marBottom w:val="0"/>
              <w:divBdr>
                <w:top w:val="none" w:sz="0" w:space="0" w:color="auto"/>
                <w:left w:val="none" w:sz="0" w:space="0" w:color="auto"/>
                <w:bottom w:val="none" w:sz="0" w:space="0" w:color="auto"/>
                <w:right w:val="none" w:sz="0" w:space="0" w:color="auto"/>
              </w:divBdr>
              <w:divsChild>
                <w:div w:id="110377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2255">
      <w:bodyDiv w:val="1"/>
      <w:marLeft w:val="0"/>
      <w:marRight w:val="0"/>
      <w:marTop w:val="0"/>
      <w:marBottom w:val="0"/>
      <w:divBdr>
        <w:top w:val="none" w:sz="0" w:space="0" w:color="auto"/>
        <w:left w:val="none" w:sz="0" w:space="0" w:color="auto"/>
        <w:bottom w:val="none" w:sz="0" w:space="0" w:color="auto"/>
        <w:right w:val="none" w:sz="0" w:space="0" w:color="auto"/>
      </w:divBdr>
    </w:div>
    <w:div w:id="1089084429">
      <w:bodyDiv w:val="1"/>
      <w:marLeft w:val="0"/>
      <w:marRight w:val="0"/>
      <w:marTop w:val="0"/>
      <w:marBottom w:val="0"/>
      <w:divBdr>
        <w:top w:val="none" w:sz="0" w:space="0" w:color="auto"/>
        <w:left w:val="none" w:sz="0" w:space="0" w:color="auto"/>
        <w:bottom w:val="none" w:sz="0" w:space="0" w:color="auto"/>
        <w:right w:val="none" w:sz="0" w:space="0" w:color="auto"/>
      </w:divBdr>
    </w:div>
    <w:div w:id="1091004347">
      <w:bodyDiv w:val="1"/>
      <w:marLeft w:val="0"/>
      <w:marRight w:val="0"/>
      <w:marTop w:val="0"/>
      <w:marBottom w:val="0"/>
      <w:divBdr>
        <w:top w:val="none" w:sz="0" w:space="0" w:color="auto"/>
        <w:left w:val="none" w:sz="0" w:space="0" w:color="auto"/>
        <w:bottom w:val="none" w:sz="0" w:space="0" w:color="auto"/>
        <w:right w:val="none" w:sz="0" w:space="0" w:color="auto"/>
      </w:divBdr>
    </w:div>
    <w:div w:id="1098449496">
      <w:bodyDiv w:val="1"/>
      <w:marLeft w:val="0"/>
      <w:marRight w:val="0"/>
      <w:marTop w:val="0"/>
      <w:marBottom w:val="0"/>
      <w:divBdr>
        <w:top w:val="none" w:sz="0" w:space="0" w:color="auto"/>
        <w:left w:val="none" w:sz="0" w:space="0" w:color="auto"/>
        <w:bottom w:val="none" w:sz="0" w:space="0" w:color="auto"/>
        <w:right w:val="none" w:sz="0" w:space="0" w:color="auto"/>
      </w:divBdr>
    </w:div>
    <w:div w:id="1217426806">
      <w:bodyDiv w:val="1"/>
      <w:marLeft w:val="0"/>
      <w:marRight w:val="0"/>
      <w:marTop w:val="0"/>
      <w:marBottom w:val="0"/>
      <w:divBdr>
        <w:top w:val="none" w:sz="0" w:space="0" w:color="auto"/>
        <w:left w:val="none" w:sz="0" w:space="0" w:color="auto"/>
        <w:bottom w:val="none" w:sz="0" w:space="0" w:color="auto"/>
        <w:right w:val="none" w:sz="0" w:space="0" w:color="auto"/>
      </w:divBdr>
    </w:div>
    <w:div w:id="1217736471">
      <w:bodyDiv w:val="1"/>
      <w:marLeft w:val="0"/>
      <w:marRight w:val="0"/>
      <w:marTop w:val="0"/>
      <w:marBottom w:val="0"/>
      <w:divBdr>
        <w:top w:val="none" w:sz="0" w:space="0" w:color="auto"/>
        <w:left w:val="none" w:sz="0" w:space="0" w:color="auto"/>
        <w:bottom w:val="none" w:sz="0" w:space="0" w:color="auto"/>
        <w:right w:val="none" w:sz="0" w:space="0" w:color="auto"/>
      </w:divBdr>
    </w:div>
    <w:div w:id="1235435544">
      <w:bodyDiv w:val="1"/>
      <w:marLeft w:val="0"/>
      <w:marRight w:val="0"/>
      <w:marTop w:val="0"/>
      <w:marBottom w:val="0"/>
      <w:divBdr>
        <w:top w:val="none" w:sz="0" w:space="0" w:color="auto"/>
        <w:left w:val="none" w:sz="0" w:space="0" w:color="auto"/>
        <w:bottom w:val="none" w:sz="0" w:space="0" w:color="auto"/>
        <w:right w:val="none" w:sz="0" w:space="0" w:color="auto"/>
      </w:divBdr>
      <w:divsChild>
        <w:div w:id="1596329864">
          <w:marLeft w:val="0"/>
          <w:marRight w:val="0"/>
          <w:marTop w:val="0"/>
          <w:marBottom w:val="0"/>
          <w:divBdr>
            <w:top w:val="none" w:sz="0" w:space="0" w:color="auto"/>
            <w:left w:val="none" w:sz="0" w:space="0" w:color="auto"/>
            <w:bottom w:val="none" w:sz="0" w:space="0" w:color="auto"/>
            <w:right w:val="none" w:sz="0" w:space="0" w:color="auto"/>
          </w:divBdr>
          <w:divsChild>
            <w:div w:id="1175806345">
              <w:marLeft w:val="0"/>
              <w:marRight w:val="0"/>
              <w:marTop w:val="0"/>
              <w:marBottom w:val="0"/>
              <w:divBdr>
                <w:top w:val="single" w:sz="6" w:space="0" w:color="EEEEEE"/>
                <w:left w:val="none" w:sz="0" w:space="0" w:color="auto"/>
                <w:bottom w:val="none" w:sz="0" w:space="0" w:color="auto"/>
                <w:right w:val="none" w:sz="0" w:space="0" w:color="auto"/>
              </w:divBdr>
              <w:divsChild>
                <w:div w:id="852501895">
                  <w:marLeft w:val="0"/>
                  <w:marRight w:val="0"/>
                  <w:marTop w:val="0"/>
                  <w:marBottom w:val="15"/>
                  <w:divBdr>
                    <w:top w:val="none" w:sz="0" w:space="0" w:color="auto"/>
                    <w:left w:val="single" w:sz="6" w:space="23" w:color="EEEEEE"/>
                    <w:bottom w:val="single" w:sz="6" w:space="23" w:color="EEEEEE"/>
                    <w:right w:val="single" w:sz="6" w:space="23" w:color="EEEEEE"/>
                  </w:divBdr>
                  <w:divsChild>
                    <w:div w:id="532839691">
                      <w:marLeft w:val="0"/>
                      <w:marRight w:val="0"/>
                      <w:marTop w:val="0"/>
                      <w:marBottom w:val="0"/>
                      <w:divBdr>
                        <w:top w:val="none" w:sz="0" w:space="0" w:color="auto"/>
                        <w:left w:val="none" w:sz="0" w:space="0" w:color="auto"/>
                        <w:bottom w:val="none" w:sz="0" w:space="0" w:color="auto"/>
                        <w:right w:val="none" w:sz="0" w:space="0" w:color="auto"/>
                      </w:divBdr>
                      <w:divsChild>
                        <w:div w:id="801189715">
                          <w:marLeft w:val="0"/>
                          <w:marRight w:val="0"/>
                          <w:marTop w:val="0"/>
                          <w:marBottom w:val="0"/>
                          <w:divBdr>
                            <w:top w:val="none" w:sz="0" w:space="0" w:color="auto"/>
                            <w:left w:val="none" w:sz="0" w:space="0" w:color="auto"/>
                            <w:bottom w:val="none" w:sz="0" w:space="0" w:color="auto"/>
                            <w:right w:val="none" w:sz="0" w:space="0" w:color="auto"/>
                          </w:divBdr>
                          <w:divsChild>
                            <w:div w:id="1575318020">
                              <w:marLeft w:val="0"/>
                              <w:marRight w:val="0"/>
                              <w:marTop w:val="0"/>
                              <w:marBottom w:val="0"/>
                              <w:divBdr>
                                <w:top w:val="none" w:sz="0" w:space="0" w:color="auto"/>
                                <w:left w:val="none" w:sz="0" w:space="0" w:color="auto"/>
                                <w:bottom w:val="none" w:sz="0" w:space="0" w:color="auto"/>
                                <w:right w:val="none" w:sz="0" w:space="0" w:color="auto"/>
                              </w:divBdr>
                              <w:divsChild>
                                <w:div w:id="1161626526">
                                  <w:marLeft w:val="0"/>
                                  <w:marRight w:val="0"/>
                                  <w:marTop w:val="0"/>
                                  <w:marBottom w:val="0"/>
                                  <w:divBdr>
                                    <w:top w:val="none" w:sz="0" w:space="0" w:color="auto"/>
                                    <w:left w:val="none" w:sz="0" w:space="0" w:color="auto"/>
                                    <w:bottom w:val="none" w:sz="0" w:space="0" w:color="auto"/>
                                    <w:right w:val="none" w:sz="0" w:space="0" w:color="auto"/>
                                  </w:divBdr>
                                  <w:divsChild>
                                    <w:div w:id="673339583">
                                      <w:marLeft w:val="0"/>
                                      <w:marRight w:val="0"/>
                                      <w:marTop w:val="0"/>
                                      <w:marBottom w:val="0"/>
                                      <w:divBdr>
                                        <w:top w:val="none" w:sz="0" w:space="0" w:color="auto"/>
                                        <w:left w:val="none" w:sz="0" w:space="0" w:color="auto"/>
                                        <w:bottom w:val="none" w:sz="0" w:space="0" w:color="auto"/>
                                        <w:right w:val="none" w:sz="0" w:space="0" w:color="auto"/>
                                      </w:divBdr>
                                      <w:divsChild>
                                        <w:div w:id="636909501">
                                          <w:marLeft w:val="0"/>
                                          <w:marRight w:val="0"/>
                                          <w:marTop w:val="0"/>
                                          <w:marBottom w:val="0"/>
                                          <w:divBdr>
                                            <w:top w:val="none" w:sz="0" w:space="0" w:color="auto"/>
                                            <w:left w:val="none" w:sz="0" w:space="0" w:color="auto"/>
                                            <w:bottom w:val="none" w:sz="0" w:space="0" w:color="auto"/>
                                            <w:right w:val="none" w:sz="0" w:space="0" w:color="auto"/>
                                          </w:divBdr>
                                          <w:divsChild>
                                            <w:div w:id="1598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320616">
      <w:bodyDiv w:val="1"/>
      <w:marLeft w:val="0"/>
      <w:marRight w:val="0"/>
      <w:marTop w:val="0"/>
      <w:marBottom w:val="0"/>
      <w:divBdr>
        <w:top w:val="none" w:sz="0" w:space="0" w:color="auto"/>
        <w:left w:val="none" w:sz="0" w:space="0" w:color="auto"/>
        <w:bottom w:val="none" w:sz="0" w:space="0" w:color="auto"/>
        <w:right w:val="none" w:sz="0" w:space="0" w:color="auto"/>
      </w:divBdr>
    </w:div>
    <w:div w:id="1246257844">
      <w:bodyDiv w:val="1"/>
      <w:marLeft w:val="0"/>
      <w:marRight w:val="0"/>
      <w:marTop w:val="0"/>
      <w:marBottom w:val="0"/>
      <w:divBdr>
        <w:top w:val="none" w:sz="0" w:space="0" w:color="auto"/>
        <w:left w:val="none" w:sz="0" w:space="0" w:color="auto"/>
        <w:bottom w:val="none" w:sz="0" w:space="0" w:color="auto"/>
        <w:right w:val="none" w:sz="0" w:space="0" w:color="auto"/>
      </w:divBdr>
    </w:div>
    <w:div w:id="1262109202">
      <w:bodyDiv w:val="1"/>
      <w:marLeft w:val="0"/>
      <w:marRight w:val="0"/>
      <w:marTop w:val="0"/>
      <w:marBottom w:val="0"/>
      <w:divBdr>
        <w:top w:val="none" w:sz="0" w:space="0" w:color="auto"/>
        <w:left w:val="none" w:sz="0" w:space="0" w:color="auto"/>
        <w:bottom w:val="none" w:sz="0" w:space="0" w:color="auto"/>
        <w:right w:val="none" w:sz="0" w:space="0" w:color="auto"/>
      </w:divBdr>
    </w:div>
    <w:div w:id="1276213216">
      <w:bodyDiv w:val="1"/>
      <w:marLeft w:val="0"/>
      <w:marRight w:val="0"/>
      <w:marTop w:val="0"/>
      <w:marBottom w:val="0"/>
      <w:divBdr>
        <w:top w:val="none" w:sz="0" w:space="0" w:color="auto"/>
        <w:left w:val="none" w:sz="0" w:space="0" w:color="auto"/>
        <w:bottom w:val="none" w:sz="0" w:space="0" w:color="auto"/>
        <w:right w:val="none" w:sz="0" w:space="0" w:color="auto"/>
      </w:divBdr>
    </w:div>
    <w:div w:id="1279987913">
      <w:bodyDiv w:val="1"/>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278534320">
              <w:marLeft w:val="0"/>
              <w:marRight w:val="0"/>
              <w:marTop w:val="0"/>
              <w:marBottom w:val="0"/>
              <w:divBdr>
                <w:top w:val="none" w:sz="0" w:space="0" w:color="auto"/>
                <w:left w:val="none" w:sz="0" w:space="0" w:color="auto"/>
                <w:bottom w:val="none" w:sz="0" w:space="0" w:color="auto"/>
                <w:right w:val="none" w:sz="0" w:space="0" w:color="auto"/>
              </w:divBdr>
              <w:divsChild>
                <w:div w:id="8688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705259">
      <w:bodyDiv w:val="1"/>
      <w:marLeft w:val="0"/>
      <w:marRight w:val="0"/>
      <w:marTop w:val="0"/>
      <w:marBottom w:val="0"/>
      <w:divBdr>
        <w:top w:val="none" w:sz="0" w:space="0" w:color="auto"/>
        <w:left w:val="none" w:sz="0" w:space="0" w:color="auto"/>
        <w:bottom w:val="none" w:sz="0" w:space="0" w:color="auto"/>
        <w:right w:val="none" w:sz="0" w:space="0" w:color="auto"/>
      </w:divBdr>
    </w:div>
    <w:div w:id="1292904541">
      <w:bodyDiv w:val="1"/>
      <w:marLeft w:val="0"/>
      <w:marRight w:val="0"/>
      <w:marTop w:val="0"/>
      <w:marBottom w:val="0"/>
      <w:divBdr>
        <w:top w:val="none" w:sz="0" w:space="0" w:color="auto"/>
        <w:left w:val="none" w:sz="0" w:space="0" w:color="auto"/>
        <w:bottom w:val="none" w:sz="0" w:space="0" w:color="auto"/>
        <w:right w:val="none" w:sz="0" w:space="0" w:color="auto"/>
      </w:divBdr>
    </w:div>
    <w:div w:id="1314532231">
      <w:bodyDiv w:val="1"/>
      <w:marLeft w:val="0"/>
      <w:marRight w:val="0"/>
      <w:marTop w:val="0"/>
      <w:marBottom w:val="0"/>
      <w:divBdr>
        <w:top w:val="none" w:sz="0" w:space="0" w:color="auto"/>
        <w:left w:val="none" w:sz="0" w:space="0" w:color="auto"/>
        <w:bottom w:val="none" w:sz="0" w:space="0" w:color="auto"/>
        <w:right w:val="none" w:sz="0" w:space="0" w:color="auto"/>
      </w:divBdr>
    </w:div>
    <w:div w:id="1352221901">
      <w:bodyDiv w:val="1"/>
      <w:marLeft w:val="0"/>
      <w:marRight w:val="0"/>
      <w:marTop w:val="0"/>
      <w:marBottom w:val="0"/>
      <w:divBdr>
        <w:top w:val="none" w:sz="0" w:space="0" w:color="auto"/>
        <w:left w:val="none" w:sz="0" w:space="0" w:color="auto"/>
        <w:bottom w:val="none" w:sz="0" w:space="0" w:color="auto"/>
        <w:right w:val="none" w:sz="0" w:space="0" w:color="auto"/>
      </w:divBdr>
      <w:divsChild>
        <w:div w:id="349453460">
          <w:marLeft w:val="0"/>
          <w:marRight w:val="0"/>
          <w:marTop w:val="0"/>
          <w:marBottom w:val="0"/>
          <w:divBdr>
            <w:top w:val="none" w:sz="0" w:space="0" w:color="auto"/>
            <w:left w:val="none" w:sz="0" w:space="0" w:color="auto"/>
            <w:bottom w:val="none" w:sz="0" w:space="0" w:color="auto"/>
            <w:right w:val="none" w:sz="0" w:space="0" w:color="auto"/>
          </w:divBdr>
          <w:divsChild>
            <w:div w:id="1211726839">
              <w:marLeft w:val="0"/>
              <w:marRight w:val="0"/>
              <w:marTop w:val="0"/>
              <w:marBottom w:val="0"/>
              <w:divBdr>
                <w:top w:val="none" w:sz="0" w:space="0" w:color="auto"/>
                <w:left w:val="none" w:sz="0" w:space="0" w:color="auto"/>
                <w:bottom w:val="none" w:sz="0" w:space="0" w:color="auto"/>
                <w:right w:val="none" w:sz="0" w:space="0" w:color="auto"/>
              </w:divBdr>
              <w:divsChild>
                <w:div w:id="965476400">
                  <w:marLeft w:val="0"/>
                  <w:marRight w:val="0"/>
                  <w:marTop w:val="0"/>
                  <w:marBottom w:val="0"/>
                  <w:divBdr>
                    <w:top w:val="none" w:sz="0" w:space="0" w:color="auto"/>
                    <w:left w:val="none" w:sz="0" w:space="0" w:color="auto"/>
                    <w:bottom w:val="none" w:sz="0" w:space="0" w:color="auto"/>
                    <w:right w:val="none" w:sz="0" w:space="0" w:color="auto"/>
                  </w:divBdr>
                </w:div>
              </w:divsChild>
            </w:div>
            <w:div w:id="1444424387">
              <w:marLeft w:val="0"/>
              <w:marRight w:val="0"/>
              <w:marTop w:val="0"/>
              <w:marBottom w:val="0"/>
              <w:divBdr>
                <w:top w:val="none" w:sz="0" w:space="0" w:color="auto"/>
                <w:left w:val="none" w:sz="0" w:space="0" w:color="auto"/>
                <w:bottom w:val="none" w:sz="0" w:space="0" w:color="auto"/>
                <w:right w:val="none" w:sz="0" w:space="0" w:color="auto"/>
              </w:divBdr>
              <w:divsChild>
                <w:div w:id="14309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470">
          <w:marLeft w:val="0"/>
          <w:marRight w:val="0"/>
          <w:marTop w:val="0"/>
          <w:marBottom w:val="0"/>
          <w:divBdr>
            <w:top w:val="none" w:sz="0" w:space="0" w:color="auto"/>
            <w:left w:val="none" w:sz="0" w:space="0" w:color="auto"/>
            <w:bottom w:val="none" w:sz="0" w:space="0" w:color="auto"/>
            <w:right w:val="none" w:sz="0" w:space="0" w:color="auto"/>
          </w:divBdr>
          <w:divsChild>
            <w:div w:id="400294159">
              <w:marLeft w:val="0"/>
              <w:marRight w:val="0"/>
              <w:marTop w:val="0"/>
              <w:marBottom w:val="0"/>
              <w:divBdr>
                <w:top w:val="none" w:sz="0" w:space="0" w:color="auto"/>
                <w:left w:val="none" w:sz="0" w:space="0" w:color="auto"/>
                <w:bottom w:val="none" w:sz="0" w:space="0" w:color="auto"/>
                <w:right w:val="none" w:sz="0" w:space="0" w:color="auto"/>
              </w:divBdr>
              <w:divsChild>
                <w:div w:id="2564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96735">
      <w:bodyDiv w:val="1"/>
      <w:marLeft w:val="0"/>
      <w:marRight w:val="0"/>
      <w:marTop w:val="0"/>
      <w:marBottom w:val="0"/>
      <w:divBdr>
        <w:top w:val="none" w:sz="0" w:space="0" w:color="auto"/>
        <w:left w:val="none" w:sz="0" w:space="0" w:color="auto"/>
        <w:bottom w:val="none" w:sz="0" w:space="0" w:color="auto"/>
        <w:right w:val="none" w:sz="0" w:space="0" w:color="auto"/>
      </w:divBdr>
    </w:div>
    <w:div w:id="1378622488">
      <w:bodyDiv w:val="1"/>
      <w:marLeft w:val="0"/>
      <w:marRight w:val="0"/>
      <w:marTop w:val="0"/>
      <w:marBottom w:val="0"/>
      <w:divBdr>
        <w:top w:val="none" w:sz="0" w:space="0" w:color="auto"/>
        <w:left w:val="none" w:sz="0" w:space="0" w:color="auto"/>
        <w:bottom w:val="none" w:sz="0" w:space="0" w:color="auto"/>
        <w:right w:val="none" w:sz="0" w:space="0" w:color="auto"/>
      </w:divBdr>
    </w:div>
    <w:div w:id="1443068194">
      <w:bodyDiv w:val="1"/>
      <w:marLeft w:val="0"/>
      <w:marRight w:val="0"/>
      <w:marTop w:val="0"/>
      <w:marBottom w:val="0"/>
      <w:divBdr>
        <w:top w:val="none" w:sz="0" w:space="0" w:color="auto"/>
        <w:left w:val="none" w:sz="0" w:space="0" w:color="auto"/>
        <w:bottom w:val="none" w:sz="0" w:space="0" w:color="auto"/>
        <w:right w:val="none" w:sz="0" w:space="0" w:color="auto"/>
      </w:divBdr>
    </w:div>
    <w:div w:id="1531989236">
      <w:bodyDiv w:val="1"/>
      <w:marLeft w:val="0"/>
      <w:marRight w:val="0"/>
      <w:marTop w:val="0"/>
      <w:marBottom w:val="0"/>
      <w:divBdr>
        <w:top w:val="none" w:sz="0" w:space="0" w:color="auto"/>
        <w:left w:val="none" w:sz="0" w:space="0" w:color="auto"/>
        <w:bottom w:val="none" w:sz="0" w:space="0" w:color="auto"/>
        <w:right w:val="none" w:sz="0" w:space="0" w:color="auto"/>
      </w:divBdr>
    </w:div>
    <w:div w:id="1543665522">
      <w:bodyDiv w:val="1"/>
      <w:marLeft w:val="0"/>
      <w:marRight w:val="0"/>
      <w:marTop w:val="0"/>
      <w:marBottom w:val="0"/>
      <w:divBdr>
        <w:top w:val="none" w:sz="0" w:space="0" w:color="auto"/>
        <w:left w:val="none" w:sz="0" w:space="0" w:color="auto"/>
        <w:bottom w:val="none" w:sz="0" w:space="0" w:color="auto"/>
        <w:right w:val="none" w:sz="0" w:space="0" w:color="auto"/>
      </w:divBdr>
    </w:div>
    <w:div w:id="1557667037">
      <w:bodyDiv w:val="1"/>
      <w:marLeft w:val="0"/>
      <w:marRight w:val="0"/>
      <w:marTop w:val="0"/>
      <w:marBottom w:val="0"/>
      <w:divBdr>
        <w:top w:val="none" w:sz="0" w:space="0" w:color="auto"/>
        <w:left w:val="none" w:sz="0" w:space="0" w:color="auto"/>
        <w:bottom w:val="none" w:sz="0" w:space="0" w:color="auto"/>
        <w:right w:val="none" w:sz="0" w:space="0" w:color="auto"/>
      </w:divBdr>
    </w:div>
    <w:div w:id="1580481084">
      <w:bodyDiv w:val="1"/>
      <w:marLeft w:val="0"/>
      <w:marRight w:val="0"/>
      <w:marTop w:val="0"/>
      <w:marBottom w:val="0"/>
      <w:divBdr>
        <w:top w:val="none" w:sz="0" w:space="0" w:color="auto"/>
        <w:left w:val="none" w:sz="0" w:space="0" w:color="auto"/>
        <w:bottom w:val="none" w:sz="0" w:space="0" w:color="auto"/>
        <w:right w:val="none" w:sz="0" w:space="0" w:color="auto"/>
      </w:divBdr>
    </w:div>
    <w:div w:id="1594587179">
      <w:bodyDiv w:val="1"/>
      <w:marLeft w:val="0"/>
      <w:marRight w:val="0"/>
      <w:marTop w:val="0"/>
      <w:marBottom w:val="0"/>
      <w:divBdr>
        <w:top w:val="none" w:sz="0" w:space="0" w:color="auto"/>
        <w:left w:val="none" w:sz="0" w:space="0" w:color="auto"/>
        <w:bottom w:val="none" w:sz="0" w:space="0" w:color="auto"/>
        <w:right w:val="none" w:sz="0" w:space="0" w:color="auto"/>
      </w:divBdr>
    </w:div>
    <w:div w:id="1612782331">
      <w:bodyDiv w:val="1"/>
      <w:marLeft w:val="0"/>
      <w:marRight w:val="0"/>
      <w:marTop w:val="0"/>
      <w:marBottom w:val="0"/>
      <w:divBdr>
        <w:top w:val="none" w:sz="0" w:space="0" w:color="auto"/>
        <w:left w:val="none" w:sz="0" w:space="0" w:color="auto"/>
        <w:bottom w:val="none" w:sz="0" w:space="0" w:color="auto"/>
        <w:right w:val="none" w:sz="0" w:space="0" w:color="auto"/>
      </w:divBdr>
      <w:divsChild>
        <w:div w:id="1202936141">
          <w:marLeft w:val="0"/>
          <w:marRight w:val="0"/>
          <w:marTop w:val="0"/>
          <w:marBottom w:val="0"/>
          <w:divBdr>
            <w:top w:val="none" w:sz="0" w:space="0" w:color="auto"/>
            <w:left w:val="none" w:sz="0" w:space="0" w:color="auto"/>
            <w:bottom w:val="none" w:sz="0" w:space="0" w:color="auto"/>
            <w:right w:val="none" w:sz="0" w:space="0" w:color="auto"/>
          </w:divBdr>
        </w:div>
        <w:div w:id="259988578">
          <w:marLeft w:val="0"/>
          <w:marRight w:val="0"/>
          <w:marTop w:val="0"/>
          <w:marBottom w:val="0"/>
          <w:divBdr>
            <w:top w:val="none" w:sz="0" w:space="0" w:color="auto"/>
            <w:left w:val="none" w:sz="0" w:space="0" w:color="auto"/>
            <w:bottom w:val="none" w:sz="0" w:space="0" w:color="auto"/>
            <w:right w:val="none" w:sz="0" w:space="0" w:color="auto"/>
          </w:divBdr>
        </w:div>
      </w:divsChild>
    </w:div>
    <w:div w:id="1613391171">
      <w:bodyDiv w:val="1"/>
      <w:marLeft w:val="0"/>
      <w:marRight w:val="0"/>
      <w:marTop w:val="0"/>
      <w:marBottom w:val="0"/>
      <w:divBdr>
        <w:top w:val="none" w:sz="0" w:space="0" w:color="auto"/>
        <w:left w:val="none" w:sz="0" w:space="0" w:color="auto"/>
        <w:bottom w:val="none" w:sz="0" w:space="0" w:color="auto"/>
        <w:right w:val="none" w:sz="0" w:space="0" w:color="auto"/>
      </w:divBdr>
    </w:div>
    <w:div w:id="1614435398">
      <w:bodyDiv w:val="1"/>
      <w:marLeft w:val="0"/>
      <w:marRight w:val="0"/>
      <w:marTop w:val="0"/>
      <w:marBottom w:val="0"/>
      <w:divBdr>
        <w:top w:val="none" w:sz="0" w:space="0" w:color="auto"/>
        <w:left w:val="none" w:sz="0" w:space="0" w:color="auto"/>
        <w:bottom w:val="none" w:sz="0" w:space="0" w:color="auto"/>
        <w:right w:val="none" w:sz="0" w:space="0" w:color="auto"/>
      </w:divBdr>
    </w:div>
    <w:div w:id="1624850372">
      <w:bodyDiv w:val="1"/>
      <w:marLeft w:val="0"/>
      <w:marRight w:val="0"/>
      <w:marTop w:val="0"/>
      <w:marBottom w:val="0"/>
      <w:divBdr>
        <w:top w:val="none" w:sz="0" w:space="0" w:color="auto"/>
        <w:left w:val="none" w:sz="0" w:space="0" w:color="auto"/>
        <w:bottom w:val="none" w:sz="0" w:space="0" w:color="auto"/>
        <w:right w:val="none" w:sz="0" w:space="0" w:color="auto"/>
      </w:divBdr>
    </w:div>
    <w:div w:id="1638216230">
      <w:bodyDiv w:val="1"/>
      <w:marLeft w:val="0"/>
      <w:marRight w:val="0"/>
      <w:marTop w:val="0"/>
      <w:marBottom w:val="0"/>
      <w:divBdr>
        <w:top w:val="none" w:sz="0" w:space="0" w:color="auto"/>
        <w:left w:val="none" w:sz="0" w:space="0" w:color="auto"/>
        <w:bottom w:val="none" w:sz="0" w:space="0" w:color="auto"/>
        <w:right w:val="none" w:sz="0" w:space="0" w:color="auto"/>
      </w:divBdr>
    </w:div>
    <w:div w:id="1669404776">
      <w:bodyDiv w:val="1"/>
      <w:marLeft w:val="0"/>
      <w:marRight w:val="0"/>
      <w:marTop w:val="0"/>
      <w:marBottom w:val="0"/>
      <w:divBdr>
        <w:top w:val="none" w:sz="0" w:space="0" w:color="auto"/>
        <w:left w:val="none" w:sz="0" w:space="0" w:color="auto"/>
        <w:bottom w:val="none" w:sz="0" w:space="0" w:color="auto"/>
        <w:right w:val="none" w:sz="0" w:space="0" w:color="auto"/>
      </w:divBdr>
      <w:divsChild>
        <w:div w:id="1753622974">
          <w:marLeft w:val="0"/>
          <w:marRight w:val="0"/>
          <w:marTop w:val="0"/>
          <w:marBottom w:val="0"/>
          <w:divBdr>
            <w:top w:val="none" w:sz="0" w:space="0" w:color="auto"/>
            <w:left w:val="none" w:sz="0" w:space="0" w:color="auto"/>
            <w:bottom w:val="none" w:sz="0" w:space="0" w:color="auto"/>
            <w:right w:val="none" w:sz="0" w:space="0" w:color="auto"/>
          </w:divBdr>
        </w:div>
        <w:div w:id="2103261341">
          <w:marLeft w:val="0"/>
          <w:marRight w:val="0"/>
          <w:marTop w:val="0"/>
          <w:marBottom w:val="0"/>
          <w:divBdr>
            <w:top w:val="none" w:sz="0" w:space="0" w:color="auto"/>
            <w:left w:val="none" w:sz="0" w:space="0" w:color="auto"/>
            <w:bottom w:val="none" w:sz="0" w:space="0" w:color="auto"/>
            <w:right w:val="none" w:sz="0" w:space="0" w:color="auto"/>
          </w:divBdr>
        </w:div>
      </w:divsChild>
    </w:div>
    <w:div w:id="1701970699">
      <w:bodyDiv w:val="1"/>
      <w:marLeft w:val="0"/>
      <w:marRight w:val="0"/>
      <w:marTop w:val="0"/>
      <w:marBottom w:val="0"/>
      <w:divBdr>
        <w:top w:val="none" w:sz="0" w:space="0" w:color="auto"/>
        <w:left w:val="none" w:sz="0" w:space="0" w:color="auto"/>
        <w:bottom w:val="none" w:sz="0" w:space="0" w:color="auto"/>
        <w:right w:val="none" w:sz="0" w:space="0" w:color="auto"/>
      </w:divBdr>
    </w:div>
    <w:div w:id="1720589504">
      <w:bodyDiv w:val="1"/>
      <w:marLeft w:val="0"/>
      <w:marRight w:val="0"/>
      <w:marTop w:val="0"/>
      <w:marBottom w:val="0"/>
      <w:divBdr>
        <w:top w:val="none" w:sz="0" w:space="0" w:color="auto"/>
        <w:left w:val="none" w:sz="0" w:space="0" w:color="auto"/>
        <w:bottom w:val="none" w:sz="0" w:space="0" w:color="auto"/>
        <w:right w:val="none" w:sz="0" w:space="0" w:color="auto"/>
      </w:divBdr>
    </w:div>
    <w:div w:id="1779256604">
      <w:bodyDiv w:val="1"/>
      <w:marLeft w:val="0"/>
      <w:marRight w:val="0"/>
      <w:marTop w:val="0"/>
      <w:marBottom w:val="0"/>
      <w:divBdr>
        <w:top w:val="none" w:sz="0" w:space="0" w:color="auto"/>
        <w:left w:val="none" w:sz="0" w:space="0" w:color="auto"/>
        <w:bottom w:val="none" w:sz="0" w:space="0" w:color="auto"/>
        <w:right w:val="none" w:sz="0" w:space="0" w:color="auto"/>
      </w:divBdr>
    </w:div>
    <w:div w:id="1854569517">
      <w:bodyDiv w:val="1"/>
      <w:marLeft w:val="0"/>
      <w:marRight w:val="0"/>
      <w:marTop w:val="0"/>
      <w:marBottom w:val="0"/>
      <w:divBdr>
        <w:top w:val="none" w:sz="0" w:space="0" w:color="auto"/>
        <w:left w:val="none" w:sz="0" w:space="0" w:color="auto"/>
        <w:bottom w:val="none" w:sz="0" w:space="0" w:color="auto"/>
        <w:right w:val="none" w:sz="0" w:space="0" w:color="auto"/>
      </w:divBdr>
    </w:div>
    <w:div w:id="1858932157">
      <w:bodyDiv w:val="1"/>
      <w:marLeft w:val="0"/>
      <w:marRight w:val="0"/>
      <w:marTop w:val="0"/>
      <w:marBottom w:val="0"/>
      <w:divBdr>
        <w:top w:val="none" w:sz="0" w:space="0" w:color="auto"/>
        <w:left w:val="none" w:sz="0" w:space="0" w:color="auto"/>
        <w:bottom w:val="none" w:sz="0" w:space="0" w:color="auto"/>
        <w:right w:val="none" w:sz="0" w:space="0" w:color="auto"/>
      </w:divBdr>
    </w:div>
    <w:div w:id="1873760747">
      <w:bodyDiv w:val="1"/>
      <w:marLeft w:val="0"/>
      <w:marRight w:val="0"/>
      <w:marTop w:val="0"/>
      <w:marBottom w:val="0"/>
      <w:divBdr>
        <w:top w:val="none" w:sz="0" w:space="0" w:color="auto"/>
        <w:left w:val="none" w:sz="0" w:space="0" w:color="auto"/>
        <w:bottom w:val="none" w:sz="0" w:space="0" w:color="auto"/>
        <w:right w:val="none" w:sz="0" w:space="0" w:color="auto"/>
      </w:divBdr>
    </w:div>
    <w:div w:id="1914583934">
      <w:bodyDiv w:val="1"/>
      <w:marLeft w:val="0"/>
      <w:marRight w:val="0"/>
      <w:marTop w:val="0"/>
      <w:marBottom w:val="0"/>
      <w:divBdr>
        <w:top w:val="none" w:sz="0" w:space="0" w:color="auto"/>
        <w:left w:val="none" w:sz="0" w:space="0" w:color="auto"/>
        <w:bottom w:val="none" w:sz="0" w:space="0" w:color="auto"/>
        <w:right w:val="none" w:sz="0" w:space="0" w:color="auto"/>
      </w:divBdr>
    </w:div>
    <w:div w:id="1952585770">
      <w:bodyDiv w:val="1"/>
      <w:marLeft w:val="0"/>
      <w:marRight w:val="0"/>
      <w:marTop w:val="0"/>
      <w:marBottom w:val="0"/>
      <w:divBdr>
        <w:top w:val="none" w:sz="0" w:space="0" w:color="auto"/>
        <w:left w:val="none" w:sz="0" w:space="0" w:color="auto"/>
        <w:bottom w:val="none" w:sz="0" w:space="0" w:color="auto"/>
        <w:right w:val="none" w:sz="0" w:space="0" w:color="auto"/>
      </w:divBdr>
      <w:divsChild>
        <w:div w:id="199518179">
          <w:marLeft w:val="0"/>
          <w:marRight w:val="0"/>
          <w:marTop w:val="0"/>
          <w:marBottom w:val="0"/>
          <w:divBdr>
            <w:top w:val="single" w:sz="2" w:space="0" w:color="auto"/>
            <w:left w:val="single" w:sz="2" w:space="4" w:color="auto"/>
            <w:bottom w:val="single" w:sz="2" w:space="0" w:color="auto"/>
            <w:right w:val="single" w:sz="2" w:space="4" w:color="auto"/>
          </w:divBdr>
        </w:div>
        <w:div w:id="239800082">
          <w:marLeft w:val="0"/>
          <w:marRight w:val="0"/>
          <w:marTop w:val="0"/>
          <w:marBottom w:val="0"/>
          <w:divBdr>
            <w:top w:val="single" w:sz="2" w:space="0" w:color="auto"/>
            <w:left w:val="single" w:sz="2" w:space="4" w:color="auto"/>
            <w:bottom w:val="single" w:sz="2" w:space="0" w:color="auto"/>
            <w:right w:val="single" w:sz="2" w:space="4" w:color="auto"/>
          </w:divBdr>
        </w:div>
        <w:div w:id="1007444098">
          <w:marLeft w:val="0"/>
          <w:marRight w:val="0"/>
          <w:marTop w:val="0"/>
          <w:marBottom w:val="0"/>
          <w:divBdr>
            <w:top w:val="single" w:sz="2" w:space="0" w:color="auto"/>
            <w:left w:val="single" w:sz="2" w:space="4" w:color="auto"/>
            <w:bottom w:val="single" w:sz="2" w:space="0" w:color="auto"/>
            <w:right w:val="single" w:sz="2" w:space="4" w:color="auto"/>
          </w:divBdr>
        </w:div>
        <w:div w:id="1825273746">
          <w:marLeft w:val="0"/>
          <w:marRight w:val="0"/>
          <w:marTop w:val="0"/>
          <w:marBottom w:val="0"/>
          <w:divBdr>
            <w:top w:val="single" w:sz="2" w:space="0" w:color="auto"/>
            <w:left w:val="single" w:sz="2" w:space="4" w:color="auto"/>
            <w:bottom w:val="single" w:sz="2" w:space="0" w:color="auto"/>
            <w:right w:val="single" w:sz="2" w:space="4" w:color="auto"/>
          </w:divBdr>
        </w:div>
        <w:div w:id="1898784251">
          <w:marLeft w:val="0"/>
          <w:marRight w:val="0"/>
          <w:marTop w:val="0"/>
          <w:marBottom w:val="0"/>
          <w:divBdr>
            <w:top w:val="single" w:sz="2" w:space="0" w:color="auto"/>
            <w:left w:val="single" w:sz="2" w:space="4" w:color="auto"/>
            <w:bottom w:val="single" w:sz="2" w:space="0" w:color="auto"/>
            <w:right w:val="single" w:sz="2" w:space="4" w:color="auto"/>
          </w:divBdr>
        </w:div>
        <w:div w:id="2051415686">
          <w:marLeft w:val="0"/>
          <w:marRight w:val="0"/>
          <w:marTop w:val="0"/>
          <w:marBottom w:val="0"/>
          <w:divBdr>
            <w:top w:val="single" w:sz="2" w:space="0" w:color="auto"/>
            <w:left w:val="single" w:sz="2" w:space="4" w:color="auto"/>
            <w:bottom w:val="single" w:sz="2" w:space="0" w:color="auto"/>
            <w:right w:val="single" w:sz="2" w:space="4" w:color="auto"/>
          </w:divBdr>
        </w:div>
      </w:divsChild>
    </w:div>
    <w:div w:id="1977951764">
      <w:bodyDiv w:val="1"/>
      <w:marLeft w:val="0"/>
      <w:marRight w:val="0"/>
      <w:marTop w:val="0"/>
      <w:marBottom w:val="0"/>
      <w:divBdr>
        <w:top w:val="none" w:sz="0" w:space="0" w:color="auto"/>
        <w:left w:val="none" w:sz="0" w:space="0" w:color="auto"/>
        <w:bottom w:val="none" w:sz="0" w:space="0" w:color="auto"/>
        <w:right w:val="none" w:sz="0" w:space="0" w:color="auto"/>
      </w:divBdr>
    </w:div>
    <w:div w:id="1978414258">
      <w:bodyDiv w:val="1"/>
      <w:marLeft w:val="0"/>
      <w:marRight w:val="0"/>
      <w:marTop w:val="0"/>
      <w:marBottom w:val="0"/>
      <w:divBdr>
        <w:top w:val="none" w:sz="0" w:space="0" w:color="auto"/>
        <w:left w:val="none" w:sz="0" w:space="0" w:color="auto"/>
        <w:bottom w:val="none" w:sz="0" w:space="0" w:color="auto"/>
        <w:right w:val="none" w:sz="0" w:space="0" w:color="auto"/>
      </w:divBdr>
    </w:div>
    <w:div w:id="1981618024">
      <w:bodyDiv w:val="1"/>
      <w:marLeft w:val="0"/>
      <w:marRight w:val="0"/>
      <w:marTop w:val="0"/>
      <w:marBottom w:val="0"/>
      <w:divBdr>
        <w:top w:val="none" w:sz="0" w:space="0" w:color="auto"/>
        <w:left w:val="none" w:sz="0" w:space="0" w:color="auto"/>
        <w:bottom w:val="none" w:sz="0" w:space="0" w:color="auto"/>
        <w:right w:val="none" w:sz="0" w:space="0" w:color="auto"/>
      </w:divBdr>
    </w:div>
    <w:div w:id="2023236541">
      <w:bodyDiv w:val="1"/>
      <w:marLeft w:val="0"/>
      <w:marRight w:val="0"/>
      <w:marTop w:val="0"/>
      <w:marBottom w:val="0"/>
      <w:divBdr>
        <w:top w:val="none" w:sz="0" w:space="0" w:color="auto"/>
        <w:left w:val="none" w:sz="0" w:space="0" w:color="auto"/>
        <w:bottom w:val="none" w:sz="0" w:space="0" w:color="auto"/>
        <w:right w:val="none" w:sz="0" w:space="0" w:color="auto"/>
      </w:divBdr>
      <w:divsChild>
        <w:div w:id="1063479656">
          <w:marLeft w:val="0"/>
          <w:marRight w:val="0"/>
          <w:marTop w:val="0"/>
          <w:marBottom w:val="0"/>
          <w:divBdr>
            <w:top w:val="none" w:sz="0" w:space="0" w:color="auto"/>
            <w:left w:val="none" w:sz="0" w:space="0" w:color="auto"/>
            <w:bottom w:val="none" w:sz="0" w:space="0" w:color="auto"/>
            <w:right w:val="none" w:sz="0" w:space="0" w:color="auto"/>
          </w:divBdr>
          <w:divsChild>
            <w:div w:id="829903386">
              <w:marLeft w:val="0"/>
              <w:marRight w:val="0"/>
              <w:marTop w:val="0"/>
              <w:marBottom w:val="0"/>
              <w:divBdr>
                <w:top w:val="single" w:sz="6" w:space="0" w:color="EEEEEE"/>
                <w:left w:val="none" w:sz="0" w:space="0" w:color="auto"/>
                <w:bottom w:val="none" w:sz="0" w:space="0" w:color="auto"/>
                <w:right w:val="none" w:sz="0" w:space="0" w:color="auto"/>
              </w:divBdr>
              <w:divsChild>
                <w:div w:id="638414286">
                  <w:marLeft w:val="0"/>
                  <w:marRight w:val="0"/>
                  <w:marTop w:val="0"/>
                  <w:marBottom w:val="15"/>
                  <w:divBdr>
                    <w:top w:val="none" w:sz="0" w:space="0" w:color="auto"/>
                    <w:left w:val="single" w:sz="6" w:space="23" w:color="EEEEEE"/>
                    <w:bottom w:val="single" w:sz="6" w:space="23" w:color="EEEEEE"/>
                    <w:right w:val="single" w:sz="6" w:space="23" w:color="EEEEEE"/>
                  </w:divBdr>
                  <w:divsChild>
                    <w:div w:id="365175825">
                      <w:marLeft w:val="0"/>
                      <w:marRight w:val="0"/>
                      <w:marTop w:val="0"/>
                      <w:marBottom w:val="0"/>
                      <w:divBdr>
                        <w:top w:val="none" w:sz="0" w:space="0" w:color="auto"/>
                        <w:left w:val="none" w:sz="0" w:space="0" w:color="auto"/>
                        <w:bottom w:val="none" w:sz="0" w:space="0" w:color="auto"/>
                        <w:right w:val="none" w:sz="0" w:space="0" w:color="auto"/>
                      </w:divBdr>
                      <w:divsChild>
                        <w:div w:id="1149715665">
                          <w:marLeft w:val="0"/>
                          <w:marRight w:val="0"/>
                          <w:marTop w:val="0"/>
                          <w:marBottom w:val="0"/>
                          <w:divBdr>
                            <w:top w:val="none" w:sz="0" w:space="0" w:color="auto"/>
                            <w:left w:val="none" w:sz="0" w:space="0" w:color="auto"/>
                            <w:bottom w:val="none" w:sz="0" w:space="0" w:color="auto"/>
                            <w:right w:val="none" w:sz="0" w:space="0" w:color="auto"/>
                          </w:divBdr>
                          <w:divsChild>
                            <w:div w:id="385645655">
                              <w:marLeft w:val="0"/>
                              <w:marRight w:val="0"/>
                              <w:marTop w:val="0"/>
                              <w:marBottom w:val="0"/>
                              <w:divBdr>
                                <w:top w:val="none" w:sz="0" w:space="0" w:color="auto"/>
                                <w:left w:val="none" w:sz="0" w:space="0" w:color="auto"/>
                                <w:bottom w:val="none" w:sz="0" w:space="0" w:color="auto"/>
                                <w:right w:val="none" w:sz="0" w:space="0" w:color="auto"/>
                              </w:divBdr>
                              <w:divsChild>
                                <w:div w:id="1751194109">
                                  <w:marLeft w:val="0"/>
                                  <w:marRight w:val="0"/>
                                  <w:marTop w:val="0"/>
                                  <w:marBottom w:val="0"/>
                                  <w:divBdr>
                                    <w:top w:val="none" w:sz="0" w:space="0" w:color="auto"/>
                                    <w:left w:val="none" w:sz="0" w:space="0" w:color="auto"/>
                                    <w:bottom w:val="none" w:sz="0" w:space="0" w:color="auto"/>
                                    <w:right w:val="none" w:sz="0" w:space="0" w:color="auto"/>
                                  </w:divBdr>
                                  <w:divsChild>
                                    <w:div w:id="1313409508">
                                      <w:marLeft w:val="0"/>
                                      <w:marRight w:val="0"/>
                                      <w:marTop w:val="0"/>
                                      <w:marBottom w:val="0"/>
                                      <w:divBdr>
                                        <w:top w:val="none" w:sz="0" w:space="0" w:color="auto"/>
                                        <w:left w:val="none" w:sz="0" w:space="0" w:color="auto"/>
                                        <w:bottom w:val="none" w:sz="0" w:space="0" w:color="auto"/>
                                        <w:right w:val="none" w:sz="0" w:space="0" w:color="auto"/>
                                      </w:divBdr>
                                      <w:divsChild>
                                        <w:div w:id="106387074">
                                          <w:marLeft w:val="0"/>
                                          <w:marRight w:val="0"/>
                                          <w:marTop w:val="0"/>
                                          <w:marBottom w:val="0"/>
                                          <w:divBdr>
                                            <w:top w:val="none" w:sz="0" w:space="0" w:color="auto"/>
                                            <w:left w:val="none" w:sz="0" w:space="0" w:color="auto"/>
                                            <w:bottom w:val="none" w:sz="0" w:space="0" w:color="auto"/>
                                            <w:right w:val="none" w:sz="0" w:space="0" w:color="auto"/>
                                          </w:divBdr>
                                          <w:divsChild>
                                            <w:div w:id="29093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0136790">
      <w:bodyDiv w:val="1"/>
      <w:marLeft w:val="0"/>
      <w:marRight w:val="0"/>
      <w:marTop w:val="0"/>
      <w:marBottom w:val="0"/>
      <w:divBdr>
        <w:top w:val="none" w:sz="0" w:space="0" w:color="auto"/>
        <w:left w:val="none" w:sz="0" w:space="0" w:color="auto"/>
        <w:bottom w:val="none" w:sz="0" w:space="0" w:color="auto"/>
        <w:right w:val="none" w:sz="0" w:space="0" w:color="auto"/>
      </w:divBdr>
    </w:div>
    <w:div w:id="2041197812">
      <w:bodyDiv w:val="1"/>
      <w:marLeft w:val="0"/>
      <w:marRight w:val="0"/>
      <w:marTop w:val="0"/>
      <w:marBottom w:val="0"/>
      <w:divBdr>
        <w:top w:val="none" w:sz="0" w:space="0" w:color="auto"/>
        <w:left w:val="none" w:sz="0" w:space="0" w:color="auto"/>
        <w:bottom w:val="none" w:sz="0" w:space="0" w:color="auto"/>
        <w:right w:val="none" w:sz="0" w:space="0" w:color="auto"/>
      </w:divBdr>
    </w:div>
    <w:div w:id="2054696424">
      <w:bodyDiv w:val="1"/>
      <w:marLeft w:val="0"/>
      <w:marRight w:val="0"/>
      <w:marTop w:val="0"/>
      <w:marBottom w:val="0"/>
      <w:divBdr>
        <w:top w:val="none" w:sz="0" w:space="0" w:color="auto"/>
        <w:left w:val="none" w:sz="0" w:space="0" w:color="auto"/>
        <w:bottom w:val="none" w:sz="0" w:space="0" w:color="auto"/>
        <w:right w:val="none" w:sz="0" w:space="0" w:color="auto"/>
      </w:divBdr>
    </w:div>
    <w:div w:id="2077319159">
      <w:bodyDiv w:val="1"/>
      <w:marLeft w:val="0"/>
      <w:marRight w:val="0"/>
      <w:marTop w:val="0"/>
      <w:marBottom w:val="0"/>
      <w:divBdr>
        <w:top w:val="none" w:sz="0" w:space="0" w:color="auto"/>
        <w:left w:val="none" w:sz="0" w:space="0" w:color="auto"/>
        <w:bottom w:val="none" w:sz="0" w:space="0" w:color="auto"/>
        <w:right w:val="none" w:sz="0" w:space="0" w:color="auto"/>
      </w:divBdr>
    </w:div>
    <w:div w:id="2077588738">
      <w:bodyDiv w:val="1"/>
      <w:marLeft w:val="0"/>
      <w:marRight w:val="0"/>
      <w:marTop w:val="0"/>
      <w:marBottom w:val="0"/>
      <w:divBdr>
        <w:top w:val="none" w:sz="0" w:space="0" w:color="auto"/>
        <w:left w:val="none" w:sz="0" w:space="0" w:color="auto"/>
        <w:bottom w:val="none" w:sz="0" w:space="0" w:color="auto"/>
        <w:right w:val="none" w:sz="0" w:space="0" w:color="auto"/>
      </w:divBdr>
      <w:divsChild>
        <w:div w:id="210852167">
          <w:marLeft w:val="0"/>
          <w:marRight w:val="0"/>
          <w:marTop w:val="0"/>
          <w:marBottom w:val="0"/>
          <w:divBdr>
            <w:top w:val="single" w:sz="2" w:space="0" w:color="auto"/>
            <w:left w:val="single" w:sz="2" w:space="4" w:color="auto"/>
            <w:bottom w:val="single" w:sz="2" w:space="0" w:color="auto"/>
            <w:right w:val="single" w:sz="2" w:space="4" w:color="auto"/>
          </w:divBdr>
        </w:div>
        <w:div w:id="460808679">
          <w:marLeft w:val="0"/>
          <w:marRight w:val="0"/>
          <w:marTop w:val="0"/>
          <w:marBottom w:val="0"/>
          <w:divBdr>
            <w:top w:val="single" w:sz="2" w:space="0" w:color="auto"/>
            <w:left w:val="single" w:sz="2" w:space="4" w:color="auto"/>
            <w:bottom w:val="single" w:sz="2" w:space="0" w:color="auto"/>
            <w:right w:val="single" w:sz="2" w:space="4" w:color="auto"/>
          </w:divBdr>
        </w:div>
        <w:div w:id="480467662">
          <w:marLeft w:val="0"/>
          <w:marRight w:val="0"/>
          <w:marTop w:val="0"/>
          <w:marBottom w:val="0"/>
          <w:divBdr>
            <w:top w:val="single" w:sz="2" w:space="0" w:color="auto"/>
            <w:left w:val="single" w:sz="2" w:space="4" w:color="auto"/>
            <w:bottom w:val="single" w:sz="2" w:space="0" w:color="auto"/>
            <w:right w:val="single" w:sz="2" w:space="4" w:color="auto"/>
          </w:divBdr>
        </w:div>
        <w:div w:id="849560241">
          <w:marLeft w:val="0"/>
          <w:marRight w:val="0"/>
          <w:marTop w:val="0"/>
          <w:marBottom w:val="0"/>
          <w:divBdr>
            <w:top w:val="single" w:sz="2" w:space="0" w:color="auto"/>
            <w:left w:val="single" w:sz="2" w:space="4" w:color="auto"/>
            <w:bottom w:val="single" w:sz="2" w:space="0" w:color="auto"/>
            <w:right w:val="single" w:sz="2" w:space="4" w:color="auto"/>
          </w:divBdr>
        </w:div>
        <w:div w:id="1094205600">
          <w:marLeft w:val="0"/>
          <w:marRight w:val="0"/>
          <w:marTop w:val="0"/>
          <w:marBottom w:val="0"/>
          <w:divBdr>
            <w:top w:val="single" w:sz="2" w:space="0" w:color="auto"/>
            <w:left w:val="single" w:sz="2" w:space="4" w:color="auto"/>
            <w:bottom w:val="single" w:sz="2" w:space="0" w:color="auto"/>
            <w:right w:val="single" w:sz="2" w:space="4" w:color="auto"/>
          </w:divBdr>
        </w:div>
        <w:div w:id="1620531229">
          <w:marLeft w:val="0"/>
          <w:marRight w:val="0"/>
          <w:marTop w:val="0"/>
          <w:marBottom w:val="0"/>
          <w:divBdr>
            <w:top w:val="single" w:sz="2" w:space="0" w:color="auto"/>
            <w:left w:val="single" w:sz="2" w:space="4" w:color="auto"/>
            <w:bottom w:val="single" w:sz="2" w:space="0" w:color="auto"/>
            <w:right w:val="single" w:sz="2" w:space="4" w:color="auto"/>
          </w:divBdr>
        </w:div>
      </w:divsChild>
    </w:div>
    <w:div w:id="2083521981">
      <w:bodyDiv w:val="1"/>
      <w:marLeft w:val="0"/>
      <w:marRight w:val="0"/>
      <w:marTop w:val="0"/>
      <w:marBottom w:val="0"/>
      <w:divBdr>
        <w:top w:val="none" w:sz="0" w:space="0" w:color="auto"/>
        <w:left w:val="none" w:sz="0" w:space="0" w:color="auto"/>
        <w:bottom w:val="none" w:sz="0" w:space="0" w:color="auto"/>
        <w:right w:val="none" w:sz="0" w:space="0" w:color="auto"/>
      </w:divBdr>
    </w:div>
    <w:div w:id="2085108502">
      <w:bodyDiv w:val="1"/>
      <w:marLeft w:val="0"/>
      <w:marRight w:val="0"/>
      <w:marTop w:val="0"/>
      <w:marBottom w:val="0"/>
      <w:divBdr>
        <w:top w:val="none" w:sz="0" w:space="0" w:color="auto"/>
        <w:left w:val="none" w:sz="0" w:space="0" w:color="auto"/>
        <w:bottom w:val="none" w:sz="0" w:space="0" w:color="auto"/>
        <w:right w:val="none" w:sz="0" w:space="0" w:color="auto"/>
      </w:divBdr>
    </w:div>
    <w:div w:id="2090498301">
      <w:bodyDiv w:val="1"/>
      <w:marLeft w:val="0"/>
      <w:marRight w:val="0"/>
      <w:marTop w:val="0"/>
      <w:marBottom w:val="0"/>
      <w:divBdr>
        <w:top w:val="none" w:sz="0" w:space="0" w:color="auto"/>
        <w:left w:val="none" w:sz="0" w:space="0" w:color="auto"/>
        <w:bottom w:val="none" w:sz="0" w:space="0" w:color="auto"/>
        <w:right w:val="none" w:sz="0" w:space="0" w:color="auto"/>
      </w:divBdr>
    </w:div>
    <w:div w:id="2117866328">
      <w:bodyDiv w:val="1"/>
      <w:marLeft w:val="0"/>
      <w:marRight w:val="0"/>
      <w:marTop w:val="0"/>
      <w:marBottom w:val="0"/>
      <w:divBdr>
        <w:top w:val="none" w:sz="0" w:space="0" w:color="auto"/>
        <w:left w:val="none" w:sz="0" w:space="0" w:color="auto"/>
        <w:bottom w:val="none" w:sz="0" w:space="0" w:color="auto"/>
        <w:right w:val="none" w:sz="0" w:space="0" w:color="auto"/>
      </w:divBdr>
    </w:div>
    <w:div w:id="2124377167">
      <w:bodyDiv w:val="1"/>
      <w:marLeft w:val="0"/>
      <w:marRight w:val="0"/>
      <w:marTop w:val="0"/>
      <w:marBottom w:val="0"/>
      <w:divBdr>
        <w:top w:val="none" w:sz="0" w:space="0" w:color="auto"/>
        <w:left w:val="none" w:sz="0" w:space="0" w:color="auto"/>
        <w:bottom w:val="none" w:sz="0" w:space="0" w:color="auto"/>
        <w:right w:val="none" w:sz="0" w:space="0" w:color="auto"/>
      </w:divBdr>
    </w:div>
    <w:div w:id="2140759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3" Type="http://schemas.openxmlformats.org/officeDocument/2006/relationships/hyperlink" Target="https://www.justdigi.ee/sites/default/files/documents/2022-10/Eeln%c3%b5u%20ja%20seletuskirja%20vormistamise%20juhend.pdf" TargetMode="External"/><Relationship Id="rId2" Type="http://schemas.openxmlformats.org/officeDocument/2006/relationships/hyperlink" Target="https://eelnoud.valitsus.ee/main/mount/docList/1efa51ac-7806-4785-9ba6-3c896752c917" TargetMode="External"/><Relationship Id="rId1" Type="http://schemas.openxmlformats.org/officeDocument/2006/relationships/hyperlink" Target="https://www.justdigi.ee/sites/default/files/documents/2022-10/Eeln%c3%b5u%20ja%20seletuskirja%20vormistamise%20juhend.pdf" TargetMode="External"/><Relationship Id="rId4"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22102024003" TargetMode="External"/><Relationship Id="rId2" Type="http://schemas.openxmlformats.org/officeDocument/2006/relationships/hyperlink" Target="https://www.riigikogu.ee/tegevus/dokumendiregister/dokument/21e6ae5e-8fb5-4b0e-8682-d981874f7b1d/" TargetMode="External"/><Relationship Id="rId1" Type="http://schemas.openxmlformats.org/officeDocument/2006/relationships/hyperlink" Target="https://kliimaministeerium.ee/keskkonnakaitselub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6BB7E6-C48A-4B03-BA02-3135086BA24E}">
  <ds:schemaRefs>
    <ds:schemaRef ds:uri="http://schemas.microsoft.com/sharepoint/v3/contenttype/forms"/>
  </ds:schemaRefs>
</ds:datastoreItem>
</file>

<file path=customXml/itemProps2.xml><?xml version="1.0" encoding="utf-8"?>
<ds:datastoreItem xmlns:ds="http://schemas.openxmlformats.org/officeDocument/2006/customXml" ds:itemID="{19EC13EF-7B8B-4F6B-B9DA-F037BC5BBCF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F5A05F04-1096-49D0-AAAD-BD9BEC12C43C}">
  <ds:schemaRefs>
    <ds:schemaRef ds:uri="http://schemas.openxmlformats.org/officeDocument/2006/bibliography"/>
  </ds:schemaRefs>
</ds:datastoreItem>
</file>

<file path=customXml/itemProps4.xml><?xml version="1.0" encoding="utf-8"?>
<ds:datastoreItem xmlns:ds="http://schemas.openxmlformats.org/officeDocument/2006/customXml" ds:itemID="{CA3F9FC5-3823-46BD-B8A3-0E547B003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11876</Words>
  <Characters>68882</Characters>
  <Application>Microsoft Office Word</Application>
  <DocSecurity>0</DocSecurity>
  <Lines>574</Lines>
  <Paragraphs>161</Paragraphs>
  <ScaleCrop>false</ScaleCrop>
  <Company>Registrite ja Infosüsteemide Keskus</Company>
  <LinksUpToDate>false</LinksUpToDate>
  <CharactersWithSpaces>80597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Atmosfääriõhu kaitse seaduse, keskkonnatasude seaduse ja riigilõivuseaduse muutmise seaduse eelnõu seletuskiri</dc:title>
  <dc:subject/>
  <dc:creator>Hanna Vahter</dc:creator>
  <dc:description/>
  <cp:lastModifiedBy>Maarja-Liis Lall - JUSTDIGI</cp:lastModifiedBy>
  <cp:revision>19</cp:revision>
  <dcterms:created xsi:type="dcterms:W3CDTF">2025-09-19T06:03:00Z</dcterms:created>
  <dcterms:modified xsi:type="dcterms:W3CDTF">2025-10-17T04:04:00Z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2025-02-26T15:50:18Z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02a14db2-8b9e-4cc1-8b47-27938dbd67a2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docLang">
    <vt:lpwstr>et</vt:lpwstr>
  </property>
  <property fmtid="{D5CDD505-2E9C-101B-9397-08002B2CF9AE}" pid="12" name="MediaServiceImageTags">
    <vt:lpwstr/>
  </property>
</Properties>
</file>